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9A1624" w14:textId="5E554F05" w:rsidR="00D93AC5" w:rsidRPr="006A019D" w:rsidRDefault="00F16C1F" w:rsidP="00870A1B">
      <w:pPr>
        <w:pStyle w:val="Title"/>
      </w:pPr>
      <w:bookmarkStart w:id="0" w:name="_Toc350807899"/>
      <w:r>
        <w:rPr>
          <w:noProof/>
        </w:rPr>
        <mc:AlternateContent>
          <mc:Choice Requires="wps">
            <w:drawing>
              <wp:anchor distT="0" distB="0" distL="114300" distR="114300" simplePos="0" relativeHeight="251661312" behindDoc="0" locked="0" layoutInCell="1" allowOverlap="1" wp14:anchorId="063F9783" wp14:editId="4A77506D">
                <wp:simplePos x="0" y="0"/>
                <wp:positionH relativeFrom="column">
                  <wp:posOffset>977900</wp:posOffset>
                </wp:positionH>
                <wp:positionV relativeFrom="paragraph">
                  <wp:posOffset>6057900</wp:posOffset>
                </wp:positionV>
                <wp:extent cx="4121150" cy="685800"/>
                <wp:effectExtent l="0" t="0" r="6350" b="0"/>
                <wp:wrapSquare wrapText="bothSides"/>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115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941A82" w14:textId="77777777" w:rsidR="005D6EE6" w:rsidRPr="002F6DB1" w:rsidRDefault="005D6EE6" w:rsidP="002F6DB1">
                            <w:pPr>
                              <w:jc w:val="center"/>
                              <w:rPr>
                                <w:color w:val="FF0000"/>
                                <w:sz w:val="36"/>
                                <w:szCs w:val="36"/>
                              </w:rPr>
                            </w:pPr>
                            <w:r w:rsidRPr="002F6DB1">
                              <w:rPr>
                                <w:color w:val="FF0000"/>
                                <w:sz w:val="36"/>
                                <w:szCs w:val="36"/>
                              </w:rPr>
                              <w:t>This document is in the IALA Guideline template format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left:0;text-align:left;margin-left:77pt;margin-top:477pt;width:324.5pt;height: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" filled="f" stroked="f">
                <v:textbox>
                  <w:txbxContent>
                    <w:p w14:paraId="15941A82" w14:textId="77777777" w:rsidR="005D6EE6" w:rsidRPr="002F6DB1" w:rsidRDefault="005D6EE6" w:rsidP="002F6DB1">
                      <w:pPr>
                        <w:jc w:val="center"/>
                        <w:rPr>
                          <w:color w:val="FF0000"/>
                          <w:sz w:val="36"/>
                          <w:szCs w:val="36"/>
                        </w:rPr>
                      </w:pPr>
                      <w:r w:rsidRPr="002F6DB1">
                        <w:rPr>
                          <w:color w:val="FF0000"/>
                          <w:sz w:val="36"/>
                          <w:szCs w:val="36"/>
                        </w:rPr>
                        <w:t>This document is in the IALA Guideline template format</w:t>
                      </w:r>
                    </w:p>
                  </w:txbxContent>
                </v:textbox>
                <w10:wrap type="square"/>
              </v:shape>
            </w:pict>
          </mc:Fallback>
        </mc:AlternateContent>
      </w:r>
      <w:r>
        <w:rPr>
          <w:noProof/>
        </w:rPr>
        <mc:AlternateContent>
          <mc:Choice Requires="wps">
            <w:drawing>
              <wp:anchor distT="0" distB="0" distL="114300" distR="114300" simplePos="0" relativeHeight="251654144" behindDoc="0" locked="0" layoutInCell="1" allowOverlap="1" wp14:anchorId="50A43B14" wp14:editId="33C037A0">
                <wp:simplePos x="0" y="0"/>
                <wp:positionH relativeFrom="column">
                  <wp:posOffset>1066800</wp:posOffset>
                </wp:positionH>
                <wp:positionV relativeFrom="paragraph">
                  <wp:posOffset>496570</wp:posOffset>
                </wp:positionV>
                <wp:extent cx="3657600" cy="3618230"/>
                <wp:effectExtent l="0" t="1270" r="0" b="0"/>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61823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48E6FA" w14:textId="77777777" w:rsidR="005D6EE6" w:rsidRPr="00380C7B" w:rsidRDefault="005D6EE6" w:rsidP="00460028">
                            <w:pPr>
                              <w:autoSpaceDE w:val="0"/>
                              <w:autoSpaceDN w:val="0"/>
                              <w:adjustRightInd w:val="0"/>
                              <w:jc w:val="center"/>
                              <w:rPr>
                                <w:b/>
                                <w:bCs/>
                                <w:color w:val="000000"/>
                                <w:sz w:val="36"/>
                                <w:szCs w:val="36"/>
                                <w:highlight w:val="yellow"/>
                              </w:rPr>
                            </w:pPr>
                            <w:r>
                              <w:rPr>
                                <w:b/>
                                <w:bCs/>
                                <w:color w:val="000000"/>
                                <w:sz w:val="36"/>
                                <w:szCs w:val="36"/>
                              </w:rPr>
                              <w:t xml:space="preserve">IALA Guideline No. </w:t>
                            </w:r>
                            <w:r w:rsidRPr="00380C7B">
                              <w:rPr>
                                <w:b/>
                                <w:bCs/>
                                <w:color w:val="000000"/>
                                <w:sz w:val="36"/>
                                <w:szCs w:val="36"/>
                                <w:highlight w:val="yellow"/>
                              </w:rPr>
                              <w:t>####</w:t>
                            </w:r>
                          </w:p>
                          <w:p w14:paraId="7DD205C5" w14:textId="77777777" w:rsidR="005D6EE6" w:rsidRPr="00380C7B" w:rsidRDefault="005D6EE6" w:rsidP="00460028">
                            <w:pPr>
                              <w:autoSpaceDE w:val="0"/>
                              <w:autoSpaceDN w:val="0"/>
                              <w:adjustRightInd w:val="0"/>
                              <w:jc w:val="center"/>
                              <w:rPr>
                                <w:b/>
                                <w:bCs/>
                                <w:color w:val="000000"/>
                                <w:sz w:val="36"/>
                                <w:szCs w:val="36"/>
                                <w:highlight w:val="yellow"/>
                              </w:rPr>
                            </w:pPr>
                          </w:p>
                          <w:p w14:paraId="7D3447A1" w14:textId="77777777" w:rsidR="005D6EE6" w:rsidRPr="00380C7B" w:rsidRDefault="005D6EE6" w:rsidP="00460028">
                            <w:pPr>
                              <w:autoSpaceDE w:val="0"/>
                              <w:autoSpaceDN w:val="0"/>
                              <w:adjustRightInd w:val="0"/>
                              <w:jc w:val="center"/>
                              <w:rPr>
                                <w:b/>
                                <w:bCs/>
                                <w:color w:val="000000"/>
                                <w:sz w:val="36"/>
                                <w:szCs w:val="36"/>
                                <w:highlight w:val="yellow"/>
                              </w:rPr>
                            </w:pPr>
                            <w:r w:rsidRPr="00802A8D">
                              <w:rPr>
                                <w:b/>
                                <w:bCs/>
                                <w:color w:val="000000"/>
                                <w:sz w:val="36"/>
                                <w:szCs w:val="36"/>
                              </w:rPr>
                              <w:t>On</w:t>
                            </w:r>
                          </w:p>
                          <w:p w14:paraId="59ACEF70" w14:textId="77777777" w:rsidR="005D6EE6" w:rsidRPr="00380C7B" w:rsidRDefault="005D6EE6" w:rsidP="00460028">
                            <w:pPr>
                              <w:autoSpaceDE w:val="0"/>
                              <w:autoSpaceDN w:val="0"/>
                              <w:adjustRightInd w:val="0"/>
                              <w:jc w:val="center"/>
                              <w:rPr>
                                <w:b/>
                                <w:bCs/>
                                <w:color w:val="000000"/>
                                <w:sz w:val="36"/>
                                <w:szCs w:val="36"/>
                                <w:highlight w:val="yellow"/>
                              </w:rPr>
                            </w:pPr>
                          </w:p>
                          <w:p w14:paraId="5A6A7094" w14:textId="77777777" w:rsidR="004B54ED" w:rsidRDefault="005D6EE6" w:rsidP="004B54ED">
                            <w:pPr>
                              <w:autoSpaceDE w:val="0"/>
                              <w:autoSpaceDN w:val="0"/>
                              <w:adjustRightInd w:val="0"/>
                              <w:jc w:val="center"/>
                              <w:rPr>
                                <w:ins w:id="1" w:author="Jacky" w:date="2013-03-14T00:03:00Z"/>
                                <w:b/>
                                <w:bCs/>
                                <w:color w:val="000000"/>
                                <w:sz w:val="36"/>
                                <w:szCs w:val="36"/>
                              </w:rPr>
                            </w:pPr>
                            <w:del w:id="2" w:author="Jacky" w:date="2013-03-14T00:03:00Z">
                              <w:r w:rsidDel="004B54ED">
                                <w:rPr>
                                  <w:b/>
                                  <w:bCs/>
                                  <w:color w:val="000000"/>
                                  <w:sz w:val="36"/>
                                  <w:szCs w:val="36"/>
                                </w:rPr>
                                <w:delText xml:space="preserve">Assessing and </w:delText>
                              </w:r>
                            </w:del>
                            <w:r>
                              <w:rPr>
                                <w:b/>
                                <w:bCs/>
                                <w:color w:val="000000"/>
                                <w:sz w:val="36"/>
                                <w:szCs w:val="36"/>
                              </w:rPr>
                              <w:t>Auditing</w:t>
                            </w:r>
                            <w:ins w:id="3" w:author="Jacky" w:date="2013-03-14T00:03:00Z">
                              <w:r w:rsidR="004B54ED">
                                <w:rPr>
                                  <w:b/>
                                  <w:bCs/>
                                  <w:color w:val="000000"/>
                                  <w:sz w:val="36"/>
                                  <w:szCs w:val="36"/>
                                </w:rPr>
                                <w:t xml:space="preserve"> </w:t>
                              </w:r>
                            </w:ins>
                          </w:p>
                          <w:p w14:paraId="406DD640" w14:textId="77777777" w:rsidR="004B54ED" w:rsidRDefault="004B54ED" w:rsidP="004B54ED">
                            <w:pPr>
                              <w:numPr>
                                <w:ins w:id="4" w:author="Jacky" w:date="2013-03-14T00:03:00Z"/>
                              </w:numPr>
                              <w:autoSpaceDE w:val="0"/>
                              <w:autoSpaceDN w:val="0"/>
                              <w:adjustRightInd w:val="0"/>
                              <w:jc w:val="center"/>
                              <w:rPr>
                                <w:ins w:id="5" w:author="Jacky" w:date="2013-03-14T00:03:00Z"/>
                                <w:b/>
                                <w:bCs/>
                                <w:color w:val="000000"/>
                                <w:sz w:val="36"/>
                                <w:szCs w:val="36"/>
                              </w:rPr>
                            </w:pPr>
                            <w:ins w:id="6" w:author="Jacky" w:date="2013-03-14T00:03:00Z">
                              <w:r>
                                <w:rPr>
                                  <w:b/>
                                  <w:bCs/>
                                  <w:color w:val="000000"/>
                                  <w:sz w:val="36"/>
                                  <w:szCs w:val="36"/>
                                </w:rPr>
                                <w:t xml:space="preserve">and </w:t>
                              </w:r>
                            </w:ins>
                          </w:p>
                          <w:p w14:paraId="50C13216" w14:textId="77777777" w:rsidR="004B54ED" w:rsidDel="004B54ED" w:rsidRDefault="004B54ED">
                            <w:pPr>
                              <w:numPr>
                                <w:ins w:id="7" w:author="Jacky" w:date="2013-03-14T00:03:00Z"/>
                              </w:numPr>
                              <w:autoSpaceDE w:val="0"/>
                              <w:autoSpaceDN w:val="0"/>
                              <w:adjustRightInd w:val="0"/>
                              <w:jc w:val="center"/>
                              <w:rPr>
                                <w:ins w:id="8" w:author="Jacky" w:date="2013-03-14T00:02:00Z"/>
                                <w:del w:id="9" w:author="Jacky" w:date="2013-03-14T00:02:00Z"/>
                                <w:b/>
                                <w:bCs/>
                                <w:color w:val="000000"/>
                                <w:sz w:val="36"/>
                                <w:szCs w:val="36"/>
                              </w:rPr>
                              <w:pPrChange w:id="10" w:author="Jacky" w:date="2013-03-14T00:02:00Z">
                                <w:pPr>
                                  <w:autoSpaceDE w:val="0"/>
                                  <w:autoSpaceDN w:val="0"/>
                                  <w:adjustRightInd w:val="0"/>
                                  <w:jc w:val="center"/>
                                </w:pPr>
                              </w:pPrChange>
                            </w:pPr>
                            <w:ins w:id="11" w:author="Jacky" w:date="2013-03-14T00:03:00Z">
                              <w:r>
                                <w:rPr>
                                  <w:b/>
                                  <w:bCs/>
                                  <w:color w:val="000000"/>
                                  <w:sz w:val="36"/>
                                  <w:szCs w:val="36"/>
                                </w:rPr>
                                <w:t>Assessing</w:t>
                              </w:r>
                            </w:ins>
                            <w:del w:id="12" w:author="Jacky" w:date="2013-03-14T00:02:00Z">
                              <w:r w:rsidR="005D6EE6" w:rsidDel="004B54ED">
                                <w:rPr>
                                  <w:b/>
                                  <w:bCs/>
                                  <w:color w:val="000000"/>
                                  <w:sz w:val="36"/>
                                  <w:szCs w:val="36"/>
                                </w:rPr>
                                <w:delText xml:space="preserve"> </w:delText>
                              </w:r>
                            </w:del>
                          </w:p>
                          <w:p w14:paraId="1EAB51DB" w14:textId="77777777" w:rsidR="005D6EE6" w:rsidDel="004B54ED" w:rsidRDefault="005D6EE6">
                            <w:pPr>
                              <w:autoSpaceDE w:val="0"/>
                              <w:autoSpaceDN w:val="0"/>
                              <w:adjustRightInd w:val="0"/>
                              <w:jc w:val="center"/>
                              <w:rPr>
                                <w:del w:id="13" w:author="Jacky" w:date="2013-03-14T00:02:00Z"/>
                                <w:b/>
                                <w:bCs/>
                                <w:color w:val="000000"/>
                                <w:sz w:val="36"/>
                                <w:szCs w:val="36"/>
                              </w:rPr>
                            </w:pPr>
                            <w:del w:id="14" w:author="Jacky" w:date="2013-03-14T00:02:00Z">
                              <w:r w:rsidDel="004B54ED">
                                <w:rPr>
                                  <w:b/>
                                  <w:bCs/>
                                  <w:color w:val="000000"/>
                                  <w:sz w:val="36"/>
                                  <w:szCs w:val="36"/>
                                </w:rPr>
                                <w:delText>the Overall</w:delText>
                              </w:r>
                            </w:del>
                          </w:p>
                          <w:p w14:paraId="2D700C8F" w14:textId="77777777" w:rsidR="005D6EE6" w:rsidRPr="005A3766" w:rsidDel="004B54ED" w:rsidRDefault="005D6EE6" w:rsidP="004B54ED">
                            <w:pPr>
                              <w:autoSpaceDE w:val="0"/>
                              <w:autoSpaceDN w:val="0"/>
                              <w:adjustRightInd w:val="0"/>
                              <w:jc w:val="center"/>
                              <w:rPr>
                                <w:del w:id="15" w:author="Jacky" w:date="2013-03-14T00:03:00Z"/>
                                <w:b/>
                                <w:bCs/>
                                <w:color w:val="000000"/>
                                <w:sz w:val="36"/>
                                <w:szCs w:val="36"/>
                              </w:rPr>
                            </w:pPr>
                            <w:del w:id="16" w:author="Jacky" w:date="2013-03-14T00:02:00Z">
                              <w:r w:rsidDel="004B54ED">
                                <w:rPr>
                                  <w:b/>
                                  <w:bCs/>
                                  <w:color w:val="000000"/>
                                  <w:sz w:val="36"/>
                                  <w:szCs w:val="36"/>
                                </w:rPr>
                                <w:delText>Performance of</w:delText>
                              </w:r>
                            </w:del>
                            <w:ins w:id="17" w:author="Jacky" w:date="2013-03-14T00:03:00Z">
                              <w:r w:rsidR="004B54ED">
                                <w:rPr>
                                  <w:b/>
                                  <w:bCs/>
                                  <w:color w:val="000000"/>
                                  <w:sz w:val="36"/>
                                  <w:szCs w:val="36"/>
                                </w:rPr>
                                <w:t xml:space="preserve"> </w:t>
                              </w:r>
                            </w:ins>
                          </w:p>
                          <w:p w14:paraId="3E9EA729" w14:textId="77777777" w:rsidR="005D6EE6" w:rsidRPr="00380C7B" w:rsidRDefault="005D6EE6">
                            <w:pPr>
                              <w:autoSpaceDE w:val="0"/>
                              <w:autoSpaceDN w:val="0"/>
                              <w:adjustRightInd w:val="0"/>
                              <w:jc w:val="center"/>
                              <w:rPr>
                                <w:b/>
                                <w:bCs/>
                                <w:color w:val="000000"/>
                                <w:sz w:val="36"/>
                                <w:szCs w:val="36"/>
                                <w:highlight w:val="yellow"/>
                              </w:rPr>
                            </w:pPr>
                            <w:r>
                              <w:rPr>
                                <w:b/>
                                <w:bCs/>
                                <w:color w:val="000000"/>
                                <w:sz w:val="36"/>
                                <w:szCs w:val="36"/>
                              </w:rPr>
                              <w:t>VTS</w:t>
                            </w:r>
                            <w:del w:id="18" w:author="Jacky" w:date="2013-03-13T22:43:00Z">
                              <w:r w:rsidDel="00276068">
                                <w:rPr>
                                  <w:b/>
                                  <w:bCs/>
                                  <w:color w:val="000000"/>
                                  <w:sz w:val="36"/>
                                  <w:szCs w:val="36"/>
                                </w:rPr>
                                <w:delText xml:space="preserve"> Centres</w:delText>
                              </w:r>
                            </w:del>
                          </w:p>
                          <w:p w14:paraId="677FA83C" w14:textId="77777777" w:rsidR="005D6EE6" w:rsidRPr="00380C7B" w:rsidRDefault="005D6EE6" w:rsidP="00460028">
                            <w:pPr>
                              <w:autoSpaceDE w:val="0"/>
                              <w:autoSpaceDN w:val="0"/>
                              <w:adjustRightInd w:val="0"/>
                              <w:jc w:val="center"/>
                              <w:rPr>
                                <w:b/>
                                <w:bCs/>
                                <w:color w:val="000000"/>
                                <w:sz w:val="36"/>
                                <w:szCs w:val="36"/>
                                <w:highlight w:val="yellow"/>
                              </w:rPr>
                            </w:pPr>
                          </w:p>
                          <w:p w14:paraId="2765E58F" w14:textId="77777777" w:rsidR="005D6EE6" w:rsidRPr="00380C7B" w:rsidRDefault="005D6EE6"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14:paraId="0B2457AC" w14:textId="77777777" w:rsidR="005D6EE6" w:rsidRPr="00380C7B" w:rsidRDefault="005D6EE6" w:rsidP="00460028">
                            <w:pPr>
                              <w:autoSpaceDE w:val="0"/>
                              <w:autoSpaceDN w:val="0"/>
                              <w:adjustRightInd w:val="0"/>
                              <w:jc w:val="center"/>
                              <w:rPr>
                                <w:b/>
                                <w:bCs/>
                                <w:color w:val="000000"/>
                                <w:sz w:val="36"/>
                                <w:szCs w:val="36"/>
                                <w:highlight w:val="yellow"/>
                              </w:rPr>
                            </w:pPr>
                          </w:p>
                          <w:p w14:paraId="0C442838" w14:textId="77777777" w:rsidR="005D6EE6" w:rsidRPr="00380C7B" w:rsidRDefault="005D6EE6"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14:paraId="2DC7B1CE" w14:textId="77777777" w:rsidR="005D6EE6" w:rsidRDefault="005D6EE6" w:rsidP="00460028">
                            <w:pPr>
                              <w:autoSpaceDE w:val="0"/>
                              <w:autoSpaceDN w:val="0"/>
                              <w:adjustRightInd w:val="0"/>
                              <w:jc w:val="center"/>
                              <w:rPr>
                                <w:b/>
                                <w:bCs/>
                                <w:color w:val="000000"/>
                              </w:rPr>
                            </w:pPr>
                            <w:r w:rsidRPr="00380C7B">
                              <w:rPr>
                                <w:b/>
                                <w:bCs/>
                                <w:color w:val="000000"/>
                                <w:highlight w:val="yellow"/>
                              </w:rPr>
                              <w:t>[Previous Edition; Date issued]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7" type="#_x0000_t202" style="position:absolute;left:0;text-align:left;margin-left:84pt;margin-top:39.1pt;width:4in;height:284.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" filled="f" fillcolor="#0c9" stroked="f">
                <v:textbox>
                  <w:txbxContent>
                    <w:p w14:paraId="6E48E6FA" w14:textId="77777777" w:rsidR="005D6EE6" w:rsidRPr="00380C7B" w:rsidRDefault="005D6EE6" w:rsidP="00460028">
                      <w:pPr>
                        <w:autoSpaceDE w:val="0"/>
                        <w:autoSpaceDN w:val="0"/>
                        <w:adjustRightInd w:val="0"/>
                        <w:jc w:val="center"/>
                        <w:rPr>
                          <w:b/>
                          <w:bCs/>
                          <w:color w:val="000000"/>
                          <w:sz w:val="36"/>
                          <w:szCs w:val="36"/>
                          <w:highlight w:val="yellow"/>
                        </w:rPr>
                      </w:pPr>
                      <w:r>
                        <w:rPr>
                          <w:b/>
                          <w:bCs/>
                          <w:color w:val="000000"/>
                          <w:sz w:val="36"/>
                          <w:szCs w:val="36"/>
                        </w:rPr>
                        <w:t xml:space="preserve">IALA Guideline No. </w:t>
                      </w:r>
                      <w:r w:rsidRPr="00380C7B">
                        <w:rPr>
                          <w:b/>
                          <w:bCs/>
                          <w:color w:val="000000"/>
                          <w:sz w:val="36"/>
                          <w:szCs w:val="36"/>
                          <w:highlight w:val="yellow"/>
                        </w:rPr>
                        <w:t>####</w:t>
                      </w:r>
                    </w:p>
                    <w:p w14:paraId="7DD205C5" w14:textId="77777777" w:rsidR="005D6EE6" w:rsidRPr="00380C7B" w:rsidRDefault="005D6EE6" w:rsidP="00460028">
                      <w:pPr>
                        <w:autoSpaceDE w:val="0"/>
                        <w:autoSpaceDN w:val="0"/>
                        <w:adjustRightInd w:val="0"/>
                        <w:jc w:val="center"/>
                        <w:rPr>
                          <w:b/>
                          <w:bCs/>
                          <w:color w:val="000000"/>
                          <w:sz w:val="36"/>
                          <w:szCs w:val="36"/>
                          <w:highlight w:val="yellow"/>
                        </w:rPr>
                      </w:pPr>
                    </w:p>
                    <w:p w14:paraId="7D3447A1" w14:textId="77777777" w:rsidR="005D6EE6" w:rsidRPr="00380C7B" w:rsidRDefault="005D6EE6" w:rsidP="00460028">
                      <w:pPr>
                        <w:autoSpaceDE w:val="0"/>
                        <w:autoSpaceDN w:val="0"/>
                        <w:adjustRightInd w:val="0"/>
                        <w:jc w:val="center"/>
                        <w:rPr>
                          <w:b/>
                          <w:bCs/>
                          <w:color w:val="000000"/>
                          <w:sz w:val="36"/>
                          <w:szCs w:val="36"/>
                          <w:highlight w:val="yellow"/>
                        </w:rPr>
                      </w:pPr>
                      <w:r w:rsidRPr="00802A8D">
                        <w:rPr>
                          <w:b/>
                          <w:bCs/>
                          <w:color w:val="000000"/>
                          <w:sz w:val="36"/>
                          <w:szCs w:val="36"/>
                        </w:rPr>
                        <w:t>On</w:t>
                      </w:r>
                    </w:p>
                    <w:p w14:paraId="59ACEF70" w14:textId="77777777" w:rsidR="005D6EE6" w:rsidRPr="00380C7B" w:rsidRDefault="005D6EE6" w:rsidP="00460028">
                      <w:pPr>
                        <w:autoSpaceDE w:val="0"/>
                        <w:autoSpaceDN w:val="0"/>
                        <w:adjustRightInd w:val="0"/>
                        <w:jc w:val="center"/>
                        <w:rPr>
                          <w:b/>
                          <w:bCs/>
                          <w:color w:val="000000"/>
                          <w:sz w:val="36"/>
                          <w:szCs w:val="36"/>
                          <w:highlight w:val="yellow"/>
                        </w:rPr>
                      </w:pPr>
                    </w:p>
                    <w:p w14:paraId="5A6A7094" w14:textId="77777777" w:rsidR="004B54ED" w:rsidRDefault="005D6EE6" w:rsidP="004B54ED">
                      <w:pPr>
                        <w:autoSpaceDE w:val="0"/>
                        <w:autoSpaceDN w:val="0"/>
                        <w:adjustRightInd w:val="0"/>
                        <w:jc w:val="center"/>
                        <w:rPr>
                          <w:ins w:id="19" w:author="Jacky" w:date="2013-03-14T00:03:00Z"/>
                          <w:b/>
                          <w:bCs/>
                          <w:color w:val="000000"/>
                          <w:sz w:val="36"/>
                          <w:szCs w:val="36"/>
                        </w:rPr>
                      </w:pPr>
                      <w:del w:id="20" w:author="Jacky" w:date="2013-03-14T00:03:00Z">
                        <w:r w:rsidDel="004B54ED">
                          <w:rPr>
                            <w:b/>
                            <w:bCs/>
                            <w:color w:val="000000"/>
                            <w:sz w:val="36"/>
                            <w:szCs w:val="36"/>
                          </w:rPr>
                          <w:delText xml:space="preserve">Assessing and </w:delText>
                        </w:r>
                      </w:del>
                      <w:r>
                        <w:rPr>
                          <w:b/>
                          <w:bCs/>
                          <w:color w:val="000000"/>
                          <w:sz w:val="36"/>
                          <w:szCs w:val="36"/>
                        </w:rPr>
                        <w:t>Auditing</w:t>
                      </w:r>
                      <w:ins w:id="21" w:author="Jacky" w:date="2013-03-14T00:03:00Z">
                        <w:r w:rsidR="004B54ED">
                          <w:rPr>
                            <w:b/>
                            <w:bCs/>
                            <w:color w:val="000000"/>
                            <w:sz w:val="36"/>
                            <w:szCs w:val="36"/>
                          </w:rPr>
                          <w:t xml:space="preserve"> </w:t>
                        </w:r>
                      </w:ins>
                    </w:p>
                    <w:p w14:paraId="406DD640" w14:textId="77777777" w:rsidR="004B54ED" w:rsidRDefault="004B54ED" w:rsidP="004B54ED">
                      <w:pPr>
                        <w:numPr>
                          <w:ins w:id="22" w:author="Jacky" w:date="2013-03-14T00:03:00Z"/>
                        </w:numPr>
                        <w:autoSpaceDE w:val="0"/>
                        <w:autoSpaceDN w:val="0"/>
                        <w:adjustRightInd w:val="0"/>
                        <w:jc w:val="center"/>
                        <w:rPr>
                          <w:ins w:id="23" w:author="Jacky" w:date="2013-03-14T00:03:00Z"/>
                          <w:b/>
                          <w:bCs/>
                          <w:color w:val="000000"/>
                          <w:sz w:val="36"/>
                          <w:szCs w:val="36"/>
                        </w:rPr>
                      </w:pPr>
                      <w:ins w:id="24" w:author="Jacky" w:date="2013-03-14T00:03:00Z">
                        <w:r>
                          <w:rPr>
                            <w:b/>
                            <w:bCs/>
                            <w:color w:val="000000"/>
                            <w:sz w:val="36"/>
                            <w:szCs w:val="36"/>
                          </w:rPr>
                          <w:t xml:space="preserve">and </w:t>
                        </w:r>
                      </w:ins>
                    </w:p>
                    <w:p w14:paraId="50C13216" w14:textId="77777777" w:rsidR="004B54ED" w:rsidDel="004B54ED" w:rsidRDefault="004B54ED">
                      <w:pPr>
                        <w:numPr>
                          <w:ins w:id="25" w:author="Jacky" w:date="2013-03-14T00:03:00Z"/>
                        </w:numPr>
                        <w:autoSpaceDE w:val="0"/>
                        <w:autoSpaceDN w:val="0"/>
                        <w:adjustRightInd w:val="0"/>
                        <w:jc w:val="center"/>
                        <w:rPr>
                          <w:ins w:id="26" w:author="Jacky" w:date="2013-03-14T00:02:00Z"/>
                          <w:del w:id="27" w:author="Jacky" w:date="2013-03-14T00:02:00Z"/>
                          <w:b/>
                          <w:bCs/>
                          <w:color w:val="000000"/>
                          <w:sz w:val="36"/>
                          <w:szCs w:val="36"/>
                        </w:rPr>
                        <w:pPrChange w:id="28" w:author="Jacky" w:date="2013-03-14T00:02:00Z">
                          <w:pPr>
                            <w:autoSpaceDE w:val="0"/>
                            <w:autoSpaceDN w:val="0"/>
                            <w:adjustRightInd w:val="0"/>
                            <w:jc w:val="center"/>
                          </w:pPr>
                        </w:pPrChange>
                      </w:pPr>
                      <w:ins w:id="29" w:author="Jacky" w:date="2013-03-14T00:03:00Z">
                        <w:r>
                          <w:rPr>
                            <w:b/>
                            <w:bCs/>
                            <w:color w:val="000000"/>
                            <w:sz w:val="36"/>
                            <w:szCs w:val="36"/>
                          </w:rPr>
                          <w:t>Assessing</w:t>
                        </w:r>
                      </w:ins>
                      <w:del w:id="30" w:author="Jacky" w:date="2013-03-14T00:02:00Z">
                        <w:r w:rsidR="005D6EE6" w:rsidDel="004B54ED">
                          <w:rPr>
                            <w:b/>
                            <w:bCs/>
                            <w:color w:val="000000"/>
                            <w:sz w:val="36"/>
                            <w:szCs w:val="36"/>
                          </w:rPr>
                          <w:delText xml:space="preserve"> </w:delText>
                        </w:r>
                      </w:del>
                    </w:p>
                    <w:p w14:paraId="1EAB51DB" w14:textId="77777777" w:rsidR="005D6EE6" w:rsidDel="004B54ED" w:rsidRDefault="005D6EE6">
                      <w:pPr>
                        <w:autoSpaceDE w:val="0"/>
                        <w:autoSpaceDN w:val="0"/>
                        <w:adjustRightInd w:val="0"/>
                        <w:jc w:val="center"/>
                        <w:rPr>
                          <w:del w:id="31" w:author="Jacky" w:date="2013-03-14T00:02:00Z"/>
                          <w:b/>
                          <w:bCs/>
                          <w:color w:val="000000"/>
                          <w:sz w:val="36"/>
                          <w:szCs w:val="36"/>
                        </w:rPr>
                      </w:pPr>
                      <w:del w:id="32" w:author="Jacky" w:date="2013-03-14T00:02:00Z">
                        <w:r w:rsidDel="004B54ED">
                          <w:rPr>
                            <w:b/>
                            <w:bCs/>
                            <w:color w:val="000000"/>
                            <w:sz w:val="36"/>
                            <w:szCs w:val="36"/>
                          </w:rPr>
                          <w:delText>the Overall</w:delText>
                        </w:r>
                      </w:del>
                    </w:p>
                    <w:p w14:paraId="2D700C8F" w14:textId="77777777" w:rsidR="005D6EE6" w:rsidRPr="005A3766" w:rsidDel="004B54ED" w:rsidRDefault="005D6EE6" w:rsidP="004B54ED">
                      <w:pPr>
                        <w:autoSpaceDE w:val="0"/>
                        <w:autoSpaceDN w:val="0"/>
                        <w:adjustRightInd w:val="0"/>
                        <w:jc w:val="center"/>
                        <w:rPr>
                          <w:del w:id="33" w:author="Jacky" w:date="2013-03-14T00:03:00Z"/>
                          <w:b/>
                          <w:bCs/>
                          <w:color w:val="000000"/>
                          <w:sz w:val="36"/>
                          <w:szCs w:val="36"/>
                        </w:rPr>
                      </w:pPr>
                      <w:del w:id="34" w:author="Jacky" w:date="2013-03-14T00:02:00Z">
                        <w:r w:rsidDel="004B54ED">
                          <w:rPr>
                            <w:b/>
                            <w:bCs/>
                            <w:color w:val="000000"/>
                            <w:sz w:val="36"/>
                            <w:szCs w:val="36"/>
                          </w:rPr>
                          <w:delText>Performance of</w:delText>
                        </w:r>
                      </w:del>
                      <w:ins w:id="35" w:author="Jacky" w:date="2013-03-14T00:03:00Z">
                        <w:r w:rsidR="004B54ED">
                          <w:rPr>
                            <w:b/>
                            <w:bCs/>
                            <w:color w:val="000000"/>
                            <w:sz w:val="36"/>
                            <w:szCs w:val="36"/>
                          </w:rPr>
                          <w:t xml:space="preserve"> </w:t>
                        </w:r>
                      </w:ins>
                    </w:p>
                    <w:p w14:paraId="3E9EA729" w14:textId="77777777" w:rsidR="005D6EE6" w:rsidRPr="00380C7B" w:rsidRDefault="005D6EE6">
                      <w:pPr>
                        <w:autoSpaceDE w:val="0"/>
                        <w:autoSpaceDN w:val="0"/>
                        <w:adjustRightInd w:val="0"/>
                        <w:jc w:val="center"/>
                        <w:rPr>
                          <w:b/>
                          <w:bCs/>
                          <w:color w:val="000000"/>
                          <w:sz w:val="36"/>
                          <w:szCs w:val="36"/>
                          <w:highlight w:val="yellow"/>
                        </w:rPr>
                      </w:pPr>
                      <w:r>
                        <w:rPr>
                          <w:b/>
                          <w:bCs/>
                          <w:color w:val="000000"/>
                          <w:sz w:val="36"/>
                          <w:szCs w:val="36"/>
                        </w:rPr>
                        <w:t>VTS</w:t>
                      </w:r>
                      <w:del w:id="36" w:author="Jacky" w:date="2013-03-13T22:43:00Z">
                        <w:r w:rsidDel="00276068">
                          <w:rPr>
                            <w:b/>
                            <w:bCs/>
                            <w:color w:val="000000"/>
                            <w:sz w:val="36"/>
                            <w:szCs w:val="36"/>
                          </w:rPr>
                          <w:delText xml:space="preserve"> Centres</w:delText>
                        </w:r>
                      </w:del>
                    </w:p>
                    <w:p w14:paraId="677FA83C" w14:textId="77777777" w:rsidR="005D6EE6" w:rsidRPr="00380C7B" w:rsidRDefault="005D6EE6" w:rsidP="00460028">
                      <w:pPr>
                        <w:autoSpaceDE w:val="0"/>
                        <w:autoSpaceDN w:val="0"/>
                        <w:adjustRightInd w:val="0"/>
                        <w:jc w:val="center"/>
                        <w:rPr>
                          <w:b/>
                          <w:bCs/>
                          <w:color w:val="000000"/>
                          <w:sz w:val="36"/>
                          <w:szCs w:val="36"/>
                          <w:highlight w:val="yellow"/>
                        </w:rPr>
                      </w:pPr>
                    </w:p>
                    <w:p w14:paraId="2765E58F" w14:textId="77777777" w:rsidR="005D6EE6" w:rsidRPr="00380C7B" w:rsidRDefault="005D6EE6"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14:paraId="0B2457AC" w14:textId="77777777" w:rsidR="005D6EE6" w:rsidRPr="00380C7B" w:rsidRDefault="005D6EE6" w:rsidP="00460028">
                      <w:pPr>
                        <w:autoSpaceDE w:val="0"/>
                        <w:autoSpaceDN w:val="0"/>
                        <w:adjustRightInd w:val="0"/>
                        <w:jc w:val="center"/>
                        <w:rPr>
                          <w:b/>
                          <w:bCs/>
                          <w:color w:val="000000"/>
                          <w:sz w:val="36"/>
                          <w:szCs w:val="36"/>
                          <w:highlight w:val="yellow"/>
                        </w:rPr>
                      </w:pPr>
                    </w:p>
                    <w:p w14:paraId="0C442838" w14:textId="77777777" w:rsidR="005D6EE6" w:rsidRPr="00380C7B" w:rsidRDefault="005D6EE6"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14:paraId="2DC7B1CE" w14:textId="77777777" w:rsidR="005D6EE6" w:rsidRDefault="005D6EE6" w:rsidP="00460028">
                      <w:pPr>
                        <w:autoSpaceDE w:val="0"/>
                        <w:autoSpaceDN w:val="0"/>
                        <w:adjustRightInd w:val="0"/>
                        <w:jc w:val="center"/>
                        <w:rPr>
                          <w:b/>
                          <w:bCs/>
                          <w:color w:val="000000"/>
                        </w:rPr>
                      </w:pPr>
                      <w:r w:rsidRPr="00380C7B">
                        <w:rPr>
                          <w:b/>
                          <w:bCs/>
                          <w:color w:val="000000"/>
                          <w:highlight w:val="yellow"/>
                        </w:rPr>
                        <w:t>[Previous Edition; Date issued]</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477B5AD6" wp14:editId="0A0FDB79">
                <wp:simplePos x="0" y="0"/>
                <wp:positionH relativeFrom="column">
                  <wp:posOffset>-2511425</wp:posOffset>
                </wp:positionH>
                <wp:positionV relativeFrom="paragraph">
                  <wp:posOffset>5662930</wp:posOffset>
                </wp:positionV>
                <wp:extent cx="5490210" cy="382270"/>
                <wp:effectExtent l="4445" t="0" r="0" b="0"/>
                <wp:wrapNone/>
                <wp:docPr id="5"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405884" w14:textId="77777777" w:rsidR="005D6EE6" w:rsidRDefault="005D6EE6" w:rsidP="00460028">
                            <w:pPr>
                              <w:autoSpaceDE w:val="0"/>
                              <w:autoSpaceDN w:val="0"/>
                              <w:adjustRightInd w:val="0"/>
                              <w:rPr>
                                <w:i/>
                                <w:iCs/>
                                <w:color w:val="000000"/>
                                <w:sz w:val="48"/>
                                <w:szCs w:val="48"/>
                                <w:lang w:val="fr-FR"/>
                              </w:rPr>
                            </w:pPr>
                            <w:r>
                              <w:rPr>
                                <w:b/>
                                <w:bCs/>
                                <w:i/>
                                <w:iCs/>
                                <w:color w:val="000000"/>
                                <w:sz w:val="48"/>
                                <w:szCs w:val="48"/>
                                <w:lang w:val="fr-FR"/>
                              </w:rPr>
                              <w:t xml:space="preserve">AISM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8" type="#_x0000_t202" style="position:absolute;left:0;text-align:left;margin-left:-197.7pt;margin-top:445.9pt;width:432.3pt;height:30.1pt;rotation:-9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" filled="f" fillcolor="#0c9" stroked="f">
                <v:textbox style="layout-flow:vertical;mso-layout-flow-alt:bottom-to-top">
                  <w:txbxContent>
                    <w:p w14:paraId="62405884" w14:textId="77777777" w:rsidR="005D6EE6" w:rsidRDefault="005D6EE6" w:rsidP="00460028">
                      <w:pPr>
                        <w:autoSpaceDE w:val="0"/>
                        <w:autoSpaceDN w:val="0"/>
                        <w:adjustRightInd w:val="0"/>
                        <w:rPr>
                          <w:i/>
                          <w:iCs/>
                          <w:color w:val="000000"/>
                          <w:sz w:val="48"/>
                          <w:szCs w:val="48"/>
                          <w:lang w:val="fr-FR"/>
                        </w:rPr>
                      </w:pPr>
                      <w:r>
                        <w:rPr>
                          <w:b/>
                          <w:bCs/>
                          <w:i/>
                          <w:iCs/>
                          <w:color w:val="000000"/>
                          <w:sz w:val="48"/>
                          <w:szCs w:val="48"/>
                          <w:lang w:val="fr-FR"/>
                        </w:rPr>
                        <w:t xml:space="preserve">AISM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mc:Fallback>
        </mc:AlternateContent>
      </w:r>
      <w:r>
        <w:rPr>
          <w:noProof/>
        </w:rPr>
        <mc:AlternateContent>
          <mc:Choice Requires="wps">
            <w:drawing>
              <wp:anchor distT="0" distB="0" distL="114298" distR="114298" simplePos="0" relativeHeight="251659264" behindDoc="0" locked="0" layoutInCell="1" allowOverlap="1" wp14:anchorId="6258A526" wp14:editId="4B1AABE9">
                <wp:simplePos x="0" y="0"/>
                <wp:positionH relativeFrom="column">
                  <wp:posOffset>513715</wp:posOffset>
                </wp:positionH>
                <wp:positionV relativeFrom="paragraph">
                  <wp:posOffset>157480</wp:posOffset>
                </wp:positionV>
                <wp:extent cx="0" cy="8441690"/>
                <wp:effectExtent l="18415" t="17780" r="19685" b="24130"/>
                <wp:wrapNone/>
                <wp:docPr id="4"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59264;visibility:visible;mso-wrap-style:square;mso-width-percent:0;mso-height-percent:0;mso-wrap-distance-left:114298emu;mso-wrap-distance-top:0;mso-wrap-distance-right:114298emu;mso-wrap-distance-bottom:0;mso-position-horizontal:absolute;mso-position-horizontal-relative:text;mso-position-vertical:absolute;mso-position-vertical-relative:text;mso-width-percent:0;mso-height-percent:0;mso-width-relative:page;mso-height-relative:page" from="40.45pt,12.4pt" to="40.45pt,67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"/>
            </w:pict>
          </mc:Fallback>
        </mc:AlternateContent>
      </w:r>
      <w:r>
        <w:rPr>
          <w:noProof/>
        </w:rPr>
        <mc:AlternateContent>
          <mc:Choice Requires="wps">
            <w:drawing>
              <wp:anchor distT="0" distB="0" distL="114298" distR="114298" simplePos="0" relativeHeight="251660288" behindDoc="0" locked="0" layoutInCell="1" allowOverlap="1" wp14:anchorId="7DC481BC" wp14:editId="60EB8BB8">
                <wp:simplePos x="0" y="0"/>
                <wp:positionH relativeFrom="column">
                  <wp:posOffset>0</wp:posOffset>
                </wp:positionH>
                <wp:positionV relativeFrom="paragraph">
                  <wp:posOffset>157480</wp:posOffset>
                </wp:positionV>
                <wp:extent cx="0" cy="8441690"/>
                <wp:effectExtent l="12700" t="17780" r="25400" b="24130"/>
                <wp:wrapNone/>
                <wp:docPr id="3"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0288;visibility:visible;mso-wrap-style:square;mso-width-percent:0;mso-height-percent:0;mso-wrap-distance-left:114298emu;mso-wrap-distance-top:0;mso-wrap-distance-right:114298emu;mso-wrap-distance-bottom:0;mso-position-horizontal:absolute;mso-position-horizontal-relative:text;mso-position-vertical:absolute;mso-position-vertical-relative:text;mso-width-percent:0;mso-height-percent:0;mso-width-relative:page;mso-height-relative:page" from="0,12.4pt" to="0,67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"/>
            </w:pict>
          </mc:Fallback>
        </mc:AlternateContent>
      </w:r>
      <w:r>
        <w:rPr>
          <w:noProof/>
        </w:rPr>
        <mc:AlternateContent>
          <mc:Choice Requires="wps">
            <w:drawing>
              <wp:anchor distT="0" distB="0" distL="114300" distR="114300" simplePos="0" relativeHeight="251658240" behindDoc="0" locked="0" layoutInCell="1" allowOverlap="1" wp14:anchorId="76B20ED1" wp14:editId="04D7041F">
                <wp:simplePos x="0" y="0"/>
                <wp:positionH relativeFrom="column">
                  <wp:posOffset>-1144270</wp:posOffset>
                </wp:positionH>
                <wp:positionV relativeFrom="paragraph">
                  <wp:posOffset>1551305</wp:posOffset>
                </wp:positionV>
                <wp:extent cx="2844800" cy="471170"/>
                <wp:effectExtent l="4445" t="0" r="0" b="3810"/>
                <wp:wrapNone/>
                <wp:docPr id="2"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A52FB4" w14:textId="77777777" w:rsidR="005D6EE6" w:rsidRDefault="005D6EE6" w:rsidP="00E37CF6">
                            <w:pPr>
                              <w:autoSpaceDE w:val="0"/>
                              <w:autoSpaceDN w:val="0"/>
                              <w:adjustRightInd w:val="0"/>
                              <w:jc w:val="center"/>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9" type="#_x0000_t202" style="position:absolute;left:0;text-align:left;margin-left:-90.05pt;margin-top:122.15pt;width:224pt;height:37.1pt;rotation:-9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" filled="f" fillcolor="#0c9" stroked="f">
                <v:textbox style="layout-flow:vertical;mso-layout-flow-alt:bottom-to-top">
                  <w:txbxContent>
                    <w:p w14:paraId="1BA52FB4" w14:textId="77777777" w:rsidR="005D6EE6" w:rsidRDefault="005D6EE6"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27EF5C24" wp14:editId="1635FD92">
                <wp:simplePos x="0" y="0"/>
                <wp:positionH relativeFrom="column">
                  <wp:posOffset>855345</wp:posOffset>
                </wp:positionH>
                <wp:positionV relativeFrom="paragraph">
                  <wp:posOffset>7433945</wp:posOffset>
                </wp:positionV>
                <wp:extent cx="4587875" cy="883920"/>
                <wp:effectExtent l="4445" t="4445" r="5080" b="635"/>
                <wp:wrapNone/>
                <wp:docPr id="1"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BA68D3" w14:textId="77777777" w:rsidR="005D6EE6" w:rsidRPr="00460028" w:rsidRDefault="005D6EE6" w:rsidP="00460028">
                            <w:pPr>
                              <w:autoSpaceDE w:val="0"/>
                              <w:autoSpaceDN w:val="0"/>
                              <w:adjustRightInd w:val="0"/>
                              <w:jc w:val="center"/>
                              <w:rPr>
                                <w:color w:val="000000"/>
                                <w:sz w:val="20"/>
                                <w:szCs w:val="20"/>
                                <w:lang w:val="fr-FR"/>
                              </w:rPr>
                            </w:pPr>
                            <w:r>
                              <w:rPr>
                                <w:color w:val="000000"/>
                                <w:sz w:val="20"/>
                                <w:szCs w:val="20"/>
                                <w:lang w:val="fr-FR"/>
                              </w:rPr>
                              <w:t>10, rue des Gaudines</w:t>
                            </w:r>
                          </w:p>
                          <w:p w14:paraId="1F54352E" w14:textId="77777777" w:rsidR="005D6EE6" w:rsidRDefault="005D6EE6" w:rsidP="00460028">
                            <w:pPr>
                              <w:autoSpaceDE w:val="0"/>
                              <w:autoSpaceDN w:val="0"/>
                              <w:adjustRightInd w:val="0"/>
                              <w:jc w:val="center"/>
                              <w:rPr>
                                <w:color w:val="000000"/>
                                <w:sz w:val="20"/>
                                <w:szCs w:val="20"/>
                                <w:lang w:val="fr-FR"/>
                              </w:rPr>
                            </w:pPr>
                            <w:r w:rsidRPr="00460028">
                              <w:rPr>
                                <w:color w:val="000000"/>
                                <w:sz w:val="20"/>
                                <w:szCs w:val="20"/>
                                <w:lang w:val="fr-FR"/>
                              </w:rPr>
                              <w:t>78100</w:t>
                            </w:r>
                            <w:r>
                              <w:rPr>
                                <w:color w:val="000000"/>
                                <w:sz w:val="20"/>
                                <w:szCs w:val="20"/>
                                <w:lang w:val="fr-FR"/>
                              </w:rPr>
                              <w:t xml:space="preserve"> Saint Germain en Laye, France</w:t>
                            </w:r>
                          </w:p>
                          <w:p w14:paraId="7C88E6F8" w14:textId="77777777" w:rsidR="005D6EE6" w:rsidRDefault="005D6EE6" w:rsidP="00460028">
                            <w:pPr>
                              <w:autoSpaceDE w:val="0"/>
                              <w:autoSpaceDN w:val="0"/>
                              <w:adjustRightInd w:val="0"/>
                              <w:jc w:val="center"/>
                              <w:rPr>
                                <w:color w:val="000000"/>
                                <w:sz w:val="20"/>
                                <w:szCs w:val="20"/>
                              </w:rPr>
                            </w:pPr>
                            <w:r>
                              <w:rPr>
                                <w:color w:val="000000"/>
                                <w:sz w:val="20"/>
                                <w:szCs w:val="20"/>
                              </w:rPr>
                              <w:t>Telephone: +33 1 34 51 70 01  Fax:  +33 1 34 51 82 05</w:t>
                            </w:r>
                          </w:p>
                          <w:p w14:paraId="2B11C051" w14:textId="77777777" w:rsidR="005D6EE6" w:rsidRDefault="005D6EE6" w:rsidP="00B534F2">
                            <w:pPr>
                              <w:autoSpaceDE w:val="0"/>
                              <w:autoSpaceDN w:val="0"/>
                              <w:adjustRightInd w:val="0"/>
                              <w:jc w:val="center"/>
                              <w:rPr>
                                <w:color w:val="000000"/>
                                <w:sz w:val="18"/>
                                <w:szCs w:val="18"/>
                                <w:lang w:val="fr-FR"/>
                              </w:rPr>
                            </w:pPr>
                            <w:r>
                              <w:rPr>
                                <w:color w:val="000000"/>
                                <w:sz w:val="20"/>
                                <w:szCs w:val="20"/>
                              </w:rPr>
                              <w:t xml:space="preserve">e-mail:  </w:t>
                            </w:r>
                            <w:hyperlink r:id="rId8" w:history="1">
                              <w:r w:rsidRPr="00713387">
                                <w:rPr>
                                  <w:rStyle w:val="Hyperlink"/>
                                  <w:sz w:val="20"/>
                                  <w:szCs w:val="20"/>
                                </w:rPr>
                                <w:t>contact@iala-aism.org</w:t>
                              </w:r>
                            </w:hyperlink>
                            <w:r>
                              <w:rPr>
                                <w:color w:val="000000"/>
                                <w:sz w:val="20"/>
                                <w:szCs w:val="20"/>
                              </w:rPr>
                              <w:t xml:space="preserve">       </w:t>
                            </w:r>
                            <w:r w:rsidRPr="0044047B">
                              <w:rPr>
                                <w:color w:val="000000"/>
                                <w:sz w:val="20"/>
                                <w:szCs w:val="20"/>
                              </w:rPr>
                              <w:t>Internet</w:t>
                            </w:r>
                            <w:r>
                              <w:rPr>
                                <w:color w:val="000000"/>
                                <w:sz w:val="20"/>
                                <w:szCs w:val="20"/>
                              </w:rPr>
                              <w:t xml:space="preserve">: </w:t>
                            </w:r>
                            <w:r w:rsidRPr="0044047B">
                              <w:rPr>
                                <w:color w:val="000000"/>
                                <w:sz w:val="20"/>
                                <w:szCs w:val="20"/>
                              </w:rPr>
                              <w:t xml:space="preserve"> </w:t>
                            </w:r>
                            <w:hyperlink r:id="rId9" w:history="1">
                              <w:r w:rsidRPr="00126198">
                                <w:rPr>
                                  <w:rStyle w:val="Hyperlink"/>
                                  <w:sz w:val="20"/>
                                  <w:szCs w:val="20"/>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30" type="#_x0000_t202" style="position:absolute;left:0;text-align:left;margin-left:67.35pt;margin-top:585.35pt;width:361.25pt;height:69.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" filled="f" fillcolor="#0c9" stroked="f">
                <v:textbox>
                  <w:txbxContent>
                    <w:p w14:paraId="19BA68D3" w14:textId="77777777" w:rsidR="005D6EE6" w:rsidRPr="00460028" w:rsidRDefault="005D6EE6" w:rsidP="00460028">
                      <w:pPr>
                        <w:autoSpaceDE w:val="0"/>
                        <w:autoSpaceDN w:val="0"/>
                        <w:adjustRightInd w:val="0"/>
                        <w:jc w:val="center"/>
                        <w:rPr>
                          <w:color w:val="000000"/>
                          <w:sz w:val="20"/>
                          <w:szCs w:val="20"/>
                          <w:lang w:val="fr-FR"/>
                        </w:rPr>
                      </w:pPr>
                      <w:r>
                        <w:rPr>
                          <w:color w:val="000000"/>
                          <w:sz w:val="20"/>
                          <w:szCs w:val="20"/>
                          <w:lang w:val="fr-FR"/>
                        </w:rPr>
                        <w:t>10, rue des Gaudines</w:t>
                      </w:r>
                    </w:p>
                    <w:p w14:paraId="1F54352E" w14:textId="77777777" w:rsidR="005D6EE6" w:rsidRDefault="005D6EE6" w:rsidP="00460028">
                      <w:pPr>
                        <w:autoSpaceDE w:val="0"/>
                        <w:autoSpaceDN w:val="0"/>
                        <w:adjustRightInd w:val="0"/>
                        <w:jc w:val="center"/>
                        <w:rPr>
                          <w:color w:val="000000"/>
                          <w:sz w:val="20"/>
                          <w:szCs w:val="20"/>
                          <w:lang w:val="fr-FR"/>
                        </w:rPr>
                      </w:pPr>
                      <w:r w:rsidRPr="00460028">
                        <w:rPr>
                          <w:color w:val="000000"/>
                          <w:sz w:val="20"/>
                          <w:szCs w:val="20"/>
                          <w:lang w:val="fr-FR"/>
                        </w:rPr>
                        <w:t>78100</w:t>
                      </w:r>
                      <w:r>
                        <w:rPr>
                          <w:color w:val="000000"/>
                          <w:sz w:val="20"/>
                          <w:szCs w:val="20"/>
                          <w:lang w:val="fr-FR"/>
                        </w:rPr>
                        <w:t xml:space="preserve"> Saint Germain en Laye, France</w:t>
                      </w:r>
                    </w:p>
                    <w:p w14:paraId="7C88E6F8" w14:textId="77777777" w:rsidR="005D6EE6" w:rsidRDefault="005D6EE6" w:rsidP="00460028">
                      <w:pPr>
                        <w:autoSpaceDE w:val="0"/>
                        <w:autoSpaceDN w:val="0"/>
                        <w:adjustRightInd w:val="0"/>
                        <w:jc w:val="center"/>
                        <w:rPr>
                          <w:color w:val="000000"/>
                          <w:sz w:val="20"/>
                          <w:szCs w:val="20"/>
                        </w:rPr>
                      </w:pPr>
                      <w:r>
                        <w:rPr>
                          <w:color w:val="000000"/>
                          <w:sz w:val="20"/>
                          <w:szCs w:val="20"/>
                        </w:rPr>
                        <w:t>Telephone: +33 1 34 51 70 01  Fax:  +33 1 34 51 82 05</w:t>
                      </w:r>
                    </w:p>
                    <w:p w14:paraId="2B11C051" w14:textId="77777777" w:rsidR="005D6EE6" w:rsidRDefault="005D6EE6" w:rsidP="00B534F2">
                      <w:pPr>
                        <w:autoSpaceDE w:val="0"/>
                        <w:autoSpaceDN w:val="0"/>
                        <w:adjustRightInd w:val="0"/>
                        <w:jc w:val="center"/>
                        <w:rPr>
                          <w:color w:val="000000"/>
                          <w:sz w:val="18"/>
                          <w:szCs w:val="18"/>
                          <w:lang w:val="fr-FR"/>
                        </w:rPr>
                      </w:pPr>
                      <w:r>
                        <w:rPr>
                          <w:color w:val="000000"/>
                          <w:sz w:val="20"/>
                          <w:szCs w:val="20"/>
                        </w:rPr>
                        <w:t xml:space="preserve">e-mail:  </w:t>
                      </w:r>
                      <w:hyperlink r:id="rId10" w:history="1">
                        <w:r w:rsidRPr="00713387">
                          <w:rPr>
                            <w:rStyle w:val="Hyperlink"/>
                            <w:sz w:val="20"/>
                            <w:szCs w:val="20"/>
                          </w:rPr>
                          <w:t>contact@iala-aism.org</w:t>
                        </w:r>
                      </w:hyperlink>
                      <w:r>
                        <w:rPr>
                          <w:color w:val="000000"/>
                          <w:sz w:val="20"/>
                          <w:szCs w:val="20"/>
                        </w:rPr>
                        <w:t xml:space="preserve">       </w:t>
                      </w:r>
                      <w:r w:rsidRPr="0044047B">
                        <w:rPr>
                          <w:color w:val="000000"/>
                          <w:sz w:val="20"/>
                          <w:szCs w:val="20"/>
                        </w:rPr>
                        <w:t>Internet</w:t>
                      </w:r>
                      <w:r>
                        <w:rPr>
                          <w:color w:val="000000"/>
                          <w:sz w:val="20"/>
                          <w:szCs w:val="20"/>
                        </w:rPr>
                        <w:t xml:space="preserve">: </w:t>
                      </w:r>
                      <w:r w:rsidRPr="0044047B">
                        <w:rPr>
                          <w:color w:val="000000"/>
                          <w:sz w:val="20"/>
                          <w:szCs w:val="20"/>
                        </w:rPr>
                        <w:t xml:space="preserve"> </w:t>
                      </w:r>
                      <w:hyperlink r:id="rId11" w:history="1">
                        <w:r w:rsidRPr="00126198">
                          <w:rPr>
                            <w:rStyle w:val="Hyperlink"/>
                            <w:sz w:val="20"/>
                            <w:szCs w:val="20"/>
                          </w:rPr>
                          <w:t>www.iala-aism.org</w:t>
                        </w:r>
                      </w:hyperlink>
                    </w:p>
                  </w:txbxContent>
                </v:textbox>
              </v:shape>
            </w:pict>
          </mc:Fallback>
        </mc:AlternateContent>
      </w:r>
      <w:r w:rsidR="0079729E">
        <w:rPr>
          <w:noProof/>
        </w:rPr>
        <w:drawing>
          <wp:anchor distT="0" distB="0" distL="114300" distR="114300" simplePos="0" relativeHeight="251655168" behindDoc="0" locked="0" layoutInCell="1" allowOverlap="1" wp14:anchorId="24AEA06E" wp14:editId="5A4D5D26">
            <wp:simplePos x="0" y="0"/>
            <wp:positionH relativeFrom="column">
              <wp:posOffset>2514600</wp:posOffset>
            </wp:positionH>
            <wp:positionV relativeFrom="paragraph">
              <wp:posOffset>4611370</wp:posOffset>
            </wp:positionV>
            <wp:extent cx="898525" cy="1236980"/>
            <wp:effectExtent l="25400" t="0" r="0" b="0"/>
            <wp:wrapNone/>
            <wp:docPr id="9"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2"/>
                    <a:srcRect/>
                    <a:stretch>
                      <a:fillRect/>
                    </a:stretch>
                  </pic:blipFill>
                  <pic:spPr bwMode="auto">
                    <a:xfrm>
                      <a:off x="0" y="0"/>
                      <a:ext cx="898525" cy="1236980"/>
                    </a:xfrm>
                    <a:prstGeom prst="rect">
                      <a:avLst/>
                    </a:prstGeom>
                    <a:noFill/>
                  </pic:spPr>
                </pic:pic>
              </a:graphicData>
            </a:graphic>
          </wp:anchor>
        </w:drawing>
      </w:r>
      <w:r w:rsidR="00D93AC5" w:rsidRPr="006A019D">
        <w:br w:type="page"/>
      </w:r>
      <w:bookmarkStart w:id="37" w:name="_Toc223413453"/>
      <w:r w:rsidR="00D93AC5" w:rsidRPr="006A019D">
        <w:lastRenderedPageBreak/>
        <w:t>Document Revisions</w:t>
      </w:r>
      <w:bookmarkEnd w:id="37"/>
      <w:bookmarkEnd w:id="0"/>
    </w:p>
    <w:p w14:paraId="02502638" w14:textId="77777777" w:rsidR="00D93AC5" w:rsidRPr="006A019D" w:rsidRDefault="00D93AC5" w:rsidP="00A163D8">
      <w:pPr>
        <w:pStyle w:val="BodyText"/>
      </w:pPr>
      <w:r w:rsidRPr="006A019D">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D93AC5" w:rsidRPr="006A019D" w14:paraId="124C270C" w14:textId="77777777">
        <w:tc>
          <w:tcPr>
            <w:tcW w:w="1908" w:type="dxa"/>
          </w:tcPr>
          <w:p w14:paraId="57D6DC3A" w14:textId="77777777" w:rsidR="00D93AC5" w:rsidRPr="006A019D" w:rsidRDefault="00D93AC5" w:rsidP="00A163D8">
            <w:pPr>
              <w:spacing w:before="60" w:after="60"/>
              <w:jc w:val="center"/>
              <w:rPr>
                <w:b/>
                <w:bCs/>
              </w:rPr>
            </w:pPr>
            <w:r w:rsidRPr="006A019D">
              <w:rPr>
                <w:b/>
                <w:bCs/>
              </w:rPr>
              <w:t>Date</w:t>
            </w:r>
          </w:p>
        </w:tc>
        <w:tc>
          <w:tcPr>
            <w:tcW w:w="3360" w:type="dxa"/>
          </w:tcPr>
          <w:p w14:paraId="68CB8B84" w14:textId="77777777" w:rsidR="00D93AC5" w:rsidRPr="006A019D" w:rsidRDefault="00D93AC5" w:rsidP="00A163D8">
            <w:pPr>
              <w:spacing w:before="60" w:after="60"/>
              <w:jc w:val="center"/>
              <w:rPr>
                <w:b/>
                <w:bCs/>
              </w:rPr>
            </w:pPr>
            <w:r w:rsidRPr="006A019D">
              <w:rPr>
                <w:b/>
                <w:bCs/>
              </w:rPr>
              <w:t>Page / Section Revised</w:t>
            </w:r>
          </w:p>
        </w:tc>
        <w:tc>
          <w:tcPr>
            <w:tcW w:w="4161" w:type="dxa"/>
          </w:tcPr>
          <w:p w14:paraId="63B42DC1" w14:textId="77777777" w:rsidR="00D93AC5" w:rsidRPr="006A019D" w:rsidRDefault="00D93AC5" w:rsidP="00A163D8">
            <w:pPr>
              <w:spacing w:before="60" w:after="60"/>
              <w:jc w:val="center"/>
              <w:rPr>
                <w:b/>
                <w:bCs/>
              </w:rPr>
            </w:pPr>
            <w:r w:rsidRPr="006A019D">
              <w:rPr>
                <w:b/>
                <w:bCs/>
              </w:rPr>
              <w:t>Requirement for Revision</w:t>
            </w:r>
          </w:p>
        </w:tc>
      </w:tr>
      <w:tr w:rsidR="00D93AC5" w:rsidRPr="006A019D" w14:paraId="35489BC1" w14:textId="77777777">
        <w:trPr>
          <w:trHeight w:val="851"/>
        </w:trPr>
        <w:tc>
          <w:tcPr>
            <w:tcW w:w="1908" w:type="dxa"/>
            <w:vAlign w:val="center"/>
          </w:tcPr>
          <w:p w14:paraId="0E82BA59" w14:textId="77777777" w:rsidR="00D93AC5" w:rsidRPr="006A019D" w:rsidRDefault="00D93AC5" w:rsidP="00A163D8">
            <w:pPr>
              <w:spacing w:before="60" w:after="60"/>
              <w:rPr>
                <w:highlight w:val="yellow"/>
              </w:rPr>
            </w:pPr>
          </w:p>
        </w:tc>
        <w:tc>
          <w:tcPr>
            <w:tcW w:w="3360" w:type="dxa"/>
            <w:vAlign w:val="center"/>
          </w:tcPr>
          <w:p w14:paraId="4833AAA5" w14:textId="77777777" w:rsidR="00D93AC5" w:rsidRPr="006A019D" w:rsidRDefault="00D93AC5" w:rsidP="00A163D8">
            <w:pPr>
              <w:spacing w:before="60" w:after="60"/>
              <w:rPr>
                <w:highlight w:val="yellow"/>
              </w:rPr>
            </w:pPr>
          </w:p>
        </w:tc>
        <w:tc>
          <w:tcPr>
            <w:tcW w:w="4161" w:type="dxa"/>
            <w:vAlign w:val="center"/>
          </w:tcPr>
          <w:p w14:paraId="01264C45" w14:textId="77777777" w:rsidR="00D93AC5" w:rsidRPr="006A019D" w:rsidRDefault="00D93AC5" w:rsidP="00A163D8">
            <w:pPr>
              <w:spacing w:before="60" w:after="60"/>
            </w:pPr>
          </w:p>
        </w:tc>
      </w:tr>
      <w:tr w:rsidR="00D93AC5" w:rsidRPr="006A019D" w14:paraId="5F46FC32" w14:textId="77777777">
        <w:trPr>
          <w:trHeight w:val="851"/>
        </w:trPr>
        <w:tc>
          <w:tcPr>
            <w:tcW w:w="1908" w:type="dxa"/>
            <w:vAlign w:val="center"/>
          </w:tcPr>
          <w:p w14:paraId="3D8C06CB" w14:textId="77777777" w:rsidR="00D93AC5" w:rsidRPr="006A019D" w:rsidRDefault="00D93AC5" w:rsidP="00A163D8">
            <w:pPr>
              <w:spacing w:before="60" w:after="60"/>
            </w:pPr>
          </w:p>
        </w:tc>
        <w:tc>
          <w:tcPr>
            <w:tcW w:w="3360" w:type="dxa"/>
            <w:vAlign w:val="center"/>
          </w:tcPr>
          <w:p w14:paraId="3FED6A42" w14:textId="77777777" w:rsidR="00D93AC5" w:rsidRPr="006A019D" w:rsidRDefault="00D93AC5" w:rsidP="00A163D8">
            <w:pPr>
              <w:spacing w:before="60" w:after="60"/>
            </w:pPr>
          </w:p>
        </w:tc>
        <w:tc>
          <w:tcPr>
            <w:tcW w:w="4161" w:type="dxa"/>
            <w:vAlign w:val="center"/>
          </w:tcPr>
          <w:p w14:paraId="1212334E" w14:textId="77777777" w:rsidR="00D93AC5" w:rsidRPr="006A019D" w:rsidRDefault="00D93AC5" w:rsidP="00A163D8">
            <w:pPr>
              <w:spacing w:before="60" w:after="60"/>
            </w:pPr>
          </w:p>
        </w:tc>
      </w:tr>
      <w:tr w:rsidR="00D93AC5" w:rsidRPr="006A019D" w14:paraId="3576E01E" w14:textId="77777777">
        <w:trPr>
          <w:trHeight w:val="851"/>
        </w:trPr>
        <w:tc>
          <w:tcPr>
            <w:tcW w:w="1908" w:type="dxa"/>
            <w:vAlign w:val="center"/>
          </w:tcPr>
          <w:p w14:paraId="4145E13B" w14:textId="77777777" w:rsidR="00D93AC5" w:rsidRPr="006A019D" w:rsidRDefault="00D93AC5" w:rsidP="00A163D8">
            <w:pPr>
              <w:spacing w:before="60" w:after="60"/>
            </w:pPr>
          </w:p>
        </w:tc>
        <w:tc>
          <w:tcPr>
            <w:tcW w:w="3360" w:type="dxa"/>
            <w:vAlign w:val="center"/>
          </w:tcPr>
          <w:p w14:paraId="30DE70D2" w14:textId="77777777" w:rsidR="00D93AC5" w:rsidRPr="006A019D" w:rsidRDefault="00D93AC5" w:rsidP="00A163D8">
            <w:pPr>
              <w:spacing w:before="60" w:after="60"/>
            </w:pPr>
          </w:p>
        </w:tc>
        <w:tc>
          <w:tcPr>
            <w:tcW w:w="4161" w:type="dxa"/>
            <w:vAlign w:val="center"/>
          </w:tcPr>
          <w:p w14:paraId="609B00B4" w14:textId="77777777" w:rsidR="00D93AC5" w:rsidRPr="006A019D" w:rsidRDefault="00D93AC5" w:rsidP="00A163D8">
            <w:pPr>
              <w:spacing w:before="60" w:after="60"/>
            </w:pPr>
          </w:p>
        </w:tc>
      </w:tr>
      <w:tr w:rsidR="00D93AC5" w:rsidRPr="006A019D" w14:paraId="16443256" w14:textId="77777777">
        <w:trPr>
          <w:trHeight w:val="851"/>
        </w:trPr>
        <w:tc>
          <w:tcPr>
            <w:tcW w:w="1908" w:type="dxa"/>
            <w:vAlign w:val="center"/>
          </w:tcPr>
          <w:p w14:paraId="2C80B9DD" w14:textId="77777777" w:rsidR="00D93AC5" w:rsidRPr="006A019D" w:rsidRDefault="00D93AC5" w:rsidP="00A163D8">
            <w:pPr>
              <w:spacing w:before="60" w:after="60"/>
            </w:pPr>
          </w:p>
        </w:tc>
        <w:tc>
          <w:tcPr>
            <w:tcW w:w="3360" w:type="dxa"/>
            <w:vAlign w:val="center"/>
          </w:tcPr>
          <w:p w14:paraId="61671A64" w14:textId="77777777" w:rsidR="00D93AC5" w:rsidRPr="006A019D" w:rsidRDefault="00D93AC5" w:rsidP="00A163D8">
            <w:pPr>
              <w:spacing w:before="60" w:after="60"/>
            </w:pPr>
          </w:p>
        </w:tc>
        <w:tc>
          <w:tcPr>
            <w:tcW w:w="4161" w:type="dxa"/>
            <w:vAlign w:val="center"/>
          </w:tcPr>
          <w:p w14:paraId="4B6C56A1" w14:textId="77777777" w:rsidR="00D93AC5" w:rsidRPr="006A019D" w:rsidRDefault="00D93AC5" w:rsidP="00A163D8">
            <w:pPr>
              <w:spacing w:before="60" w:after="60"/>
            </w:pPr>
          </w:p>
        </w:tc>
      </w:tr>
      <w:tr w:rsidR="00D93AC5" w:rsidRPr="006A019D" w14:paraId="42ECC9C2" w14:textId="77777777">
        <w:trPr>
          <w:trHeight w:val="851"/>
        </w:trPr>
        <w:tc>
          <w:tcPr>
            <w:tcW w:w="1908" w:type="dxa"/>
            <w:vAlign w:val="center"/>
          </w:tcPr>
          <w:p w14:paraId="514BCA88" w14:textId="77777777" w:rsidR="00D93AC5" w:rsidRPr="006A019D" w:rsidRDefault="00D93AC5" w:rsidP="00A163D8">
            <w:pPr>
              <w:spacing w:before="60" w:after="60"/>
            </w:pPr>
          </w:p>
        </w:tc>
        <w:tc>
          <w:tcPr>
            <w:tcW w:w="3360" w:type="dxa"/>
            <w:vAlign w:val="center"/>
          </w:tcPr>
          <w:p w14:paraId="63A5B392" w14:textId="77777777" w:rsidR="00D93AC5" w:rsidRPr="006A019D" w:rsidRDefault="00D93AC5" w:rsidP="00A163D8">
            <w:pPr>
              <w:spacing w:before="60" w:after="60"/>
            </w:pPr>
          </w:p>
        </w:tc>
        <w:tc>
          <w:tcPr>
            <w:tcW w:w="4161" w:type="dxa"/>
            <w:vAlign w:val="center"/>
          </w:tcPr>
          <w:p w14:paraId="66E6E504" w14:textId="77777777" w:rsidR="00D93AC5" w:rsidRPr="006A019D" w:rsidRDefault="00D93AC5" w:rsidP="00A163D8">
            <w:pPr>
              <w:spacing w:before="60" w:after="60"/>
            </w:pPr>
          </w:p>
        </w:tc>
      </w:tr>
      <w:tr w:rsidR="00D93AC5" w:rsidRPr="006A019D" w14:paraId="22A5416E" w14:textId="77777777">
        <w:trPr>
          <w:trHeight w:val="851"/>
        </w:trPr>
        <w:tc>
          <w:tcPr>
            <w:tcW w:w="1908" w:type="dxa"/>
            <w:vAlign w:val="center"/>
          </w:tcPr>
          <w:p w14:paraId="1104E242" w14:textId="77777777" w:rsidR="00D93AC5" w:rsidRPr="006A019D" w:rsidRDefault="00D93AC5" w:rsidP="00A163D8">
            <w:pPr>
              <w:spacing w:before="60" w:after="60"/>
            </w:pPr>
          </w:p>
        </w:tc>
        <w:tc>
          <w:tcPr>
            <w:tcW w:w="3360" w:type="dxa"/>
            <w:vAlign w:val="center"/>
          </w:tcPr>
          <w:p w14:paraId="0368BC19" w14:textId="77777777" w:rsidR="00D93AC5" w:rsidRPr="006A019D" w:rsidRDefault="00D93AC5" w:rsidP="00A163D8">
            <w:pPr>
              <w:spacing w:before="60" w:after="60"/>
            </w:pPr>
          </w:p>
        </w:tc>
        <w:tc>
          <w:tcPr>
            <w:tcW w:w="4161" w:type="dxa"/>
            <w:vAlign w:val="center"/>
          </w:tcPr>
          <w:p w14:paraId="6404AE72" w14:textId="77777777" w:rsidR="00D93AC5" w:rsidRPr="006A019D" w:rsidRDefault="00D93AC5" w:rsidP="00A163D8">
            <w:pPr>
              <w:spacing w:before="60" w:after="60"/>
            </w:pPr>
          </w:p>
        </w:tc>
      </w:tr>
    </w:tbl>
    <w:p w14:paraId="38CBCFA9" w14:textId="77777777" w:rsidR="00D93AC5" w:rsidRPr="006A019D" w:rsidRDefault="00D93AC5" w:rsidP="00371BEF">
      <w:pPr>
        <w:pStyle w:val="Title"/>
      </w:pPr>
      <w:r w:rsidRPr="006A019D">
        <w:br w:type="page"/>
      </w:r>
      <w:bookmarkStart w:id="38" w:name="_Toc223413454"/>
      <w:bookmarkStart w:id="39" w:name="_Toc350807900"/>
      <w:r w:rsidRPr="006A019D">
        <w:lastRenderedPageBreak/>
        <w:t>Table of Contents</w:t>
      </w:r>
      <w:bookmarkEnd w:id="38"/>
      <w:bookmarkEnd w:id="39"/>
    </w:p>
    <w:p w14:paraId="7DEA50CB" w14:textId="77777777" w:rsidR="00D93AC5" w:rsidRPr="006A019D" w:rsidRDefault="00D93AC5" w:rsidP="00380C7B"/>
    <w:p w14:paraId="212A8A1D" w14:textId="77777777" w:rsidR="00D93AC5" w:rsidRDefault="006E04C2">
      <w:pPr>
        <w:pStyle w:val="TOC4"/>
        <w:rPr>
          <w:rFonts w:ascii="Calibri" w:eastAsia="MS Mincho" w:hAnsi="Calibri"/>
          <w:caps w:val="0"/>
          <w:lang w:val="en-AU" w:eastAsia="en-AU"/>
        </w:rPr>
      </w:pPr>
      <w:r w:rsidRPr="006A019D">
        <w:fldChar w:fldCharType="begin"/>
      </w:r>
      <w:r w:rsidR="00D93AC5" w:rsidRPr="006A019D">
        <w:instrText xml:space="preserve"> TOC \o "3-3" \t "Heading 1,1,Heading 2,2,Annex,5,Appendix,6,Title,4" </w:instrText>
      </w:r>
      <w:r w:rsidRPr="006A019D">
        <w:fldChar w:fldCharType="separate"/>
      </w:r>
      <w:r w:rsidR="00D93AC5">
        <w:t>Document Revisions</w:t>
      </w:r>
      <w:r w:rsidR="00D93AC5">
        <w:tab/>
      </w:r>
      <w:r>
        <w:fldChar w:fldCharType="begin"/>
      </w:r>
      <w:r w:rsidR="00D93AC5">
        <w:instrText xml:space="preserve"> PAGEREF _Toc350807899 \h </w:instrText>
      </w:r>
      <w:r>
        <w:fldChar w:fldCharType="separate"/>
      </w:r>
      <w:r w:rsidR="00D93AC5">
        <w:t>1</w:t>
      </w:r>
      <w:r>
        <w:fldChar w:fldCharType="end"/>
      </w:r>
    </w:p>
    <w:p w14:paraId="78013281" w14:textId="77777777" w:rsidR="00D93AC5" w:rsidRDefault="00D93AC5">
      <w:pPr>
        <w:pStyle w:val="TOC4"/>
        <w:rPr>
          <w:rFonts w:ascii="Calibri" w:eastAsia="MS Mincho" w:hAnsi="Calibri"/>
          <w:caps w:val="0"/>
          <w:lang w:val="en-AU" w:eastAsia="en-AU"/>
        </w:rPr>
      </w:pPr>
      <w:r>
        <w:t>Table of Contents</w:t>
      </w:r>
      <w:r>
        <w:tab/>
      </w:r>
      <w:r w:rsidR="006E04C2">
        <w:fldChar w:fldCharType="begin"/>
      </w:r>
      <w:r>
        <w:instrText xml:space="preserve"> PAGEREF _Toc350807900 \h </w:instrText>
      </w:r>
      <w:r w:rsidR="006E04C2">
        <w:fldChar w:fldCharType="separate"/>
      </w:r>
      <w:r>
        <w:t>3</w:t>
      </w:r>
      <w:r w:rsidR="006E04C2">
        <w:fldChar w:fldCharType="end"/>
      </w:r>
    </w:p>
    <w:p w14:paraId="60FB7300" w14:textId="77777777" w:rsidR="00D93AC5" w:rsidRDefault="00D93AC5">
      <w:pPr>
        <w:pStyle w:val="TOC1"/>
        <w:rPr>
          <w:rFonts w:ascii="Calibri" w:hAnsi="Calibri" w:cs="Calibri"/>
          <w:lang w:val="en-AU" w:eastAsia="en-AU"/>
        </w:rPr>
      </w:pPr>
      <w:r>
        <w:t>1</w:t>
      </w:r>
      <w:r>
        <w:rPr>
          <w:rFonts w:ascii="Calibri" w:hAnsi="Calibri" w:cs="Calibri"/>
          <w:lang w:val="en-AU" w:eastAsia="en-AU"/>
        </w:rPr>
        <w:tab/>
      </w:r>
      <w:r>
        <w:t>Introduction</w:t>
      </w:r>
      <w:r>
        <w:tab/>
      </w:r>
      <w:r w:rsidR="006E04C2">
        <w:fldChar w:fldCharType="begin"/>
      </w:r>
      <w:r>
        <w:instrText xml:space="preserve"> PAGEREF _Toc350807901 \h </w:instrText>
      </w:r>
      <w:r w:rsidR="006E04C2">
        <w:fldChar w:fldCharType="separate"/>
      </w:r>
      <w:ins w:id="40" w:author="DFOuser" w:date="2013-03-12T09:43:00Z">
        <w:r>
          <w:t>5</w:t>
        </w:r>
      </w:ins>
      <w:del w:id="41" w:author="DFOuser" w:date="2013-03-12T07:38:00Z">
        <w:r w:rsidDel="00CB3C1A">
          <w:delText>4</w:delText>
        </w:r>
      </w:del>
      <w:r w:rsidR="006E04C2">
        <w:fldChar w:fldCharType="end"/>
      </w:r>
    </w:p>
    <w:p w14:paraId="2977B5D2" w14:textId="77777777" w:rsidR="00D93AC5" w:rsidRDefault="00D93AC5">
      <w:pPr>
        <w:pStyle w:val="TOC1"/>
        <w:rPr>
          <w:rFonts w:ascii="Calibri" w:hAnsi="Calibri" w:cs="Calibri"/>
          <w:lang w:val="en-AU" w:eastAsia="en-AU"/>
        </w:rPr>
      </w:pPr>
      <w:r>
        <w:t>2</w:t>
      </w:r>
      <w:r>
        <w:rPr>
          <w:rFonts w:ascii="Calibri" w:hAnsi="Calibri" w:cs="Calibri"/>
          <w:lang w:val="en-AU" w:eastAsia="en-AU"/>
        </w:rPr>
        <w:tab/>
      </w:r>
      <w:r>
        <w:t>Overview</w:t>
      </w:r>
      <w:r>
        <w:tab/>
      </w:r>
      <w:r w:rsidR="006E04C2">
        <w:fldChar w:fldCharType="begin"/>
      </w:r>
      <w:r>
        <w:instrText xml:space="preserve"> PAGEREF _Toc350807902 \h </w:instrText>
      </w:r>
      <w:r w:rsidR="006E04C2">
        <w:fldChar w:fldCharType="separate"/>
      </w:r>
      <w:ins w:id="42" w:author="DFOuser" w:date="2013-03-12T09:43:00Z">
        <w:r>
          <w:t>5</w:t>
        </w:r>
      </w:ins>
      <w:del w:id="43" w:author="DFOuser" w:date="2013-03-12T07:38:00Z">
        <w:r w:rsidDel="00CB3C1A">
          <w:delText>4</w:delText>
        </w:r>
      </w:del>
      <w:r w:rsidR="006E04C2">
        <w:fldChar w:fldCharType="end"/>
      </w:r>
    </w:p>
    <w:p w14:paraId="70870590" w14:textId="77777777" w:rsidR="00D93AC5" w:rsidRDefault="00D93AC5">
      <w:pPr>
        <w:pStyle w:val="TOC1"/>
        <w:rPr>
          <w:rFonts w:ascii="Calibri" w:hAnsi="Calibri" w:cs="Calibri"/>
          <w:lang w:val="en-AU" w:eastAsia="en-AU"/>
        </w:rPr>
      </w:pPr>
      <w:r>
        <w:t>3</w:t>
      </w:r>
      <w:r>
        <w:rPr>
          <w:rFonts w:ascii="Calibri" w:hAnsi="Calibri" w:cs="Calibri"/>
          <w:lang w:val="en-AU" w:eastAsia="en-AU"/>
        </w:rPr>
        <w:tab/>
      </w:r>
      <w:r>
        <w:t>Aim and Objectives</w:t>
      </w:r>
      <w:r>
        <w:tab/>
      </w:r>
      <w:r w:rsidR="006E04C2">
        <w:fldChar w:fldCharType="begin"/>
      </w:r>
      <w:r>
        <w:instrText xml:space="preserve"> PAGEREF _Toc350807903 \h </w:instrText>
      </w:r>
      <w:r w:rsidR="006E04C2">
        <w:fldChar w:fldCharType="separate"/>
      </w:r>
      <w:ins w:id="44" w:author="DFOuser" w:date="2013-03-12T09:43:00Z">
        <w:r>
          <w:t>6</w:t>
        </w:r>
      </w:ins>
      <w:del w:id="45" w:author="DFOuser" w:date="2013-03-12T07:38:00Z">
        <w:r w:rsidDel="00CB3C1A">
          <w:delText>5</w:delText>
        </w:r>
      </w:del>
      <w:r w:rsidR="006E04C2">
        <w:fldChar w:fldCharType="end"/>
      </w:r>
    </w:p>
    <w:p w14:paraId="06ED6212" w14:textId="77777777" w:rsidR="00D93AC5" w:rsidRDefault="00D93AC5">
      <w:pPr>
        <w:pStyle w:val="TOC1"/>
        <w:rPr>
          <w:rFonts w:ascii="Calibri" w:hAnsi="Calibri" w:cs="Calibri"/>
          <w:lang w:val="en-AU" w:eastAsia="en-AU"/>
        </w:rPr>
      </w:pPr>
      <w:r>
        <w:t>4</w:t>
      </w:r>
      <w:r>
        <w:rPr>
          <w:rFonts w:ascii="Calibri" w:hAnsi="Calibri" w:cs="Calibri"/>
          <w:lang w:val="en-AU" w:eastAsia="en-AU"/>
        </w:rPr>
        <w:tab/>
      </w:r>
      <w:r>
        <w:t>Framework for Assessment</w:t>
      </w:r>
      <w:r>
        <w:tab/>
      </w:r>
      <w:r w:rsidR="006E04C2">
        <w:fldChar w:fldCharType="begin"/>
      </w:r>
      <w:r>
        <w:instrText xml:space="preserve"> PAGEREF _Toc350807904 \h </w:instrText>
      </w:r>
      <w:r w:rsidR="006E04C2">
        <w:fldChar w:fldCharType="separate"/>
      </w:r>
      <w:ins w:id="46" w:author="DFOuser" w:date="2013-03-12T09:43:00Z">
        <w:r>
          <w:t>7</w:t>
        </w:r>
      </w:ins>
      <w:del w:id="47" w:author="DFOuser" w:date="2013-03-12T07:38:00Z">
        <w:r w:rsidDel="00CB3C1A">
          <w:delText>6</w:delText>
        </w:r>
      </w:del>
      <w:r w:rsidR="006E04C2">
        <w:fldChar w:fldCharType="end"/>
      </w:r>
    </w:p>
    <w:p w14:paraId="5BD810A6" w14:textId="77777777" w:rsidR="00D93AC5" w:rsidRDefault="00D93AC5">
      <w:pPr>
        <w:pStyle w:val="TOC2"/>
        <w:rPr>
          <w:rFonts w:ascii="Calibri" w:hAnsi="Calibri" w:cs="Calibri"/>
          <w:lang w:val="en-AU" w:eastAsia="en-AU"/>
        </w:rPr>
      </w:pPr>
      <w:r>
        <w:rPr>
          <w:lang w:eastAsia="en-US"/>
        </w:rPr>
        <w:t>4.1</w:t>
      </w:r>
      <w:r>
        <w:rPr>
          <w:rFonts w:ascii="Calibri" w:hAnsi="Calibri" w:cs="Calibri"/>
          <w:lang w:val="en-AU" w:eastAsia="en-AU"/>
        </w:rPr>
        <w:tab/>
      </w:r>
      <w:r>
        <w:rPr>
          <w:lang w:eastAsia="en-US"/>
        </w:rPr>
        <w:t>Quality Management</w:t>
      </w:r>
      <w:r>
        <w:tab/>
      </w:r>
      <w:r w:rsidR="006E04C2">
        <w:fldChar w:fldCharType="begin"/>
      </w:r>
      <w:r>
        <w:instrText xml:space="preserve"> PAGEREF _Toc350807905 \h </w:instrText>
      </w:r>
      <w:r w:rsidR="006E04C2">
        <w:fldChar w:fldCharType="separate"/>
      </w:r>
      <w:ins w:id="48" w:author="DFOuser" w:date="2013-03-12T09:43:00Z">
        <w:r>
          <w:t>7</w:t>
        </w:r>
      </w:ins>
      <w:del w:id="49" w:author="DFOuser" w:date="2013-03-12T07:38:00Z">
        <w:r w:rsidDel="00CB3C1A">
          <w:delText>6</w:delText>
        </w:r>
      </w:del>
      <w:r w:rsidR="006E04C2">
        <w:fldChar w:fldCharType="end"/>
      </w:r>
    </w:p>
    <w:p w14:paraId="0B038E6B" w14:textId="77777777" w:rsidR="00D93AC5" w:rsidRDefault="00D93AC5">
      <w:pPr>
        <w:pStyle w:val="TOC2"/>
        <w:rPr>
          <w:rFonts w:ascii="Calibri" w:hAnsi="Calibri" w:cs="Calibri"/>
          <w:lang w:val="en-AU" w:eastAsia="en-AU"/>
        </w:rPr>
      </w:pPr>
      <w:r>
        <w:rPr>
          <w:lang w:eastAsia="de-DE"/>
        </w:rPr>
        <w:t>4.2</w:t>
      </w:r>
      <w:r>
        <w:rPr>
          <w:rFonts w:ascii="Calibri" w:hAnsi="Calibri" w:cs="Calibri"/>
          <w:lang w:val="en-AU" w:eastAsia="en-AU"/>
        </w:rPr>
        <w:tab/>
      </w:r>
      <w:r>
        <w:rPr>
          <w:lang w:eastAsia="de-DE"/>
        </w:rPr>
        <w:t>Safety Management</w:t>
      </w:r>
      <w:r>
        <w:tab/>
      </w:r>
      <w:r w:rsidR="006E04C2">
        <w:fldChar w:fldCharType="begin"/>
      </w:r>
      <w:r>
        <w:instrText xml:space="preserve"> PAGEREF _Toc350807906 \h </w:instrText>
      </w:r>
      <w:r w:rsidR="006E04C2">
        <w:fldChar w:fldCharType="separate"/>
      </w:r>
      <w:ins w:id="50" w:author="DFOuser" w:date="2013-03-12T09:43:00Z">
        <w:r>
          <w:t>8</w:t>
        </w:r>
      </w:ins>
      <w:del w:id="51" w:author="DFOuser" w:date="2013-03-12T07:38:00Z">
        <w:r w:rsidDel="00CB3C1A">
          <w:delText>7</w:delText>
        </w:r>
      </w:del>
      <w:r w:rsidR="006E04C2">
        <w:fldChar w:fldCharType="end"/>
      </w:r>
    </w:p>
    <w:p w14:paraId="227B57BE" w14:textId="77777777" w:rsidR="00D93AC5" w:rsidRDefault="00D93AC5">
      <w:pPr>
        <w:pStyle w:val="TOC2"/>
        <w:rPr>
          <w:rFonts w:ascii="Calibri" w:hAnsi="Calibri" w:cs="Calibri"/>
          <w:lang w:val="en-AU" w:eastAsia="en-AU"/>
        </w:rPr>
      </w:pPr>
      <w:r>
        <w:rPr>
          <w:lang w:eastAsia="en-US"/>
        </w:rPr>
        <w:t>4.3</w:t>
      </w:r>
      <w:r>
        <w:rPr>
          <w:rFonts w:ascii="Calibri" w:hAnsi="Calibri" w:cs="Calibri"/>
          <w:lang w:val="en-AU" w:eastAsia="en-AU"/>
        </w:rPr>
        <w:tab/>
      </w:r>
      <w:r>
        <w:rPr>
          <w:lang w:eastAsia="en-US"/>
        </w:rPr>
        <w:t>Checklist for the Assessment of VTS</w:t>
      </w:r>
      <w:r>
        <w:tab/>
      </w:r>
      <w:r w:rsidR="006E04C2">
        <w:fldChar w:fldCharType="begin"/>
      </w:r>
      <w:r>
        <w:instrText xml:space="preserve"> PAGEREF _Toc350807907 \h </w:instrText>
      </w:r>
      <w:r w:rsidR="006E04C2">
        <w:fldChar w:fldCharType="separate"/>
      </w:r>
      <w:ins w:id="52" w:author="DFOuser" w:date="2013-03-12T09:43:00Z">
        <w:r>
          <w:t>8</w:t>
        </w:r>
      </w:ins>
      <w:del w:id="53" w:author="DFOuser" w:date="2013-03-12T07:38:00Z">
        <w:r w:rsidDel="00CB3C1A">
          <w:delText>7</w:delText>
        </w:r>
      </w:del>
      <w:r w:rsidR="006E04C2">
        <w:fldChar w:fldCharType="end"/>
      </w:r>
    </w:p>
    <w:p w14:paraId="70E1E8B1" w14:textId="77777777" w:rsidR="00D93AC5" w:rsidRDefault="00D93AC5">
      <w:pPr>
        <w:pStyle w:val="TOC1"/>
        <w:rPr>
          <w:rFonts w:ascii="Calibri" w:hAnsi="Calibri" w:cs="Calibri"/>
          <w:lang w:val="en-AU" w:eastAsia="en-AU"/>
        </w:rPr>
      </w:pPr>
      <w:r>
        <w:t>5</w:t>
      </w:r>
      <w:r>
        <w:rPr>
          <w:rFonts w:ascii="Calibri" w:hAnsi="Calibri" w:cs="Calibri"/>
          <w:lang w:val="en-AU" w:eastAsia="en-AU"/>
        </w:rPr>
        <w:tab/>
      </w:r>
      <w:r>
        <w:t>Responsibilities</w:t>
      </w:r>
      <w:r>
        <w:tab/>
      </w:r>
      <w:r w:rsidR="006E04C2">
        <w:fldChar w:fldCharType="begin"/>
      </w:r>
      <w:r>
        <w:instrText xml:space="preserve"> PAGEREF _Toc350807908 \h </w:instrText>
      </w:r>
      <w:r w:rsidR="006E04C2">
        <w:fldChar w:fldCharType="separate"/>
      </w:r>
      <w:ins w:id="54" w:author="DFOuser" w:date="2013-03-12T09:43:00Z">
        <w:r>
          <w:t>8</w:t>
        </w:r>
      </w:ins>
      <w:del w:id="55" w:author="DFOuser" w:date="2013-03-12T07:38:00Z">
        <w:r w:rsidDel="00CB3C1A">
          <w:delText>7</w:delText>
        </w:r>
      </w:del>
      <w:r w:rsidR="006E04C2">
        <w:fldChar w:fldCharType="end"/>
      </w:r>
    </w:p>
    <w:p w14:paraId="25A8B1E2" w14:textId="77777777" w:rsidR="00D93AC5" w:rsidRDefault="00D93AC5">
      <w:pPr>
        <w:pStyle w:val="TOC2"/>
        <w:rPr>
          <w:rFonts w:ascii="Calibri" w:hAnsi="Calibri" w:cs="Calibri"/>
          <w:lang w:val="en-AU" w:eastAsia="en-AU"/>
        </w:rPr>
      </w:pPr>
      <w:r>
        <w:rPr>
          <w:lang w:eastAsia="en-US"/>
        </w:rPr>
        <w:t>5.1</w:t>
      </w:r>
      <w:r>
        <w:rPr>
          <w:rFonts w:ascii="Calibri" w:hAnsi="Calibri" w:cs="Calibri"/>
          <w:lang w:val="en-AU" w:eastAsia="en-AU"/>
        </w:rPr>
        <w:tab/>
      </w:r>
      <w:r>
        <w:rPr>
          <w:lang w:eastAsia="en-US"/>
        </w:rPr>
        <w:t>VTS Authority</w:t>
      </w:r>
      <w:r>
        <w:tab/>
      </w:r>
      <w:r w:rsidR="006E04C2">
        <w:fldChar w:fldCharType="begin"/>
      </w:r>
      <w:r>
        <w:instrText xml:space="preserve"> PAGEREF _Toc350807909 \h </w:instrText>
      </w:r>
      <w:r w:rsidR="006E04C2">
        <w:fldChar w:fldCharType="separate"/>
      </w:r>
      <w:ins w:id="56" w:author="DFOuser" w:date="2013-03-12T09:43:00Z">
        <w:r>
          <w:t>9</w:t>
        </w:r>
      </w:ins>
      <w:del w:id="57" w:author="DFOuser" w:date="2013-03-12T07:38:00Z">
        <w:r w:rsidDel="00CB3C1A">
          <w:delText>7</w:delText>
        </w:r>
      </w:del>
      <w:r w:rsidR="006E04C2">
        <w:fldChar w:fldCharType="end"/>
      </w:r>
    </w:p>
    <w:p w14:paraId="53BCEE03" w14:textId="77777777" w:rsidR="00D93AC5" w:rsidRDefault="00D93AC5">
      <w:pPr>
        <w:pStyle w:val="TOC2"/>
        <w:rPr>
          <w:rFonts w:ascii="Calibri" w:hAnsi="Calibri" w:cs="Calibri"/>
          <w:lang w:val="en-AU" w:eastAsia="en-AU"/>
        </w:rPr>
      </w:pPr>
      <w:r>
        <w:rPr>
          <w:lang w:eastAsia="en-US"/>
        </w:rPr>
        <w:t>5.2</w:t>
      </w:r>
      <w:r>
        <w:rPr>
          <w:rFonts w:ascii="Calibri" w:hAnsi="Calibri" w:cs="Calibri"/>
          <w:lang w:val="en-AU" w:eastAsia="en-AU"/>
        </w:rPr>
        <w:tab/>
      </w:r>
      <w:r>
        <w:rPr>
          <w:lang w:eastAsia="en-US"/>
        </w:rPr>
        <w:t>Contracting Government / Competent Authority</w:t>
      </w:r>
      <w:r>
        <w:tab/>
      </w:r>
      <w:r w:rsidR="006E04C2">
        <w:fldChar w:fldCharType="begin"/>
      </w:r>
      <w:r>
        <w:instrText xml:space="preserve"> PAGEREF _Toc350807910 \h </w:instrText>
      </w:r>
      <w:r w:rsidR="006E04C2">
        <w:fldChar w:fldCharType="separate"/>
      </w:r>
      <w:ins w:id="58" w:author="DFOuser" w:date="2013-03-12T09:43:00Z">
        <w:r>
          <w:t>9</w:t>
        </w:r>
      </w:ins>
      <w:del w:id="59" w:author="DFOuser" w:date="2013-03-12T07:38:00Z">
        <w:r w:rsidDel="00CB3C1A">
          <w:delText>8</w:delText>
        </w:r>
      </w:del>
      <w:r w:rsidR="006E04C2">
        <w:fldChar w:fldCharType="end"/>
      </w:r>
    </w:p>
    <w:p w14:paraId="1203CACD" w14:textId="77777777" w:rsidR="00D93AC5" w:rsidRDefault="00D93AC5">
      <w:pPr>
        <w:pStyle w:val="TOC1"/>
        <w:rPr>
          <w:rFonts w:ascii="Calibri" w:hAnsi="Calibri" w:cs="Calibri"/>
          <w:lang w:val="en-AU" w:eastAsia="en-AU"/>
        </w:rPr>
      </w:pPr>
      <w:r>
        <w:t>6</w:t>
      </w:r>
      <w:r>
        <w:rPr>
          <w:rFonts w:ascii="Calibri" w:hAnsi="Calibri" w:cs="Calibri"/>
          <w:lang w:val="en-AU" w:eastAsia="en-AU"/>
        </w:rPr>
        <w:tab/>
      </w:r>
      <w:r>
        <w:t>Measuring Performance</w:t>
      </w:r>
      <w:r>
        <w:tab/>
      </w:r>
      <w:r w:rsidR="006E04C2">
        <w:fldChar w:fldCharType="begin"/>
      </w:r>
      <w:r>
        <w:instrText xml:space="preserve"> PAGEREF _Toc350807911 \h </w:instrText>
      </w:r>
      <w:r w:rsidR="006E04C2">
        <w:fldChar w:fldCharType="separate"/>
      </w:r>
      <w:ins w:id="60" w:author="DFOuser" w:date="2013-03-12T09:43:00Z">
        <w:r>
          <w:t>9</w:t>
        </w:r>
      </w:ins>
      <w:del w:id="61" w:author="DFOuser" w:date="2013-03-12T07:38:00Z">
        <w:r w:rsidDel="00CB3C1A">
          <w:delText>8</w:delText>
        </w:r>
      </w:del>
      <w:r w:rsidR="006E04C2">
        <w:fldChar w:fldCharType="end"/>
      </w:r>
    </w:p>
    <w:p w14:paraId="3687C88E" w14:textId="77777777" w:rsidR="00D93AC5" w:rsidRDefault="00D93AC5">
      <w:pPr>
        <w:pStyle w:val="TOC1"/>
        <w:rPr>
          <w:rFonts w:ascii="Calibri" w:hAnsi="Calibri" w:cs="Calibri"/>
          <w:lang w:val="en-AU" w:eastAsia="en-AU"/>
        </w:rPr>
      </w:pPr>
      <w:r w:rsidRPr="0099069E">
        <w:rPr>
          <w:lang w:val="en-AU"/>
        </w:rPr>
        <w:t>7</w:t>
      </w:r>
      <w:r>
        <w:rPr>
          <w:rFonts w:ascii="Calibri" w:hAnsi="Calibri" w:cs="Calibri"/>
          <w:lang w:val="en-AU" w:eastAsia="en-AU"/>
        </w:rPr>
        <w:tab/>
      </w:r>
      <w:r w:rsidRPr="0099069E">
        <w:rPr>
          <w:lang w:val="en-AU"/>
        </w:rPr>
        <w:t>procedures for Appointing an</w:t>
      </w:r>
      <w:ins w:id="62" w:author="Jacky" w:date="2013-03-13T23:10:00Z">
        <w:r w:rsidR="00A34B14">
          <w:rPr>
            <w:lang w:val="en-AU"/>
          </w:rPr>
          <w:t>d</w:t>
        </w:r>
      </w:ins>
      <w:del w:id="63" w:author="Jacky" w:date="2013-03-13T23:10:00Z">
        <w:r w:rsidRPr="0099069E" w:rsidDel="00A34B14">
          <w:rPr>
            <w:lang w:val="en-AU"/>
          </w:rPr>
          <w:delText>D</w:delText>
        </w:r>
      </w:del>
      <w:r w:rsidRPr="0099069E">
        <w:rPr>
          <w:lang w:val="en-AU"/>
        </w:rPr>
        <w:t xml:space="preserve"> Assessing a VTS</w:t>
      </w:r>
      <w:r>
        <w:tab/>
      </w:r>
      <w:r w:rsidR="006E04C2">
        <w:fldChar w:fldCharType="begin"/>
      </w:r>
      <w:r>
        <w:instrText xml:space="preserve"> PAGEREF _Toc350807912 \h </w:instrText>
      </w:r>
      <w:r w:rsidR="006E04C2">
        <w:fldChar w:fldCharType="separate"/>
      </w:r>
      <w:ins w:id="64" w:author="DFOuser" w:date="2013-03-12T09:43:00Z">
        <w:r>
          <w:t>10</w:t>
        </w:r>
      </w:ins>
      <w:del w:id="65" w:author="DFOuser" w:date="2013-03-12T07:38:00Z">
        <w:r w:rsidDel="00CB3C1A">
          <w:delText>9</w:delText>
        </w:r>
      </w:del>
      <w:r w:rsidR="006E04C2">
        <w:fldChar w:fldCharType="end"/>
      </w:r>
    </w:p>
    <w:p w14:paraId="1225BE44" w14:textId="77777777" w:rsidR="00D93AC5" w:rsidRDefault="00D93AC5">
      <w:pPr>
        <w:pStyle w:val="TOC2"/>
        <w:rPr>
          <w:rFonts w:ascii="Calibri" w:hAnsi="Calibri" w:cs="Calibri"/>
          <w:lang w:val="en-AU" w:eastAsia="en-AU"/>
        </w:rPr>
      </w:pPr>
      <w:r w:rsidRPr="0099069E">
        <w:rPr>
          <w:lang w:val="en-AU" w:eastAsia="de-DE"/>
        </w:rPr>
        <w:t>7.1</w:t>
      </w:r>
      <w:r>
        <w:rPr>
          <w:rFonts w:ascii="Calibri" w:hAnsi="Calibri" w:cs="Calibri"/>
          <w:lang w:val="en-AU" w:eastAsia="en-AU"/>
        </w:rPr>
        <w:tab/>
      </w:r>
      <w:r w:rsidRPr="0099069E">
        <w:rPr>
          <w:lang w:val="en-AU" w:eastAsia="de-DE"/>
        </w:rPr>
        <w:t>Step 1</w:t>
      </w:r>
      <w:r>
        <w:tab/>
      </w:r>
      <w:r w:rsidR="006E04C2">
        <w:fldChar w:fldCharType="begin"/>
      </w:r>
      <w:r>
        <w:instrText xml:space="preserve"> PAGEREF _Toc350807913 \h </w:instrText>
      </w:r>
      <w:r w:rsidR="006E04C2">
        <w:fldChar w:fldCharType="separate"/>
      </w:r>
      <w:ins w:id="66" w:author="DFOuser" w:date="2013-03-12T09:43:00Z">
        <w:r>
          <w:t>10</w:t>
        </w:r>
      </w:ins>
      <w:del w:id="67" w:author="DFOuser" w:date="2013-03-12T07:38:00Z">
        <w:r w:rsidDel="00CB3C1A">
          <w:delText>9</w:delText>
        </w:r>
      </w:del>
      <w:r w:rsidR="006E04C2">
        <w:fldChar w:fldCharType="end"/>
      </w:r>
    </w:p>
    <w:p w14:paraId="4D00DF8A" w14:textId="77777777" w:rsidR="00D93AC5" w:rsidRDefault="00D93AC5">
      <w:pPr>
        <w:pStyle w:val="TOC3"/>
        <w:rPr>
          <w:rFonts w:ascii="Calibri" w:eastAsia="MS Mincho" w:hAnsi="Calibri"/>
          <w:noProof/>
          <w:sz w:val="22"/>
          <w:szCs w:val="22"/>
          <w:lang w:val="en-AU" w:eastAsia="en-AU"/>
        </w:rPr>
      </w:pPr>
      <w:r w:rsidRPr="0099069E">
        <w:rPr>
          <w:noProof/>
          <w:lang w:val="en-AU"/>
        </w:rPr>
        <w:t>7.1.1</w:t>
      </w:r>
      <w:r>
        <w:rPr>
          <w:rFonts w:ascii="Calibri" w:eastAsia="MS Mincho" w:hAnsi="Calibri"/>
          <w:noProof/>
          <w:sz w:val="22"/>
          <w:szCs w:val="22"/>
          <w:lang w:val="en-AU" w:eastAsia="en-AU"/>
        </w:rPr>
        <w:tab/>
      </w:r>
      <w:r w:rsidRPr="0099069E">
        <w:rPr>
          <w:noProof/>
          <w:lang w:val="en-AU"/>
        </w:rPr>
        <w:t>The entity seeking to be appointed as a VTS Authority submits a request to the  Competent Authority.</w:t>
      </w:r>
      <w:r>
        <w:rPr>
          <w:noProof/>
        </w:rPr>
        <w:tab/>
      </w:r>
      <w:r w:rsidR="006E04C2">
        <w:rPr>
          <w:noProof/>
        </w:rPr>
        <w:fldChar w:fldCharType="begin"/>
      </w:r>
      <w:r>
        <w:rPr>
          <w:noProof/>
        </w:rPr>
        <w:instrText xml:space="preserve"> PAGEREF _Toc350807914 \h </w:instrText>
      </w:r>
      <w:r w:rsidR="006E04C2">
        <w:rPr>
          <w:noProof/>
        </w:rPr>
      </w:r>
      <w:r w:rsidR="006E04C2">
        <w:rPr>
          <w:noProof/>
        </w:rPr>
        <w:fldChar w:fldCharType="separate"/>
      </w:r>
      <w:ins w:id="68" w:author="DFOuser" w:date="2013-03-12T09:43:00Z">
        <w:r>
          <w:rPr>
            <w:noProof/>
          </w:rPr>
          <w:t>12</w:t>
        </w:r>
      </w:ins>
      <w:del w:id="69" w:author="DFOuser" w:date="2013-03-12T07:38:00Z">
        <w:r w:rsidDel="00CB3C1A">
          <w:rPr>
            <w:noProof/>
          </w:rPr>
          <w:delText>9</w:delText>
        </w:r>
      </w:del>
      <w:r w:rsidR="006E04C2">
        <w:rPr>
          <w:noProof/>
        </w:rPr>
        <w:fldChar w:fldCharType="end"/>
      </w:r>
    </w:p>
    <w:p w14:paraId="358C8ABF" w14:textId="77777777" w:rsidR="00D93AC5" w:rsidRDefault="00D93AC5">
      <w:pPr>
        <w:pStyle w:val="TOC2"/>
        <w:rPr>
          <w:rFonts w:ascii="Calibri" w:hAnsi="Calibri" w:cs="Calibri"/>
          <w:lang w:val="en-AU" w:eastAsia="en-AU"/>
        </w:rPr>
      </w:pPr>
      <w:r w:rsidRPr="0099069E">
        <w:rPr>
          <w:lang w:val="en-AU" w:eastAsia="de-DE"/>
        </w:rPr>
        <w:t>7.2</w:t>
      </w:r>
      <w:r>
        <w:rPr>
          <w:rFonts w:ascii="Calibri" w:hAnsi="Calibri" w:cs="Calibri"/>
          <w:lang w:val="en-AU" w:eastAsia="en-AU"/>
        </w:rPr>
        <w:tab/>
      </w:r>
      <w:r>
        <w:rPr>
          <w:lang w:eastAsia="en-US"/>
        </w:rPr>
        <w:t>Step</w:t>
      </w:r>
      <w:r w:rsidRPr="0099069E">
        <w:rPr>
          <w:lang w:val="en-AU" w:eastAsia="de-DE"/>
        </w:rPr>
        <w:t xml:space="preserve"> 2</w:t>
      </w:r>
      <w:r>
        <w:tab/>
      </w:r>
      <w:r w:rsidR="006E04C2">
        <w:fldChar w:fldCharType="begin"/>
      </w:r>
      <w:r>
        <w:instrText xml:space="preserve"> PAGEREF _Toc350807915 \h </w:instrText>
      </w:r>
      <w:r w:rsidR="006E04C2">
        <w:fldChar w:fldCharType="separate"/>
      </w:r>
      <w:ins w:id="70" w:author="DFOuser" w:date="2013-03-12T09:43:00Z">
        <w:r>
          <w:t>12</w:t>
        </w:r>
      </w:ins>
      <w:del w:id="71" w:author="DFOuser" w:date="2013-03-12T07:38:00Z">
        <w:r w:rsidDel="00CB3C1A">
          <w:delText>10</w:delText>
        </w:r>
      </w:del>
      <w:r w:rsidR="006E04C2">
        <w:fldChar w:fldCharType="end"/>
      </w:r>
    </w:p>
    <w:p w14:paraId="6BB3A484" w14:textId="77777777" w:rsidR="00D93AC5" w:rsidRDefault="00D93AC5">
      <w:pPr>
        <w:pStyle w:val="TOC3"/>
        <w:rPr>
          <w:rFonts w:ascii="Calibri" w:eastAsia="MS Mincho" w:hAnsi="Calibri"/>
          <w:noProof/>
          <w:sz w:val="22"/>
          <w:szCs w:val="22"/>
          <w:lang w:val="en-AU" w:eastAsia="en-AU"/>
        </w:rPr>
      </w:pPr>
      <w:r w:rsidRPr="0099069E">
        <w:rPr>
          <w:noProof/>
          <w:lang w:val="en-AU"/>
        </w:rPr>
        <w:t>7.2.1</w:t>
      </w:r>
      <w:r>
        <w:rPr>
          <w:rFonts w:ascii="Calibri" w:eastAsia="MS Mincho" w:hAnsi="Calibri"/>
          <w:noProof/>
          <w:sz w:val="22"/>
          <w:szCs w:val="22"/>
          <w:lang w:val="en-AU" w:eastAsia="en-AU"/>
        </w:rPr>
        <w:tab/>
      </w:r>
      <w:r w:rsidRPr="0099069E">
        <w:rPr>
          <w:noProof/>
          <w:lang w:val="en-AU"/>
        </w:rPr>
        <w:t>The entity submits completed pre-audit documentation .</w:t>
      </w:r>
      <w:r>
        <w:rPr>
          <w:noProof/>
        </w:rPr>
        <w:tab/>
      </w:r>
      <w:r w:rsidR="006E04C2">
        <w:rPr>
          <w:noProof/>
        </w:rPr>
        <w:fldChar w:fldCharType="begin"/>
      </w:r>
      <w:r>
        <w:rPr>
          <w:noProof/>
        </w:rPr>
        <w:instrText xml:space="preserve"> PAGEREF _Toc350807916 \h </w:instrText>
      </w:r>
      <w:r w:rsidR="006E04C2">
        <w:rPr>
          <w:noProof/>
        </w:rPr>
      </w:r>
      <w:r w:rsidR="006E04C2">
        <w:rPr>
          <w:noProof/>
        </w:rPr>
        <w:fldChar w:fldCharType="separate"/>
      </w:r>
      <w:ins w:id="72" w:author="DFOuser" w:date="2013-03-12T09:43:00Z">
        <w:r>
          <w:rPr>
            <w:noProof/>
          </w:rPr>
          <w:t>12</w:t>
        </w:r>
      </w:ins>
      <w:del w:id="73" w:author="DFOuser" w:date="2013-03-12T07:38:00Z">
        <w:r w:rsidDel="00CB3C1A">
          <w:rPr>
            <w:noProof/>
          </w:rPr>
          <w:delText>10</w:delText>
        </w:r>
      </w:del>
      <w:r w:rsidR="006E04C2">
        <w:rPr>
          <w:noProof/>
        </w:rPr>
        <w:fldChar w:fldCharType="end"/>
      </w:r>
    </w:p>
    <w:p w14:paraId="65BB41B4" w14:textId="77777777" w:rsidR="00D93AC5" w:rsidRDefault="00D93AC5">
      <w:pPr>
        <w:pStyle w:val="TOC2"/>
        <w:rPr>
          <w:rFonts w:ascii="Calibri" w:hAnsi="Calibri" w:cs="Calibri"/>
          <w:lang w:val="en-AU" w:eastAsia="en-AU"/>
        </w:rPr>
      </w:pPr>
      <w:r w:rsidRPr="0099069E">
        <w:rPr>
          <w:lang w:val="en-AU" w:eastAsia="de-DE"/>
        </w:rPr>
        <w:t>7.3</w:t>
      </w:r>
      <w:r>
        <w:rPr>
          <w:rFonts w:ascii="Calibri" w:hAnsi="Calibri" w:cs="Calibri"/>
          <w:lang w:val="en-AU" w:eastAsia="en-AU"/>
        </w:rPr>
        <w:tab/>
      </w:r>
      <w:r w:rsidRPr="0099069E">
        <w:rPr>
          <w:lang w:val="en-AU" w:eastAsia="de-DE"/>
        </w:rPr>
        <w:t>Competent Authority evaluates pre-audit documentation</w:t>
      </w:r>
      <w:r>
        <w:tab/>
      </w:r>
      <w:r w:rsidR="006E04C2">
        <w:fldChar w:fldCharType="begin"/>
      </w:r>
      <w:r>
        <w:instrText xml:space="preserve"> PAGEREF _Toc350807917 \h </w:instrText>
      </w:r>
      <w:r w:rsidR="006E04C2">
        <w:fldChar w:fldCharType="separate"/>
      </w:r>
      <w:ins w:id="74" w:author="DFOuser" w:date="2013-03-12T09:43:00Z">
        <w:r>
          <w:t>12</w:t>
        </w:r>
      </w:ins>
      <w:del w:id="75" w:author="DFOuser" w:date="2013-03-12T07:38:00Z">
        <w:r w:rsidDel="00CB3C1A">
          <w:delText>10</w:delText>
        </w:r>
      </w:del>
      <w:r w:rsidR="006E04C2">
        <w:fldChar w:fldCharType="end"/>
      </w:r>
    </w:p>
    <w:p w14:paraId="5BD48A01" w14:textId="77777777" w:rsidR="00D93AC5" w:rsidRDefault="00D93AC5">
      <w:pPr>
        <w:pStyle w:val="TOC3"/>
        <w:rPr>
          <w:rFonts w:ascii="Calibri" w:eastAsia="MS Mincho" w:hAnsi="Calibri"/>
          <w:noProof/>
          <w:sz w:val="22"/>
          <w:szCs w:val="22"/>
          <w:lang w:val="en-AU" w:eastAsia="en-AU"/>
        </w:rPr>
      </w:pPr>
      <w:r w:rsidRPr="0099069E">
        <w:rPr>
          <w:noProof/>
          <w:lang w:val="en-AU"/>
        </w:rPr>
        <w:t>7.3.1</w:t>
      </w:r>
      <w:r>
        <w:rPr>
          <w:rFonts w:ascii="Calibri" w:eastAsia="MS Mincho" w:hAnsi="Calibri"/>
          <w:noProof/>
          <w:sz w:val="22"/>
          <w:szCs w:val="22"/>
          <w:lang w:val="en-AU" w:eastAsia="en-AU"/>
        </w:rPr>
        <w:tab/>
      </w:r>
      <w:r w:rsidRPr="0099069E">
        <w:rPr>
          <w:noProof/>
          <w:lang w:val="en-AU"/>
        </w:rPr>
        <w:t>Does pre-audit documentation comply with the requirements?</w:t>
      </w:r>
      <w:r>
        <w:rPr>
          <w:noProof/>
        </w:rPr>
        <w:tab/>
      </w:r>
      <w:r w:rsidR="006E04C2">
        <w:rPr>
          <w:noProof/>
        </w:rPr>
        <w:fldChar w:fldCharType="begin"/>
      </w:r>
      <w:r>
        <w:rPr>
          <w:noProof/>
        </w:rPr>
        <w:instrText xml:space="preserve"> PAGEREF _Toc350807918 \h </w:instrText>
      </w:r>
      <w:r w:rsidR="006E04C2">
        <w:rPr>
          <w:noProof/>
        </w:rPr>
      </w:r>
      <w:r w:rsidR="006E04C2">
        <w:rPr>
          <w:noProof/>
        </w:rPr>
        <w:fldChar w:fldCharType="separate"/>
      </w:r>
      <w:ins w:id="76" w:author="DFOuser" w:date="2013-03-12T09:43:00Z">
        <w:r>
          <w:rPr>
            <w:noProof/>
          </w:rPr>
          <w:t>12</w:t>
        </w:r>
      </w:ins>
      <w:del w:id="77" w:author="DFOuser" w:date="2013-03-12T07:38:00Z">
        <w:r w:rsidDel="00CB3C1A">
          <w:rPr>
            <w:noProof/>
          </w:rPr>
          <w:delText>10</w:delText>
        </w:r>
      </w:del>
      <w:r w:rsidR="006E04C2">
        <w:rPr>
          <w:noProof/>
        </w:rPr>
        <w:fldChar w:fldCharType="end"/>
      </w:r>
    </w:p>
    <w:p w14:paraId="03BF2C9F" w14:textId="77777777" w:rsidR="00D93AC5" w:rsidRDefault="00D93AC5">
      <w:pPr>
        <w:pStyle w:val="TOC2"/>
        <w:rPr>
          <w:rFonts w:ascii="Calibri" w:hAnsi="Calibri" w:cs="Calibri"/>
          <w:lang w:val="en-AU" w:eastAsia="en-AU"/>
        </w:rPr>
      </w:pPr>
      <w:r w:rsidRPr="0099069E">
        <w:rPr>
          <w:lang w:val="en-AU" w:eastAsia="de-DE"/>
        </w:rPr>
        <w:t>7.4</w:t>
      </w:r>
      <w:r>
        <w:rPr>
          <w:rFonts w:ascii="Calibri" w:hAnsi="Calibri" w:cs="Calibri"/>
          <w:lang w:val="en-AU" w:eastAsia="en-AU"/>
        </w:rPr>
        <w:tab/>
      </w:r>
      <w:r w:rsidRPr="0099069E">
        <w:rPr>
          <w:lang w:val="en-AU" w:eastAsia="de-DE"/>
        </w:rPr>
        <w:t>Step 3</w:t>
      </w:r>
      <w:r>
        <w:tab/>
      </w:r>
      <w:r w:rsidR="006E04C2">
        <w:fldChar w:fldCharType="begin"/>
      </w:r>
      <w:r>
        <w:instrText xml:space="preserve"> PAGEREF _Toc350807919 \h </w:instrText>
      </w:r>
      <w:r w:rsidR="006E04C2">
        <w:fldChar w:fldCharType="separate"/>
      </w:r>
      <w:ins w:id="78" w:author="DFOuser" w:date="2013-03-12T09:43:00Z">
        <w:r>
          <w:t>12</w:t>
        </w:r>
      </w:ins>
      <w:del w:id="79" w:author="DFOuser" w:date="2013-03-12T07:38:00Z">
        <w:r w:rsidDel="00CB3C1A">
          <w:delText>10</w:delText>
        </w:r>
      </w:del>
      <w:r w:rsidR="006E04C2">
        <w:fldChar w:fldCharType="end"/>
      </w:r>
    </w:p>
    <w:p w14:paraId="581F8496" w14:textId="77777777" w:rsidR="00D93AC5" w:rsidRDefault="00D93AC5">
      <w:pPr>
        <w:pStyle w:val="TOC3"/>
        <w:rPr>
          <w:rFonts w:ascii="Calibri" w:eastAsia="MS Mincho" w:hAnsi="Calibri"/>
          <w:noProof/>
          <w:sz w:val="22"/>
          <w:szCs w:val="22"/>
          <w:lang w:val="en-AU" w:eastAsia="en-AU"/>
        </w:rPr>
      </w:pPr>
      <w:r w:rsidRPr="0099069E">
        <w:rPr>
          <w:noProof/>
          <w:lang w:val="en-AU"/>
        </w:rPr>
        <w:t>7.4.1</w:t>
      </w:r>
      <w:r>
        <w:rPr>
          <w:rFonts w:ascii="Calibri" w:eastAsia="MS Mincho" w:hAnsi="Calibri"/>
          <w:noProof/>
          <w:sz w:val="22"/>
          <w:szCs w:val="22"/>
          <w:lang w:val="en-AU" w:eastAsia="en-AU"/>
        </w:rPr>
        <w:tab/>
      </w:r>
      <w:r w:rsidRPr="0099069E">
        <w:rPr>
          <w:noProof/>
          <w:lang w:val="en-AU"/>
        </w:rPr>
        <w:t>Initial audit</w:t>
      </w:r>
      <w:r>
        <w:rPr>
          <w:noProof/>
        </w:rPr>
        <w:tab/>
      </w:r>
      <w:r w:rsidR="006E04C2">
        <w:rPr>
          <w:noProof/>
        </w:rPr>
        <w:fldChar w:fldCharType="begin"/>
      </w:r>
      <w:r>
        <w:rPr>
          <w:noProof/>
        </w:rPr>
        <w:instrText xml:space="preserve"> PAGEREF _Toc350807920 \h </w:instrText>
      </w:r>
      <w:r w:rsidR="006E04C2">
        <w:rPr>
          <w:noProof/>
        </w:rPr>
      </w:r>
      <w:r w:rsidR="006E04C2">
        <w:rPr>
          <w:noProof/>
        </w:rPr>
        <w:fldChar w:fldCharType="separate"/>
      </w:r>
      <w:ins w:id="80" w:author="DFOuser" w:date="2013-03-12T09:43:00Z">
        <w:r>
          <w:rPr>
            <w:noProof/>
          </w:rPr>
          <w:t>12</w:t>
        </w:r>
      </w:ins>
      <w:del w:id="81" w:author="DFOuser" w:date="2013-03-12T07:38:00Z">
        <w:r w:rsidDel="00CB3C1A">
          <w:rPr>
            <w:noProof/>
          </w:rPr>
          <w:delText>10</w:delText>
        </w:r>
      </w:del>
      <w:r w:rsidR="006E04C2">
        <w:rPr>
          <w:noProof/>
        </w:rPr>
        <w:fldChar w:fldCharType="end"/>
      </w:r>
    </w:p>
    <w:p w14:paraId="4C2E4A81" w14:textId="77777777" w:rsidR="00D93AC5" w:rsidRDefault="00D93AC5">
      <w:pPr>
        <w:pStyle w:val="TOC3"/>
        <w:rPr>
          <w:rFonts w:ascii="Calibri" w:eastAsia="MS Mincho" w:hAnsi="Calibri"/>
          <w:noProof/>
          <w:sz w:val="22"/>
          <w:szCs w:val="22"/>
          <w:lang w:val="en-AU" w:eastAsia="en-AU"/>
        </w:rPr>
      </w:pPr>
      <w:r w:rsidRPr="0099069E">
        <w:rPr>
          <w:noProof/>
          <w:lang w:val="en-AU"/>
        </w:rPr>
        <w:t>7.4.2</w:t>
      </w:r>
      <w:r>
        <w:rPr>
          <w:rFonts w:ascii="Calibri" w:eastAsia="MS Mincho" w:hAnsi="Calibri"/>
          <w:noProof/>
          <w:sz w:val="22"/>
          <w:szCs w:val="22"/>
          <w:lang w:val="en-AU" w:eastAsia="en-AU"/>
        </w:rPr>
        <w:tab/>
      </w:r>
      <w:r w:rsidRPr="0099069E">
        <w:rPr>
          <w:noProof/>
          <w:lang w:val="en-AU"/>
        </w:rPr>
        <w:t>Does the application comply with the requirements?</w:t>
      </w:r>
      <w:r>
        <w:rPr>
          <w:noProof/>
        </w:rPr>
        <w:tab/>
      </w:r>
      <w:r w:rsidR="006E04C2">
        <w:rPr>
          <w:noProof/>
        </w:rPr>
        <w:fldChar w:fldCharType="begin"/>
      </w:r>
      <w:r>
        <w:rPr>
          <w:noProof/>
        </w:rPr>
        <w:instrText xml:space="preserve"> PAGEREF _Toc350807921 \h </w:instrText>
      </w:r>
      <w:r w:rsidR="006E04C2">
        <w:rPr>
          <w:noProof/>
        </w:rPr>
      </w:r>
      <w:r w:rsidR="006E04C2">
        <w:rPr>
          <w:noProof/>
        </w:rPr>
        <w:fldChar w:fldCharType="separate"/>
      </w:r>
      <w:ins w:id="82" w:author="DFOuser" w:date="2013-03-12T09:43:00Z">
        <w:r>
          <w:rPr>
            <w:noProof/>
          </w:rPr>
          <w:t>12</w:t>
        </w:r>
      </w:ins>
      <w:del w:id="83" w:author="DFOuser" w:date="2013-03-12T07:38:00Z">
        <w:r w:rsidDel="00CB3C1A">
          <w:rPr>
            <w:noProof/>
          </w:rPr>
          <w:delText>10</w:delText>
        </w:r>
      </w:del>
      <w:r w:rsidR="006E04C2">
        <w:rPr>
          <w:noProof/>
        </w:rPr>
        <w:fldChar w:fldCharType="end"/>
      </w:r>
    </w:p>
    <w:p w14:paraId="26ED12CD" w14:textId="77777777" w:rsidR="00D93AC5" w:rsidRDefault="00D93AC5">
      <w:pPr>
        <w:pStyle w:val="TOC2"/>
        <w:rPr>
          <w:rFonts w:ascii="Calibri" w:hAnsi="Calibri" w:cs="Calibri"/>
          <w:lang w:val="en-AU" w:eastAsia="en-AU"/>
        </w:rPr>
      </w:pPr>
      <w:r w:rsidRPr="0099069E">
        <w:rPr>
          <w:lang w:val="en-AU" w:eastAsia="de-DE"/>
        </w:rPr>
        <w:t>7.5</w:t>
      </w:r>
      <w:r>
        <w:rPr>
          <w:rFonts w:ascii="Calibri" w:hAnsi="Calibri" w:cs="Calibri"/>
          <w:lang w:val="en-AU" w:eastAsia="en-AU"/>
        </w:rPr>
        <w:tab/>
      </w:r>
      <w:r w:rsidRPr="0099069E">
        <w:rPr>
          <w:lang w:val="en-AU" w:eastAsia="de-DE"/>
        </w:rPr>
        <w:t>Step 4</w:t>
      </w:r>
      <w:r>
        <w:tab/>
      </w:r>
      <w:r w:rsidR="006E04C2">
        <w:fldChar w:fldCharType="begin"/>
      </w:r>
      <w:r>
        <w:instrText xml:space="preserve"> PAGEREF _Toc350807922 \h </w:instrText>
      </w:r>
      <w:r w:rsidR="006E04C2">
        <w:fldChar w:fldCharType="separate"/>
      </w:r>
      <w:ins w:id="84" w:author="DFOuser" w:date="2013-03-12T09:43:00Z">
        <w:r>
          <w:t>12</w:t>
        </w:r>
      </w:ins>
      <w:del w:id="85" w:author="DFOuser" w:date="2013-03-12T07:38:00Z">
        <w:r w:rsidDel="00CB3C1A">
          <w:delText>10</w:delText>
        </w:r>
      </w:del>
      <w:r w:rsidR="006E04C2">
        <w:fldChar w:fldCharType="end"/>
      </w:r>
    </w:p>
    <w:p w14:paraId="6FF71770" w14:textId="77777777" w:rsidR="00D93AC5" w:rsidRDefault="00D93AC5">
      <w:pPr>
        <w:pStyle w:val="TOC3"/>
        <w:rPr>
          <w:rFonts w:ascii="Calibri" w:eastAsia="MS Mincho" w:hAnsi="Calibri"/>
          <w:noProof/>
          <w:sz w:val="22"/>
          <w:szCs w:val="22"/>
          <w:lang w:val="en-AU" w:eastAsia="en-AU"/>
        </w:rPr>
      </w:pPr>
      <w:r w:rsidRPr="0099069E">
        <w:rPr>
          <w:noProof/>
          <w:lang w:val="en-AU"/>
        </w:rPr>
        <w:t>7.5.1</w:t>
      </w:r>
      <w:r>
        <w:rPr>
          <w:rFonts w:ascii="Calibri" w:eastAsia="MS Mincho" w:hAnsi="Calibri"/>
          <w:noProof/>
          <w:sz w:val="22"/>
          <w:szCs w:val="22"/>
          <w:lang w:val="en-AU" w:eastAsia="en-AU"/>
        </w:rPr>
        <w:tab/>
      </w:r>
      <w:r w:rsidRPr="0099069E">
        <w:rPr>
          <w:noProof/>
          <w:lang w:val="en-AU"/>
        </w:rPr>
        <w:t>The Competent Authority appoints the entity as a VTS Authority.</w:t>
      </w:r>
      <w:r>
        <w:rPr>
          <w:noProof/>
        </w:rPr>
        <w:tab/>
      </w:r>
      <w:r w:rsidR="006E04C2">
        <w:rPr>
          <w:noProof/>
        </w:rPr>
        <w:fldChar w:fldCharType="begin"/>
      </w:r>
      <w:r>
        <w:rPr>
          <w:noProof/>
        </w:rPr>
        <w:instrText xml:space="preserve"> PAGEREF _Toc350807923 \h </w:instrText>
      </w:r>
      <w:r w:rsidR="006E04C2">
        <w:rPr>
          <w:noProof/>
        </w:rPr>
      </w:r>
      <w:r w:rsidR="006E04C2">
        <w:rPr>
          <w:noProof/>
        </w:rPr>
        <w:fldChar w:fldCharType="separate"/>
      </w:r>
      <w:ins w:id="86" w:author="DFOuser" w:date="2013-03-12T09:43:00Z">
        <w:r>
          <w:rPr>
            <w:noProof/>
          </w:rPr>
          <w:t>12</w:t>
        </w:r>
      </w:ins>
      <w:del w:id="87" w:author="DFOuser" w:date="2013-03-12T07:38:00Z">
        <w:r w:rsidDel="00CB3C1A">
          <w:rPr>
            <w:noProof/>
          </w:rPr>
          <w:delText>10</w:delText>
        </w:r>
      </w:del>
      <w:r w:rsidR="006E04C2">
        <w:rPr>
          <w:noProof/>
        </w:rPr>
        <w:fldChar w:fldCharType="end"/>
      </w:r>
    </w:p>
    <w:p w14:paraId="754B2323" w14:textId="77777777" w:rsidR="00D93AC5" w:rsidRDefault="00D93AC5">
      <w:pPr>
        <w:pStyle w:val="TOC2"/>
        <w:rPr>
          <w:rFonts w:ascii="Calibri" w:hAnsi="Calibri" w:cs="Calibri"/>
          <w:lang w:val="en-AU" w:eastAsia="en-AU"/>
        </w:rPr>
      </w:pPr>
      <w:r w:rsidRPr="0099069E">
        <w:rPr>
          <w:lang w:val="en-AU" w:eastAsia="de-DE"/>
        </w:rPr>
        <w:t>7.6</w:t>
      </w:r>
      <w:r>
        <w:rPr>
          <w:rFonts w:ascii="Calibri" w:hAnsi="Calibri" w:cs="Calibri"/>
          <w:lang w:val="en-AU" w:eastAsia="en-AU"/>
        </w:rPr>
        <w:tab/>
      </w:r>
      <w:r w:rsidRPr="0099069E">
        <w:rPr>
          <w:lang w:val="en-AU" w:eastAsia="de-DE"/>
        </w:rPr>
        <w:t>Step 5</w:t>
      </w:r>
      <w:r>
        <w:tab/>
      </w:r>
      <w:r w:rsidR="006E04C2">
        <w:fldChar w:fldCharType="begin"/>
      </w:r>
      <w:r>
        <w:instrText xml:space="preserve"> PAGEREF _Toc350807924 \h </w:instrText>
      </w:r>
      <w:r w:rsidR="006E04C2">
        <w:fldChar w:fldCharType="separate"/>
      </w:r>
      <w:ins w:id="88" w:author="DFOuser" w:date="2013-03-12T09:43:00Z">
        <w:r>
          <w:t>12</w:t>
        </w:r>
      </w:ins>
      <w:del w:id="89" w:author="DFOuser" w:date="2013-03-12T07:38:00Z">
        <w:r w:rsidDel="00CB3C1A">
          <w:delText>10</w:delText>
        </w:r>
      </w:del>
      <w:r w:rsidR="006E04C2">
        <w:fldChar w:fldCharType="end"/>
      </w:r>
    </w:p>
    <w:p w14:paraId="5E8FF4DE" w14:textId="77777777" w:rsidR="00D93AC5" w:rsidRDefault="00D93AC5">
      <w:pPr>
        <w:pStyle w:val="TOC3"/>
        <w:rPr>
          <w:rFonts w:ascii="Calibri" w:eastAsia="MS Mincho" w:hAnsi="Calibri"/>
          <w:noProof/>
          <w:sz w:val="22"/>
          <w:szCs w:val="22"/>
          <w:lang w:val="en-AU" w:eastAsia="en-AU"/>
        </w:rPr>
      </w:pPr>
      <w:r w:rsidRPr="0099069E">
        <w:rPr>
          <w:noProof/>
          <w:lang w:val="en-AU"/>
        </w:rPr>
        <w:t>7.6.1</w:t>
      </w:r>
      <w:r>
        <w:rPr>
          <w:rFonts w:ascii="Calibri" w:eastAsia="MS Mincho" w:hAnsi="Calibri"/>
          <w:noProof/>
          <w:sz w:val="22"/>
          <w:szCs w:val="22"/>
          <w:lang w:val="en-AU" w:eastAsia="en-AU"/>
        </w:rPr>
        <w:tab/>
      </w:r>
      <w:r w:rsidRPr="0099069E">
        <w:rPr>
          <w:noProof/>
          <w:lang w:val="en-AU"/>
        </w:rPr>
        <w:t>The Competent Authority ensures an on-going audit of the VTS Authority.</w:t>
      </w:r>
      <w:r>
        <w:rPr>
          <w:noProof/>
        </w:rPr>
        <w:tab/>
      </w:r>
      <w:r w:rsidR="006E04C2">
        <w:rPr>
          <w:noProof/>
        </w:rPr>
        <w:fldChar w:fldCharType="begin"/>
      </w:r>
      <w:r>
        <w:rPr>
          <w:noProof/>
        </w:rPr>
        <w:instrText xml:space="preserve"> PAGEREF _Toc350807925 \h </w:instrText>
      </w:r>
      <w:r w:rsidR="006E04C2">
        <w:rPr>
          <w:noProof/>
        </w:rPr>
      </w:r>
      <w:r w:rsidR="006E04C2">
        <w:rPr>
          <w:noProof/>
        </w:rPr>
        <w:fldChar w:fldCharType="separate"/>
      </w:r>
      <w:ins w:id="90" w:author="DFOuser" w:date="2013-03-12T09:43:00Z">
        <w:r>
          <w:rPr>
            <w:noProof/>
          </w:rPr>
          <w:t>12</w:t>
        </w:r>
      </w:ins>
      <w:del w:id="91" w:author="DFOuser" w:date="2013-03-12T07:38:00Z">
        <w:r w:rsidDel="00CB3C1A">
          <w:rPr>
            <w:noProof/>
          </w:rPr>
          <w:delText>10</w:delText>
        </w:r>
      </w:del>
      <w:r w:rsidR="006E04C2">
        <w:rPr>
          <w:noProof/>
        </w:rPr>
        <w:fldChar w:fldCharType="end"/>
      </w:r>
    </w:p>
    <w:p w14:paraId="53B1CBED" w14:textId="77777777" w:rsidR="00D93AC5" w:rsidRDefault="00D93AC5">
      <w:pPr>
        <w:pStyle w:val="TOC2"/>
        <w:rPr>
          <w:rFonts w:ascii="Calibri" w:hAnsi="Calibri" w:cs="Calibri"/>
          <w:lang w:val="en-AU" w:eastAsia="en-AU"/>
        </w:rPr>
      </w:pPr>
      <w:r w:rsidRPr="0099069E">
        <w:rPr>
          <w:lang w:val="en-AU" w:eastAsia="de-DE"/>
        </w:rPr>
        <w:t>7.7</w:t>
      </w:r>
      <w:r>
        <w:rPr>
          <w:rFonts w:ascii="Calibri" w:hAnsi="Calibri" w:cs="Calibri"/>
          <w:lang w:val="en-AU" w:eastAsia="en-AU"/>
        </w:rPr>
        <w:tab/>
      </w:r>
      <w:r w:rsidRPr="0099069E">
        <w:rPr>
          <w:lang w:val="en-AU" w:eastAsia="de-DE"/>
        </w:rPr>
        <w:t>Step 6</w:t>
      </w:r>
      <w:r>
        <w:tab/>
      </w:r>
      <w:r w:rsidR="006E04C2">
        <w:fldChar w:fldCharType="begin"/>
      </w:r>
      <w:r>
        <w:instrText xml:space="preserve"> PAGEREF _Toc350807926 \h </w:instrText>
      </w:r>
      <w:r w:rsidR="006E04C2">
        <w:fldChar w:fldCharType="separate"/>
      </w:r>
      <w:ins w:id="92" w:author="DFOuser" w:date="2013-03-12T09:43:00Z">
        <w:r>
          <w:t>13</w:t>
        </w:r>
      </w:ins>
      <w:del w:id="93" w:author="DFOuser" w:date="2013-03-12T07:38:00Z">
        <w:r w:rsidDel="00CB3C1A">
          <w:delText>11</w:delText>
        </w:r>
      </w:del>
      <w:r w:rsidR="006E04C2">
        <w:fldChar w:fldCharType="end"/>
      </w:r>
    </w:p>
    <w:p w14:paraId="66E936C9" w14:textId="77777777" w:rsidR="00D93AC5" w:rsidRDefault="00D93AC5">
      <w:pPr>
        <w:pStyle w:val="TOC3"/>
        <w:rPr>
          <w:rFonts w:ascii="Calibri" w:eastAsia="MS Mincho" w:hAnsi="Calibri"/>
          <w:noProof/>
          <w:sz w:val="22"/>
          <w:szCs w:val="22"/>
          <w:lang w:val="en-AU" w:eastAsia="en-AU"/>
        </w:rPr>
      </w:pPr>
      <w:r w:rsidRPr="0099069E">
        <w:rPr>
          <w:noProof/>
          <w:lang w:val="en-AU"/>
        </w:rPr>
        <w:t>7.7.1</w:t>
      </w:r>
      <w:r>
        <w:rPr>
          <w:rFonts w:ascii="Calibri" w:eastAsia="MS Mincho" w:hAnsi="Calibri"/>
          <w:noProof/>
          <w:sz w:val="22"/>
          <w:szCs w:val="22"/>
          <w:lang w:val="en-AU" w:eastAsia="en-AU"/>
        </w:rPr>
        <w:tab/>
      </w:r>
      <w:r w:rsidRPr="0099069E">
        <w:rPr>
          <w:noProof/>
          <w:lang w:val="en-AU"/>
        </w:rPr>
        <w:t>The Competent Authority renews the appointment of a VTS Authority.</w:t>
      </w:r>
      <w:r>
        <w:rPr>
          <w:noProof/>
        </w:rPr>
        <w:tab/>
      </w:r>
      <w:r w:rsidR="006E04C2">
        <w:rPr>
          <w:noProof/>
        </w:rPr>
        <w:fldChar w:fldCharType="begin"/>
      </w:r>
      <w:r>
        <w:rPr>
          <w:noProof/>
        </w:rPr>
        <w:instrText xml:space="preserve"> PAGEREF _Toc350807927 \h </w:instrText>
      </w:r>
      <w:r w:rsidR="006E04C2">
        <w:rPr>
          <w:noProof/>
        </w:rPr>
      </w:r>
      <w:r w:rsidR="006E04C2">
        <w:rPr>
          <w:noProof/>
        </w:rPr>
        <w:fldChar w:fldCharType="separate"/>
      </w:r>
      <w:ins w:id="94" w:author="DFOuser" w:date="2013-03-12T09:43:00Z">
        <w:r>
          <w:rPr>
            <w:noProof/>
          </w:rPr>
          <w:t>13</w:t>
        </w:r>
      </w:ins>
      <w:del w:id="95" w:author="DFOuser" w:date="2013-03-12T07:38:00Z">
        <w:r w:rsidDel="00CB3C1A">
          <w:rPr>
            <w:noProof/>
          </w:rPr>
          <w:delText>11</w:delText>
        </w:r>
      </w:del>
      <w:r w:rsidR="006E04C2">
        <w:rPr>
          <w:noProof/>
        </w:rPr>
        <w:fldChar w:fldCharType="end"/>
      </w:r>
    </w:p>
    <w:p w14:paraId="1BE7A83F" w14:textId="77777777" w:rsidR="003D5F11" w:rsidRDefault="003D5F11">
      <w:pPr>
        <w:pStyle w:val="TOC1"/>
        <w:numPr>
          <w:ins w:id="96" w:author="Jacky" w:date="2013-03-13T22:44:00Z"/>
        </w:numPr>
        <w:rPr>
          <w:ins w:id="97" w:author="Jacky" w:date="2013-03-13T22:44:00Z"/>
          <w:rFonts w:ascii="Calibri" w:hAnsi="Calibri" w:cs="Calibri"/>
          <w:lang w:val="en-AU" w:eastAsia="en-AU"/>
        </w:rPr>
      </w:pPr>
    </w:p>
    <w:p w14:paraId="212E2998" w14:textId="77777777" w:rsidR="00D93AC5" w:rsidRDefault="00D93AC5">
      <w:pPr>
        <w:pStyle w:val="TOC1"/>
        <w:rPr>
          <w:ins w:id="98" w:author="Jacky" w:date="2013-03-13T22:45:00Z"/>
        </w:rPr>
      </w:pPr>
      <w:del w:id="99" w:author="Jacky" w:date="2013-03-13T22:44:00Z">
        <w:r w:rsidRPr="0099069E" w:rsidDel="003D5F11">
          <w:rPr>
            <w:rFonts w:ascii="Calibri" w:hAnsi="Calibri" w:cs="Calibri"/>
            <w:lang w:val="en-AU"/>
          </w:rPr>
          <w:delText>8</w:delText>
        </w:r>
        <w:r w:rsidDel="003D5F11">
          <w:rPr>
            <w:rFonts w:ascii="Calibri" w:hAnsi="Calibri" w:cs="Calibri"/>
            <w:lang w:val="en-AU" w:eastAsia="en-AU"/>
          </w:rPr>
          <w:tab/>
        </w:r>
      </w:del>
      <w:r w:rsidRPr="0099069E">
        <w:rPr>
          <w:lang w:val="en-AU"/>
        </w:rPr>
        <w:t>Annex A</w:t>
      </w:r>
      <w:del w:id="100" w:author="Jacky" w:date="2013-03-13T22:45:00Z">
        <w:r w:rsidRPr="0099069E" w:rsidDel="003D5F11">
          <w:rPr>
            <w:lang w:val="en-AU"/>
          </w:rPr>
          <w:delText xml:space="preserve">. Draft Conformance / </w:delText>
        </w:r>
        <w:r w:rsidDel="003D5F11">
          <w:delText>Assessment</w:delText>
        </w:r>
        <w:r w:rsidRPr="0099069E" w:rsidDel="003D5F11">
          <w:rPr>
            <w:lang w:val="en-AU"/>
          </w:rPr>
          <w:delText xml:space="preserve"> Matrix </w:delText>
        </w:r>
        <w:r w:rsidRPr="0099069E" w:rsidDel="003D5F11">
          <w:rPr>
            <w:highlight w:val="yellow"/>
            <w:lang w:val="en-AU"/>
          </w:rPr>
          <w:delText>(To be completed)</w:delText>
        </w:r>
      </w:del>
      <w:r>
        <w:tab/>
      </w:r>
      <w:r w:rsidR="006E04C2">
        <w:fldChar w:fldCharType="begin"/>
      </w:r>
      <w:r>
        <w:instrText xml:space="preserve"> PAGEREF _Toc350807928 \h </w:instrText>
      </w:r>
      <w:r w:rsidR="006E04C2">
        <w:fldChar w:fldCharType="separate"/>
      </w:r>
      <w:ins w:id="101" w:author="DFOuser" w:date="2013-03-12T09:43:00Z">
        <w:r>
          <w:t>14</w:t>
        </w:r>
      </w:ins>
      <w:del w:id="102" w:author="DFOuser" w:date="2013-03-12T07:38:00Z">
        <w:r w:rsidDel="00CB3C1A">
          <w:delText>12</w:delText>
        </w:r>
      </w:del>
      <w:r w:rsidR="006E04C2">
        <w:fldChar w:fldCharType="end"/>
      </w:r>
    </w:p>
    <w:p w14:paraId="02FE623F" w14:textId="77777777" w:rsidR="003D5F11" w:rsidRDefault="003D5F11" w:rsidP="003D5F11">
      <w:pPr>
        <w:pStyle w:val="BodyText"/>
        <w:numPr>
          <w:ins w:id="103" w:author="Jacky" w:date="2013-03-13T22:45:00Z"/>
        </w:numPr>
        <w:rPr>
          <w:ins w:id="104" w:author="Jacky" w:date="2013-03-13T22:45:00Z"/>
        </w:rPr>
      </w:pPr>
      <w:ins w:id="105" w:author="Jacky" w:date="2013-03-13T22:45:00Z">
        <w:r>
          <w:t>Annex B</w:t>
        </w:r>
      </w:ins>
    </w:p>
    <w:p w14:paraId="740BBCF0" w14:textId="77777777" w:rsidR="006E04C2" w:rsidRPr="006E04C2" w:rsidRDefault="003D5F11">
      <w:pPr>
        <w:pStyle w:val="BodyText"/>
        <w:numPr>
          <w:ins w:id="106" w:author="Jacky" w:date="2013-03-13T22:45:00Z"/>
        </w:numPr>
        <w:rPr>
          <w:rFonts w:eastAsia="Times New Roman" w:cs="Arial"/>
          <w:lang w:val="en-US" w:eastAsia="en-US"/>
          <w:rPrChange w:id="107" w:author="Jacky" w:date="2013-03-13T22:45:00Z">
            <w:rPr>
              <w:rFonts w:ascii="Calibri" w:hAnsi="Calibri" w:cs="Calibri"/>
              <w:lang w:val="en-AU" w:eastAsia="en-AU"/>
            </w:rPr>
          </w:rPrChange>
        </w:rPr>
        <w:pPrChange w:id="108" w:author="Jacky" w:date="2013-03-13T22:45:00Z">
          <w:pPr>
            <w:pStyle w:val="TOC1"/>
          </w:pPr>
        </w:pPrChange>
      </w:pPr>
      <w:ins w:id="109" w:author="Jacky" w:date="2013-03-13T22:45:00Z">
        <w:r>
          <w:t>Annex C</w:t>
        </w:r>
      </w:ins>
    </w:p>
    <w:p w14:paraId="015C29EC" w14:textId="77777777" w:rsidR="00D93AC5" w:rsidRPr="006A019D" w:rsidRDefault="006E04C2" w:rsidP="00380C7B">
      <w:r w:rsidRPr="006A019D">
        <w:fldChar w:fldCharType="end"/>
      </w:r>
    </w:p>
    <w:p w14:paraId="47C0E7F9" w14:textId="77777777" w:rsidR="00D93AC5" w:rsidRPr="006A019D" w:rsidRDefault="00D93AC5" w:rsidP="00380C7B"/>
    <w:p w14:paraId="4E901FDD" w14:textId="77777777" w:rsidR="00D93AC5" w:rsidRPr="006E0BF1" w:rsidDel="00F80A79" w:rsidRDefault="00D93AC5" w:rsidP="006E0BF1">
      <w:pPr>
        <w:rPr>
          <w:del w:id="110" w:author="Jacky" w:date="2013-03-13T23:11:00Z"/>
          <w:lang w:eastAsia="en-US"/>
        </w:rPr>
      </w:pPr>
      <w:del w:id="111" w:author="Jacky" w:date="2013-03-13T23:11:00Z">
        <w:r w:rsidRPr="006A019D" w:rsidDel="00F80A79">
          <w:br w:type="page"/>
        </w:r>
        <w:bookmarkStart w:id="112" w:name="_Toc223413471"/>
        <w:bookmarkEnd w:id="112"/>
      </w:del>
    </w:p>
    <w:p w14:paraId="0A232F84" w14:textId="77777777" w:rsidR="00D93AC5" w:rsidRPr="006E0BF1" w:rsidRDefault="00D93AC5" w:rsidP="00F80A79">
      <w:pPr>
        <w:rPr>
          <w:sz w:val="24"/>
          <w:szCs w:val="24"/>
          <w:lang w:eastAsia="en-US"/>
        </w:rPr>
        <w:sectPr w:rsidR="00D93AC5" w:rsidRPr="006E0BF1" w:rsidSect="00806146">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418" w:header="567" w:footer="567" w:gutter="0"/>
          <w:cols w:space="708"/>
          <w:titlePg/>
          <w:docGrid w:linePitch="360"/>
        </w:sectPr>
      </w:pPr>
    </w:p>
    <w:p w14:paraId="02E28059" w14:textId="77777777" w:rsidR="00D93AC5" w:rsidRPr="006E0BF1" w:rsidRDefault="00D93AC5" w:rsidP="006E0BF1">
      <w:pPr>
        <w:pBdr>
          <w:bottom w:val="single" w:sz="4" w:space="1" w:color="auto"/>
        </w:pBdr>
        <w:spacing w:after="200" w:line="276" w:lineRule="auto"/>
        <w:rPr>
          <w:sz w:val="24"/>
          <w:szCs w:val="24"/>
          <w:lang w:eastAsia="en-US"/>
        </w:rPr>
      </w:pPr>
    </w:p>
    <w:p w14:paraId="46627BF2" w14:textId="77777777" w:rsidR="00D93AC5" w:rsidRPr="006E0BF1" w:rsidRDefault="00D93AC5" w:rsidP="00533951">
      <w:pPr>
        <w:pStyle w:val="Heading1"/>
      </w:pPr>
      <w:bookmarkStart w:id="122" w:name="_Toc350248927"/>
      <w:bookmarkStart w:id="123" w:name="_Toc350807901"/>
      <w:r w:rsidRPr="006E0BF1">
        <w:t>Introduction</w:t>
      </w:r>
      <w:bookmarkEnd w:id="122"/>
      <w:bookmarkEnd w:id="123"/>
    </w:p>
    <w:p w14:paraId="4B39D3CC" w14:textId="77777777" w:rsidR="00D93AC5" w:rsidRPr="006E0BF1" w:rsidRDefault="00D93AC5" w:rsidP="006E0BF1">
      <w:pPr>
        <w:spacing w:before="120" w:after="120" w:line="276" w:lineRule="auto"/>
        <w:jc w:val="both"/>
        <w:rPr>
          <w:lang w:eastAsia="de-DE"/>
        </w:rPr>
      </w:pPr>
      <w:r w:rsidRPr="006E0BF1">
        <w:rPr>
          <w:lang w:eastAsia="de-DE"/>
        </w:rPr>
        <w:t>Vessel Traffic Services are recognised internationally as a navigational safety measure through the International Convention on the Safety of Life at Sea 74/78 (SOLAS).  In particular, the provisions in SOLAS Chapter V (Safety of Navigation) Regulation 12 provides for Vessel Traffic Services and states , amongst other things, that:</w:t>
      </w:r>
    </w:p>
    <w:p w14:paraId="047F24A3" w14:textId="77777777" w:rsidR="006E04C2" w:rsidRDefault="00D93AC5">
      <w:pPr>
        <w:numPr>
          <w:ilvl w:val="0"/>
          <w:numId w:val="18"/>
        </w:numPr>
        <w:spacing w:after="120" w:line="276" w:lineRule="auto"/>
        <w:ind w:left="714" w:hanging="357"/>
        <w:jc w:val="both"/>
        <w:rPr>
          <w:i/>
          <w:iCs/>
          <w:lang w:eastAsia="de-DE"/>
        </w:rPr>
        <w:pPrChange w:id="124" w:author="Jacky" w:date="2013-03-13T22:41:00Z">
          <w:pPr>
            <w:numPr>
              <w:numId w:val="36"/>
            </w:numPr>
            <w:spacing w:after="120" w:line="276" w:lineRule="auto"/>
            <w:ind w:left="714" w:hanging="357"/>
            <w:jc w:val="both"/>
          </w:pPr>
        </w:pPrChange>
      </w:pPr>
      <w:r w:rsidRPr="006E0BF1">
        <w:rPr>
          <w:i/>
          <w:iCs/>
          <w:lang w:eastAsia="de-DE"/>
        </w:rPr>
        <w:t>“Vessel Traffic Services (VTS) contribute to safety of life at sea, safety and efficiency of navigation and protection of the marine environment, adjacent shore areas, work sites and offshore installations from possible adverse effects of maritime traffic.”</w:t>
      </w:r>
      <w:del w:id="125" w:author="DFOuser" w:date="2013-03-12T06:55:00Z">
        <w:r w:rsidRPr="006E0BF1" w:rsidDel="00947937">
          <w:rPr>
            <w:i/>
            <w:iCs/>
            <w:lang w:eastAsia="de-DE"/>
          </w:rPr>
          <w:delText>, and</w:delText>
        </w:r>
      </w:del>
    </w:p>
    <w:p w14:paraId="1CAD276E" w14:textId="77777777" w:rsidR="006E04C2" w:rsidRDefault="00D93AC5">
      <w:pPr>
        <w:numPr>
          <w:ilvl w:val="0"/>
          <w:numId w:val="18"/>
        </w:numPr>
        <w:spacing w:before="120" w:after="120" w:line="276" w:lineRule="auto"/>
        <w:ind w:left="714" w:hanging="357"/>
        <w:contextualSpacing/>
        <w:jc w:val="both"/>
        <w:rPr>
          <w:i/>
          <w:iCs/>
          <w:lang w:eastAsia="de-DE"/>
        </w:rPr>
        <w:pPrChange w:id="126" w:author="Jacky" w:date="2013-03-13T22:41:00Z">
          <w:pPr>
            <w:numPr>
              <w:numId w:val="36"/>
            </w:numPr>
            <w:spacing w:before="120" w:after="120" w:line="276" w:lineRule="auto"/>
            <w:ind w:left="714" w:hanging="357"/>
            <w:contextualSpacing/>
            <w:jc w:val="both"/>
          </w:pPr>
        </w:pPrChange>
      </w:pPr>
      <w:r w:rsidRPr="006E0BF1">
        <w:rPr>
          <w:i/>
          <w:iCs/>
          <w:lang w:eastAsia="de-DE"/>
        </w:rPr>
        <w:t>“Governments may establish VTS when, in their opinion, the volume of traffic or the degree of risk justifies such services”.</w:t>
      </w:r>
    </w:p>
    <w:p w14:paraId="39CE72DD" w14:textId="77777777" w:rsidR="00D93AC5" w:rsidRPr="00D93AC5" w:rsidRDefault="00D93AC5" w:rsidP="00E05802">
      <w:pPr>
        <w:numPr>
          <w:ins w:id="127" w:author="DFOuser" w:date="2013-03-12T06:54:00Z"/>
        </w:numPr>
        <w:spacing w:before="120" w:after="120" w:line="276" w:lineRule="auto"/>
        <w:contextualSpacing/>
        <w:jc w:val="both"/>
        <w:rPr>
          <w:ins w:id="128" w:author="DFOuser" w:date="2013-03-12T06:54:00Z"/>
          <w:lang w:eastAsia="de-DE"/>
          <w:rPrChange w:id="129" w:author="Unknown">
            <w:rPr>
              <w:ins w:id="130" w:author="DFOuser" w:date="2013-03-12T06:54:00Z"/>
              <w:i/>
              <w:iCs/>
              <w:lang w:eastAsia="de-DE"/>
            </w:rPr>
          </w:rPrChange>
        </w:rPr>
      </w:pPr>
    </w:p>
    <w:p w14:paraId="40196233" w14:textId="77777777" w:rsidR="00D93AC5" w:rsidRPr="006E0BF1" w:rsidRDefault="00D93AC5" w:rsidP="006E0BF1">
      <w:pPr>
        <w:spacing w:before="120" w:after="120" w:line="276" w:lineRule="auto"/>
        <w:jc w:val="both"/>
        <w:rPr>
          <w:lang w:eastAsia="de-DE"/>
        </w:rPr>
      </w:pPr>
      <w:r w:rsidRPr="006E0BF1">
        <w:rPr>
          <w:lang w:eastAsia="de-DE"/>
        </w:rPr>
        <w:t>SOLAS also states that contracting Governments planning and implementing VTS shall, wherever possible, follow the guidelines developed by the IMO.</w:t>
      </w:r>
    </w:p>
    <w:p w14:paraId="28D9172B" w14:textId="77777777" w:rsidR="00D93AC5" w:rsidRPr="006E0BF1" w:rsidRDefault="00D93AC5" w:rsidP="006E0BF1">
      <w:pPr>
        <w:spacing w:before="120" w:after="120" w:line="276" w:lineRule="auto"/>
        <w:jc w:val="both"/>
        <w:rPr>
          <w:lang w:eastAsia="de-DE"/>
        </w:rPr>
      </w:pPr>
      <w:r w:rsidRPr="006E0BF1">
        <w:rPr>
          <w:lang w:eastAsia="de-DE"/>
        </w:rPr>
        <w:t>Recognising that the safety and efficiency of maritime traffic and the protection of the marine environment would be improved if vessel traffic services were established and operated in accordance with internationally approved guidelines the IMO Assembly adopted IMO Resolution A.857(20) Guidelines for Vessel Traffic Services</w:t>
      </w:r>
      <w:del w:id="131" w:author="DFOuser" w:date="2013-03-12T06:58:00Z">
        <w:r w:rsidRPr="006E0BF1" w:rsidDel="00947937">
          <w:rPr>
            <w:lang w:eastAsia="de-DE"/>
          </w:rPr>
          <w:delText xml:space="preserve"> in 1997</w:delText>
        </w:r>
      </w:del>
      <w:r w:rsidRPr="006E0BF1">
        <w:rPr>
          <w:lang w:eastAsia="de-DE"/>
        </w:rPr>
        <w:t xml:space="preserve">.  </w:t>
      </w:r>
    </w:p>
    <w:p w14:paraId="2B5AA1E4" w14:textId="77777777" w:rsidR="00D93AC5" w:rsidRPr="006E0BF1" w:rsidRDefault="00D93AC5" w:rsidP="006E0BF1">
      <w:pPr>
        <w:spacing w:before="120" w:after="120" w:line="276" w:lineRule="auto"/>
        <w:jc w:val="both"/>
        <w:rPr>
          <w:lang w:eastAsia="de-DE"/>
        </w:rPr>
      </w:pPr>
      <w:r w:rsidRPr="006E0BF1">
        <w:rPr>
          <w:lang w:eastAsia="de-DE"/>
        </w:rPr>
        <w:t>The Resolution describes the principles and general provisions for the operation of a VTS and participating vessels, in addition to the roles and responsibilities of contracting governments, competent authorities and VTS Authorities.  With regards to planning and establishing a VTS Resolution A.857(20) states, amongst other things, that:</w:t>
      </w:r>
    </w:p>
    <w:p w14:paraId="4F01766D" w14:textId="77777777" w:rsidR="006E04C2" w:rsidRDefault="00D93AC5">
      <w:pPr>
        <w:numPr>
          <w:ilvl w:val="0"/>
          <w:numId w:val="21"/>
        </w:numPr>
        <w:spacing w:after="120" w:line="276" w:lineRule="auto"/>
        <w:ind w:hanging="357"/>
        <w:jc w:val="both"/>
        <w:rPr>
          <w:lang w:eastAsia="de-DE"/>
        </w:rPr>
        <w:pPrChange w:id="132" w:author="Jacky" w:date="2013-03-13T22:41:00Z">
          <w:pPr>
            <w:numPr>
              <w:numId w:val="39"/>
            </w:numPr>
            <w:spacing w:after="120" w:line="276" w:lineRule="auto"/>
            <w:ind w:left="1080" w:hanging="357"/>
            <w:jc w:val="both"/>
          </w:pPr>
        </w:pPrChange>
      </w:pPr>
      <w:r w:rsidRPr="006E0BF1">
        <w:rPr>
          <w:lang w:eastAsia="de-DE"/>
        </w:rPr>
        <w:t>In planning and establishing a VTS, the Contracting Government or Governments or the competent authority should ensure that:</w:t>
      </w:r>
    </w:p>
    <w:p w14:paraId="06292232" w14:textId="77777777" w:rsidR="006E04C2" w:rsidRDefault="00D93AC5">
      <w:pPr>
        <w:numPr>
          <w:ilvl w:val="1"/>
          <w:numId w:val="21"/>
        </w:numPr>
        <w:spacing w:after="120" w:line="276" w:lineRule="auto"/>
        <w:ind w:hanging="357"/>
        <w:jc w:val="both"/>
        <w:rPr>
          <w:lang w:eastAsia="de-DE"/>
        </w:rPr>
        <w:pPrChange w:id="133" w:author="Jacky" w:date="2013-03-13T22:41:00Z">
          <w:pPr>
            <w:numPr>
              <w:ilvl w:val="1"/>
              <w:numId w:val="39"/>
            </w:numPr>
            <w:tabs>
              <w:tab w:val="num" w:pos="1080"/>
            </w:tabs>
            <w:spacing w:after="120" w:line="276" w:lineRule="auto"/>
            <w:ind w:left="1080" w:hanging="357"/>
            <w:jc w:val="both"/>
          </w:pPr>
        </w:pPrChange>
      </w:pPr>
      <w:r w:rsidRPr="006E0BF1">
        <w:rPr>
          <w:lang w:eastAsia="de-DE"/>
        </w:rPr>
        <w:t>a legal basis for the operation of a VTS is provided for and that the VTS is operated in accordance with national and international law, and</w:t>
      </w:r>
    </w:p>
    <w:p w14:paraId="73118F89" w14:textId="77777777" w:rsidR="006E04C2" w:rsidRDefault="00D93AC5">
      <w:pPr>
        <w:numPr>
          <w:ilvl w:val="1"/>
          <w:numId w:val="21"/>
        </w:numPr>
        <w:spacing w:after="120" w:line="276" w:lineRule="auto"/>
        <w:ind w:hanging="357"/>
        <w:jc w:val="both"/>
        <w:rPr>
          <w:lang w:eastAsia="de-DE"/>
        </w:rPr>
        <w:pPrChange w:id="134" w:author="Jacky" w:date="2013-03-13T22:41:00Z">
          <w:pPr>
            <w:numPr>
              <w:ilvl w:val="1"/>
              <w:numId w:val="39"/>
            </w:numPr>
            <w:tabs>
              <w:tab w:val="num" w:pos="1080"/>
            </w:tabs>
            <w:spacing w:after="120" w:line="276" w:lineRule="auto"/>
            <w:ind w:left="1080" w:hanging="357"/>
            <w:jc w:val="both"/>
          </w:pPr>
        </w:pPrChange>
      </w:pPr>
      <w:r w:rsidRPr="006E0BF1">
        <w:rPr>
          <w:lang w:eastAsia="de-DE"/>
        </w:rPr>
        <w:t xml:space="preserve">a </w:t>
      </w:r>
      <w:del w:id="135" w:author="DFOuser" w:date="2013-03-12T07:01:00Z">
        <w:r w:rsidRPr="006E0BF1" w:rsidDel="00947937">
          <w:rPr>
            <w:lang w:eastAsia="de-DE"/>
          </w:rPr>
          <w:delText>“</w:delText>
        </w:r>
      </w:del>
      <w:r w:rsidRPr="006E0BF1">
        <w:rPr>
          <w:i/>
          <w:iCs/>
          <w:lang w:eastAsia="de-DE"/>
        </w:rPr>
        <w:t xml:space="preserve">VTS authority </w:t>
      </w:r>
      <w:r w:rsidR="006E04C2" w:rsidRPr="006E04C2">
        <w:rPr>
          <w:i/>
          <w:iCs/>
          <w:lang w:eastAsia="de-DE"/>
          <w:rPrChange w:id="136" w:author="DFOuser" w:date="2013-03-12T06:59:00Z">
            <w:rPr>
              <w:b/>
              <w:bCs/>
              <w:i/>
              <w:iCs/>
              <w:lang w:eastAsia="de-DE"/>
            </w:rPr>
          </w:rPrChange>
        </w:rPr>
        <w:t>is appointed and legally empowered</w:t>
      </w:r>
      <w:del w:id="137" w:author="DFOuser" w:date="2013-03-12T07:01:00Z">
        <w:r w:rsidRPr="006E0BF1" w:rsidDel="00947937">
          <w:rPr>
            <w:i/>
            <w:iCs/>
            <w:lang w:eastAsia="de-DE"/>
          </w:rPr>
          <w:delText>”</w:delText>
        </w:r>
        <w:r w:rsidRPr="006E0BF1" w:rsidDel="00947937">
          <w:rPr>
            <w:lang w:eastAsia="de-DE"/>
          </w:rPr>
          <w:delText>,</w:delText>
        </w:r>
      </w:del>
      <w:del w:id="138" w:author="DFOuser" w:date="2013-03-12T07:00:00Z">
        <w:r w:rsidRPr="006E0BF1" w:rsidDel="00947937">
          <w:rPr>
            <w:lang w:eastAsia="de-DE"/>
          </w:rPr>
          <w:delText xml:space="preserve"> and</w:delText>
        </w:r>
      </w:del>
    </w:p>
    <w:p w14:paraId="03BC5D87" w14:textId="77777777" w:rsidR="006E04C2" w:rsidRDefault="00D93AC5">
      <w:pPr>
        <w:numPr>
          <w:ilvl w:val="0"/>
          <w:numId w:val="21"/>
        </w:numPr>
        <w:spacing w:after="120" w:line="276" w:lineRule="auto"/>
        <w:ind w:left="720" w:hanging="357"/>
        <w:jc w:val="both"/>
        <w:rPr>
          <w:i/>
          <w:iCs/>
          <w:lang w:eastAsia="en-US"/>
        </w:rPr>
        <w:pPrChange w:id="139" w:author="Jacky" w:date="2013-03-13T22:41:00Z">
          <w:pPr>
            <w:numPr>
              <w:numId w:val="39"/>
            </w:numPr>
            <w:spacing w:after="120" w:line="276" w:lineRule="auto"/>
            <w:ind w:left="720" w:hanging="357"/>
            <w:jc w:val="both"/>
          </w:pPr>
        </w:pPrChange>
      </w:pPr>
      <w:r w:rsidRPr="006E0BF1">
        <w:rPr>
          <w:lang w:eastAsia="de-DE"/>
        </w:rPr>
        <w:t xml:space="preserve">The VTS authority is </w:t>
      </w:r>
      <w:r w:rsidRPr="006E0BF1">
        <w:rPr>
          <w:i/>
          <w:iCs/>
          <w:lang w:eastAsia="de-DE"/>
        </w:rPr>
        <w:t xml:space="preserve">“the authority with responsibility for the management, operation and co-ordination of the VTS, interaction with participating vessels and </w:t>
      </w:r>
      <w:r w:rsidR="006E04C2" w:rsidRPr="006E04C2">
        <w:rPr>
          <w:i/>
          <w:iCs/>
          <w:lang w:eastAsia="de-DE"/>
          <w:rPrChange w:id="140" w:author="DFOuser" w:date="2013-03-12T07:00:00Z">
            <w:rPr>
              <w:b/>
              <w:bCs/>
              <w:i/>
              <w:iCs/>
              <w:lang w:eastAsia="de-DE"/>
            </w:rPr>
          </w:rPrChange>
        </w:rPr>
        <w:t>the safe and effective provision of the service</w:t>
      </w:r>
      <w:r w:rsidRPr="006E0BF1">
        <w:rPr>
          <w:b/>
          <w:bCs/>
          <w:i/>
          <w:iCs/>
          <w:lang w:eastAsia="de-DE"/>
        </w:rPr>
        <w:t>.</w:t>
      </w:r>
      <w:r w:rsidRPr="006E0BF1">
        <w:rPr>
          <w:i/>
          <w:iCs/>
          <w:lang w:eastAsia="de-DE"/>
        </w:rPr>
        <w:t>”</w:t>
      </w:r>
    </w:p>
    <w:p w14:paraId="6C5CC71A" w14:textId="77777777" w:rsidR="00D93AC5" w:rsidRPr="006E0BF1" w:rsidRDefault="00D93AC5" w:rsidP="00533951">
      <w:pPr>
        <w:pStyle w:val="Heading1"/>
      </w:pPr>
      <w:bookmarkStart w:id="141" w:name="_Toc350248928"/>
      <w:bookmarkStart w:id="142" w:name="_Toc350807902"/>
      <w:r w:rsidRPr="006E0BF1">
        <w:t>Overview</w:t>
      </w:r>
      <w:bookmarkEnd w:id="141"/>
      <w:bookmarkEnd w:id="142"/>
    </w:p>
    <w:p w14:paraId="3E4F2017" w14:textId="77777777" w:rsidR="00D93AC5" w:rsidRPr="006E0BF1" w:rsidRDefault="00D93AC5" w:rsidP="006E0BF1">
      <w:pPr>
        <w:spacing w:after="120" w:line="276" w:lineRule="auto"/>
        <w:jc w:val="both"/>
        <w:rPr>
          <w:lang w:eastAsia="de-DE"/>
        </w:rPr>
      </w:pPr>
      <w:r w:rsidRPr="006E0BF1">
        <w:rPr>
          <w:lang w:eastAsia="de-DE"/>
        </w:rPr>
        <w:t>The establishment and on-going operation of a VTS is a considerable investment.  To achieve the purposes for which it was implemented it needs to be effective and routinely evaluated to ensure that the operational objectives are being met, the technical and operational performance is acceptable and the issues identified and defined in determining the need for the VTS have been either alleviated or at least reduced to an acceptable level.</w:t>
      </w:r>
    </w:p>
    <w:p w14:paraId="7C8EDEB4" w14:textId="77777777" w:rsidR="00D93AC5" w:rsidRPr="006E0BF1" w:rsidRDefault="00D93AC5" w:rsidP="006E0BF1">
      <w:pPr>
        <w:spacing w:after="200" w:line="276" w:lineRule="auto"/>
        <w:rPr>
          <w:b/>
          <w:bCs/>
          <w:caps/>
          <w:kern w:val="28"/>
          <w:sz w:val="24"/>
          <w:szCs w:val="24"/>
          <w:lang w:eastAsia="de-DE"/>
        </w:rPr>
      </w:pPr>
      <w:r w:rsidRPr="006E0BF1">
        <w:rPr>
          <w:lang w:eastAsia="en-US"/>
        </w:rPr>
        <w:br w:type="page"/>
      </w:r>
    </w:p>
    <w:p w14:paraId="1002A31E" w14:textId="77777777" w:rsidR="00D93AC5" w:rsidRPr="006E0BF1" w:rsidRDefault="00D93AC5" w:rsidP="00533951">
      <w:pPr>
        <w:pStyle w:val="Heading1"/>
      </w:pPr>
      <w:bookmarkStart w:id="143" w:name="_Toc350248929"/>
      <w:bookmarkStart w:id="144" w:name="_Toc350807903"/>
      <w:r w:rsidRPr="006E0BF1">
        <w:lastRenderedPageBreak/>
        <w:t>Aim and Objectives</w:t>
      </w:r>
      <w:bookmarkEnd w:id="143"/>
      <w:bookmarkEnd w:id="144"/>
    </w:p>
    <w:p w14:paraId="503875F6" w14:textId="77777777" w:rsidR="00D93AC5" w:rsidRPr="006E0BF1" w:rsidRDefault="00D93AC5" w:rsidP="006E0BF1">
      <w:pPr>
        <w:spacing w:after="120" w:line="276" w:lineRule="auto"/>
        <w:jc w:val="both"/>
        <w:rPr>
          <w:lang w:eastAsia="de-DE"/>
        </w:rPr>
      </w:pPr>
      <w:r w:rsidRPr="006E0BF1">
        <w:rPr>
          <w:lang w:eastAsia="de-DE"/>
        </w:rPr>
        <w:t>The aim of this document is to provide guidance for competent authorities and VTS authorities to meet their obligations under SOLAS for the establishment and operation of VTS.  In particular it aims to provide guidance for assessing the appointment of a VTS Authority and the subsequent on-going assessment and evaluation to ensure:</w:t>
      </w:r>
    </w:p>
    <w:p w14:paraId="211243D3" w14:textId="77777777" w:rsidR="00D93AC5" w:rsidRPr="006E0BF1" w:rsidRDefault="00D93AC5" w:rsidP="006E0BF1">
      <w:pPr>
        <w:numPr>
          <w:ilvl w:val="0"/>
          <w:numId w:val="19"/>
        </w:numPr>
        <w:spacing w:after="120" w:line="276" w:lineRule="auto"/>
        <w:jc w:val="both"/>
        <w:rPr>
          <w:lang w:eastAsia="de-DE"/>
        </w:rPr>
      </w:pPr>
      <w:r w:rsidRPr="006E0BF1">
        <w:rPr>
          <w:lang w:eastAsia="de-DE"/>
        </w:rPr>
        <w:t>Conformity with International obligations</w:t>
      </w:r>
      <w:del w:id="145" w:author="DFOuser" w:date="2013-03-12T07:03:00Z">
        <w:r w:rsidRPr="006E0BF1" w:rsidDel="00947937">
          <w:rPr>
            <w:lang w:eastAsia="de-DE"/>
          </w:rPr>
          <w:delText>.</w:delText>
        </w:r>
      </w:del>
    </w:p>
    <w:p w14:paraId="54C0A6E1" w14:textId="77777777" w:rsidR="00D93AC5" w:rsidRPr="006E0BF1" w:rsidRDefault="00D93AC5" w:rsidP="006E0BF1">
      <w:pPr>
        <w:numPr>
          <w:ilvl w:val="0"/>
          <w:numId w:val="19"/>
        </w:numPr>
        <w:spacing w:after="120" w:line="276" w:lineRule="auto"/>
        <w:jc w:val="both"/>
        <w:rPr>
          <w:lang w:eastAsia="de-DE"/>
        </w:rPr>
      </w:pPr>
      <w:r w:rsidRPr="006E0BF1">
        <w:rPr>
          <w:lang w:eastAsia="de-DE"/>
        </w:rPr>
        <w:t>The technical performance of the VTS equipment is consistent with the objectives of the VTS and the types of service/s provided</w:t>
      </w:r>
      <w:del w:id="146" w:author="DFOuser" w:date="2013-03-12T07:02:00Z">
        <w:r w:rsidRPr="006E0BF1" w:rsidDel="00947937">
          <w:rPr>
            <w:lang w:eastAsia="de-DE"/>
          </w:rPr>
          <w:delText>.</w:delText>
        </w:r>
      </w:del>
    </w:p>
    <w:p w14:paraId="7DCEEC89" w14:textId="77777777" w:rsidR="00D93AC5" w:rsidRPr="006E0BF1" w:rsidRDefault="00D93AC5" w:rsidP="006E0BF1">
      <w:pPr>
        <w:numPr>
          <w:ilvl w:val="0"/>
          <w:numId w:val="19"/>
        </w:numPr>
        <w:spacing w:after="120" w:line="276" w:lineRule="auto"/>
        <w:jc w:val="both"/>
        <w:rPr>
          <w:lang w:eastAsia="de-DE"/>
        </w:rPr>
      </w:pPr>
      <w:r w:rsidRPr="006E0BF1">
        <w:rPr>
          <w:lang w:eastAsia="de-DE"/>
        </w:rPr>
        <w:t>The operational objectives are being met</w:t>
      </w:r>
      <w:del w:id="147" w:author="DFOuser" w:date="2013-03-12T07:02:00Z">
        <w:r w:rsidRPr="006E0BF1" w:rsidDel="00947937">
          <w:rPr>
            <w:lang w:eastAsia="de-DE"/>
          </w:rPr>
          <w:delText>, and</w:delText>
        </w:r>
      </w:del>
    </w:p>
    <w:p w14:paraId="06554C11" w14:textId="77777777" w:rsidR="00D93AC5" w:rsidRPr="006E0BF1" w:rsidRDefault="00D93AC5" w:rsidP="006E0BF1">
      <w:pPr>
        <w:numPr>
          <w:ilvl w:val="0"/>
          <w:numId w:val="19"/>
        </w:numPr>
        <w:spacing w:after="120" w:line="276" w:lineRule="auto"/>
        <w:jc w:val="both"/>
        <w:rPr>
          <w:lang w:eastAsia="de-DE"/>
        </w:rPr>
      </w:pPr>
      <w:r w:rsidRPr="006E0BF1">
        <w:rPr>
          <w:lang w:eastAsia="de-DE"/>
        </w:rPr>
        <w:t>The issues identified in determining the need for the VTS have been either alleviated or at least reduced to an acceptable level</w:t>
      </w:r>
      <w:del w:id="148" w:author="DFOuser" w:date="2013-03-12T07:03:00Z">
        <w:r w:rsidRPr="006E0BF1" w:rsidDel="00947937">
          <w:rPr>
            <w:lang w:eastAsia="de-DE"/>
          </w:rPr>
          <w:delText>.</w:delText>
        </w:r>
      </w:del>
    </w:p>
    <w:p w14:paraId="1153EB3D" w14:textId="77777777" w:rsidR="00D93AC5" w:rsidRPr="006E0BF1" w:rsidRDefault="00D93AC5" w:rsidP="006E0BF1">
      <w:pPr>
        <w:spacing w:after="120" w:line="276" w:lineRule="auto"/>
        <w:jc w:val="both"/>
        <w:rPr>
          <w:lang w:eastAsia="de-DE"/>
        </w:rPr>
      </w:pPr>
      <w:r w:rsidRPr="006E0BF1">
        <w:rPr>
          <w:lang w:eastAsia="de-DE"/>
        </w:rPr>
        <w:t xml:space="preserve">This guideline also aims to achieve consistency in the provision of the services worldwide in order to avoid confusion about the delivery of VTS services for the mariner trading between various jurisdictions.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70"/>
      </w:tblGrid>
      <w:tr w:rsidR="00D93AC5" w:rsidRPr="006E0BF1" w14:paraId="597CA7D5" w14:textId="77777777">
        <w:tc>
          <w:tcPr>
            <w:tcW w:w="9570" w:type="dxa"/>
            <w:shd w:val="clear" w:color="auto" w:fill="B6DDE8"/>
          </w:tcPr>
          <w:p w14:paraId="5B744C70" w14:textId="77777777" w:rsidR="00D93AC5" w:rsidRPr="00080673" w:rsidRDefault="00D93AC5" w:rsidP="00080673">
            <w:pPr>
              <w:spacing w:after="120" w:line="276" w:lineRule="auto"/>
              <w:jc w:val="both"/>
              <w:rPr>
                <w:b/>
                <w:bCs/>
                <w:lang w:eastAsia="de-DE"/>
              </w:rPr>
            </w:pPr>
            <w:r w:rsidRPr="00080673">
              <w:rPr>
                <w:b/>
                <w:bCs/>
                <w:lang w:eastAsia="de-DE"/>
              </w:rPr>
              <w:t>Note:</w:t>
            </w:r>
          </w:p>
          <w:p w14:paraId="17A55741" w14:textId="77777777" w:rsidR="00D93AC5" w:rsidRPr="00533951" w:rsidRDefault="00D93AC5" w:rsidP="00080673">
            <w:pPr>
              <w:spacing w:after="120" w:line="276" w:lineRule="auto"/>
              <w:jc w:val="both"/>
              <w:rPr>
                <w:lang w:eastAsia="de-DE"/>
              </w:rPr>
            </w:pPr>
            <w:r w:rsidRPr="00533951">
              <w:rPr>
                <w:lang w:eastAsia="de-DE"/>
              </w:rPr>
              <w:t>This Guideline is intended to complement other IALA guidance, as amended, on the establishment and on-going operation of VTS.  It is not intended to replicate the information and guidance in these documents or be prescriptive about auditing provisions / quality management systems.  Rather, it provides a framework to assist authorities to meet their obligations for the establishment and operation of VTS in a consistent manner.  Key IALA documentation associated with this Guideline includes:</w:t>
            </w:r>
          </w:p>
          <w:p w14:paraId="3D11280A" w14:textId="77777777" w:rsidR="006E04C2" w:rsidRDefault="00D93AC5">
            <w:pPr>
              <w:numPr>
                <w:ilvl w:val="0"/>
                <w:numId w:val="16"/>
              </w:numPr>
              <w:spacing w:after="200" w:line="276" w:lineRule="auto"/>
              <w:ind w:left="714" w:hanging="357"/>
              <w:jc w:val="both"/>
              <w:rPr>
                <w:b/>
                <w:bCs/>
                <w:i/>
                <w:iCs/>
                <w:sz w:val="18"/>
                <w:szCs w:val="18"/>
                <w:lang w:eastAsia="de-DE"/>
              </w:rPr>
              <w:pPrChange w:id="149" w:author="Jacky" w:date="2013-03-13T22:41:00Z">
                <w:pPr>
                  <w:numPr>
                    <w:ilvl w:val="4"/>
                    <w:numId w:val="25"/>
                  </w:numPr>
                  <w:spacing w:before="240" w:after="200" w:line="276" w:lineRule="auto"/>
                  <w:ind w:left="714" w:hanging="357"/>
                  <w:jc w:val="both"/>
                  <w:outlineLvl w:val="4"/>
                </w:pPr>
              </w:pPrChange>
            </w:pPr>
            <w:r w:rsidRPr="00533951">
              <w:rPr>
                <w:lang w:eastAsia="de-DE"/>
              </w:rPr>
              <w:t>Recommendation V-119 on Implementation of Vessel Traffic Services</w:t>
            </w:r>
          </w:p>
          <w:p w14:paraId="5639CFCA" w14:textId="77777777" w:rsidR="006E04C2" w:rsidRDefault="00D93AC5">
            <w:pPr>
              <w:numPr>
                <w:ilvl w:val="0"/>
                <w:numId w:val="16"/>
              </w:numPr>
              <w:spacing w:after="200" w:line="276" w:lineRule="auto"/>
              <w:ind w:left="714" w:hanging="357"/>
              <w:jc w:val="both"/>
              <w:rPr>
                <w:b/>
                <w:bCs/>
                <w:i/>
                <w:iCs/>
                <w:sz w:val="18"/>
                <w:szCs w:val="18"/>
                <w:lang w:eastAsia="de-DE"/>
              </w:rPr>
              <w:pPrChange w:id="150" w:author="Jacky" w:date="2013-03-13T22:41:00Z">
                <w:pPr>
                  <w:numPr>
                    <w:ilvl w:val="4"/>
                    <w:numId w:val="25"/>
                  </w:numPr>
                  <w:spacing w:before="240" w:after="200" w:line="276" w:lineRule="auto"/>
                  <w:ind w:left="714" w:hanging="357"/>
                  <w:jc w:val="both"/>
                  <w:outlineLvl w:val="4"/>
                </w:pPr>
              </w:pPrChange>
            </w:pPr>
            <w:r w:rsidRPr="00533951">
              <w:rPr>
                <w:lang w:eastAsia="de-DE"/>
              </w:rPr>
              <w:t>Recommendation V-127 on Operational Procedures for VTS</w:t>
            </w:r>
          </w:p>
          <w:p w14:paraId="02E54F27" w14:textId="77777777" w:rsidR="00D93AC5" w:rsidRPr="00533951" w:rsidRDefault="00D93AC5" w:rsidP="00080673">
            <w:pPr>
              <w:numPr>
                <w:ilvl w:val="0"/>
                <w:numId w:val="16"/>
              </w:numPr>
              <w:spacing w:after="200" w:line="276" w:lineRule="auto"/>
              <w:jc w:val="both"/>
              <w:rPr>
                <w:lang w:eastAsia="de-DE"/>
              </w:rPr>
            </w:pPr>
            <w:r w:rsidRPr="00533951">
              <w:rPr>
                <w:lang w:eastAsia="de-DE"/>
              </w:rPr>
              <w:t>Recommendation V-128 on Operational and Technical Performance Requirements for VTS Equipment</w:t>
            </w:r>
          </w:p>
          <w:p w14:paraId="321A4BAF" w14:textId="77777777" w:rsidR="006E04C2" w:rsidRDefault="00D93AC5">
            <w:pPr>
              <w:numPr>
                <w:ilvl w:val="0"/>
                <w:numId w:val="16"/>
              </w:numPr>
              <w:spacing w:after="200" w:line="276" w:lineRule="auto"/>
              <w:ind w:left="714" w:hanging="357"/>
              <w:jc w:val="both"/>
              <w:rPr>
                <w:lang w:eastAsia="de-DE"/>
              </w:rPr>
              <w:pPrChange w:id="151" w:author="Jacky" w:date="2013-03-13T22:41:00Z">
                <w:pPr>
                  <w:numPr>
                    <w:ilvl w:val="4"/>
                    <w:numId w:val="25"/>
                  </w:numPr>
                  <w:spacing w:before="240" w:after="200" w:line="276" w:lineRule="auto"/>
                  <w:ind w:left="714" w:hanging="357"/>
                  <w:jc w:val="both"/>
                  <w:outlineLvl w:val="4"/>
                </w:pPr>
              </w:pPrChange>
            </w:pPr>
            <w:r w:rsidRPr="00533951">
              <w:rPr>
                <w:lang w:eastAsia="de-DE"/>
              </w:rPr>
              <w:t>Recommendation O-134 on the IALA Risk Management tool for ports and restricted waterways</w:t>
            </w:r>
          </w:p>
          <w:p w14:paraId="35D63B1D" w14:textId="77777777" w:rsidR="006E04C2" w:rsidRDefault="00D93AC5">
            <w:pPr>
              <w:numPr>
                <w:ilvl w:val="0"/>
                <w:numId w:val="16"/>
              </w:numPr>
              <w:spacing w:after="200" w:line="276" w:lineRule="auto"/>
              <w:ind w:left="714" w:hanging="357"/>
              <w:jc w:val="both"/>
              <w:rPr>
                <w:b/>
                <w:bCs/>
                <w:i/>
                <w:iCs/>
                <w:sz w:val="18"/>
                <w:szCs w:val="18"/>
                <w:lang w:eastAsia="de-DE"/>
              </w:rPr>
              <w:pPrChange w:id="152" w:author="Jacky" w:date="2013-03-13T22:41:00Z">
                <w:pPr>
                  <w:numPr>
                    <w:ilvl w:val="4"/>
                    <w:numId w:val="25"/>
                  </w:numPr>
                  <w:spacing w:before="240" w:after="200" w:line="276" w:lineRule="auto"/>
                  <w:ind w:left="714" w:hanging="357"/>
                  <w:jc w:val="both"/>
                  <w:outlineLvl w:val="4"/>
                </w:pPr>
              </w:pPrChange>
            </w:pPr>
            <w:r w:rsidRPr="00533951">
              <w:rPr>
                <w:lang w:eastAsia="de-DE"/>
              </w:rPr>
              <w:t xml:space="preserve">Recommendation O-132 </w:t>
            </w:r>
            <w:ins w:id="153" w:author="DFOuser" w:date="2013-03-12T07:07:00Z">
              <w:r>
                <w:rPr>
                  <w:lang w:eastAsia="de-DE"/>
                </w:rPr>
                <w:t xml:space="preserve">on </w:t>
              </w:r>
            </w:ins>
            <w:del w:id="154" w:author="DFOuser" w:date="2013-03-12T07:06:00Z">
              <w:r w:rsidRPr="00533951" w:rsidDel="00D90322">
                <w:rPr>
                  <w:lang w:eastAsia="de-DE"/>
                </w:rPr>
                <w:delText xml:space="preserve">- </w:delText>
              </w:r>
            </w:del>
            <w:del w:id="155" w:author="DFOuser" w:date="2013-03-12T07:04:00Z">
              <w:r w:rsidRPr="00533951" w:rsidDel="00B80426">
                <w:rPr>
                  <w:lang w:eastAsia="de-DE"/>
                </w:rPr>
                <w:delText>‘</w:delText>
              </w:r>
            </w:del>
            <w:r w:rsidRPr="00533951">
              <w:rPr>
                <w:lang w:eastAsia="de-DE"/>
              </w:rPr>
              <w:t>Quality Management for Aids to Navigation Authorities</w:t>
            </w:r>
          </w:p>
          <w:p w14:paraId="76A69D66" w14:textId="77777777" w:rsidR="006E04C2" w:rsidRDefault="00D93AC5">
            <w:pPr>
              <w:numPr>
                <w:ilvl w:val="0"/>
                <w:numId w:val="16"/>
              </w:numPr>
              <w:spacing w:after="200" w:line="276" w:lineRule="auto"/>
              <w:ind w:left="714" w:hanging="357"/>
              <w:jc w:val="both"/>
              <w:rPr>
                <w:b/>
                <w:bCs/>
                <w:i/>
                <w:iCs/>
                <w:sz w:val="18"/>
                <w:szCs w:val="18"/>
                <w:lang w:eastAsia="de-DE"/>
              </w:rPr>
              <w:pPrChange w:id="156" w:author="Jacky" w:date="2013-03-13T22:41:00Z">
                <w:pPr>
                  <w:numPr>
                    <w:ilvl w:val="4"/>
                    <w:numId w:val="25"/>
                  </w:numPr>
                  <w:spacing w:before="240" w:after="200" w:line="276" w:lineRule="auto"/>
                  <w:ind w:left="714" w:hanging="357"/>
                  <w:jc w:val="both"/>
                  <w:outlineLvl w:val="4"/>
                </w:pPr>
              </w:pPrChange>
            </w:pPr>
            <w:r w:rsidRPr="00533951">
              <w:rPr>
                <w:lang w:eastAsia="de-DE"/>
              </w:rPr>
              <w:t>Guideline</w:t>
            </w:r>
            <w:del w:id="157" w:author="DFOuser" w:date="2013-03-12T07:07:00Z">
              <w:r w:rsidRPr="00533951" w:rsidDel="00D90322">
                <w:rPr>
                  <w:lang w:eastAsia="de-DE"/>
                </w:rPr>
                <w:delText xml:space="preserve"> </w:delText>
              </w:r>
            </w:del>
            <w:r w:rsidRPr="00533951">
              <w:rPr>
                <w:lang w:eastAsia="de-DE"/>
              </w:rPr>
              <w:t xml:space="preserve"> 1018 on Risk Management</w:t>
            </w:r>
          </w:p>
          <w:p w14:paraId="70F15866" w14:textId="77777777" w:rsidR="006E04C2" w:rsidRDefault="00D93AC5">
            <w:pPr>
              <w:numPr>
                <w:ilvl w:val="0"/>
                <w:numId w:val="16"/>
              </w:numPr>
              <w:spacing w:after="200" w:line="276" w:lineRule="auto"/>
              <w:ind w:left="714" w:hanging="357"/>
              <w:jc w:val="both"/>
              <w:rPr>
                <w:b/>
                <w:bCs/>
                <w:i/>
                <w:iCs/>
                <w:sz w:val="18"/>
                <w:szCs w:val="18"/>
                <w:lang w:eastAsia="de-DE"/>
              </w:rPr>
              <w:pPrChange w:id="158" w:author="Jacky" w:date="2013-03-13T22:41:00Z">
                <w:pPr>
                  <w:numPr>
                    <w:ilvl w:val="4"/>
                    <w:numId w:val="25"/>
                  </w:numPr>
                  <w:spacing w:before="240" w:after="200" w:line="276" w:lineRule="auto"/>
                  <w:ind w:left="714" w:hanging="357"/>
                  <w:jc w:val="both"/>
                  <w:outlineLvl w:val="4"/>
                </w:pPr>
              </w:pPrChange>
            </w:pPr>
            <w:r w:rsidRPr="00533951">
              <w:rPr>
                <w:lang w:eastAsia="de-DE"/>
              </w:rPr>
              <w:t>Guideline 1052 on the Use of Quality Management Systems for Aids to Navigation Service Delivery</w:t>
            </w:r>
          </w:p>
          <w:p w14:paraId="75D9351E" w14:textId="77777777" w:rsidR="006E04C2" w:rsidRDefault="00D93AC5">
            <w:pPr>
              <w:numPr>
                <w:ilvl w:val="0"/>
                <w:numId w:val="16"/>
              </w:numPr>
              <w:spacing w:after="200" w:line="276" w:lineRule="auto"/>
              <w:ind w:left="714" w:hanging="357"/>
              <w:jc w:val="both"/>
              <w:rPr>
                <w:ins w:id="159" w:author="DFOuser" w:date="2013-03-12T12:11:00Z"/>
                <w:b/>
                <w:bCs/>
                <w:i/>
                <w:iCs/>
                <w:sz w:val="18"/>
                <w:szCs w:val="18"/>
                <w:lang w:eastAsia="de-DE"/>
              </w:rPr>
              <w:pPrChange w:id="160" w:author="Jacky" w:date="2013-03-13T22:41:00Z">
                <w:pPr>
                  <w:numPr>
                    <w:ilvl w:val="4"/>
                    <w:numId w:val="25"/>
                  </w:numPr>
                  <w:spacing w:before="240" w:after="200" w:line="276" w:lineRule="auto"/>
                  <w:ind w:left="714" w:hanging="357"/>
                  <w:jc w:val="both"/>
                  <w:outlineLvl w:val="4"/>
                </w:pPr>
              </w:pPrChange>
            </w:pPr>
            <w:r w:rsidRPr="00533951">
              <w:rPr>
                <w:lang w:eastAsia="de-DE"/>
              </w:rPr>
              <w:t>Guideline 1034 on the Certification of Marine Aids to Navigation Products</w:t>
            </w:r>
          </w:p>
          <w:p w14:paraId="28D7A7AD" w14:textId="77777777" w:rsidR="006E04C2" w:rsidRDefault="00D93AC5">
            <w:pPr>
              <w:numPr>
                <w:ilvl w:val="0"/>
                <w:numId w:val="16"/>
                <w:ins w:id="161" w:author="DFOuser" w:date="2013-03-12T12:11:00Z"/>
              </w:numPr>
              <w:spacing w:after="200" w:line="276" w:lineRule="auto"/>
              <w:ind w:left="714" w:hanging="357"/>
              <w:jc w:val="both"/>
              <w:rPr>
                <w:del w:id="162" w:author="DFOuser" w:date="2013-03-12T12:11:00Z"/>
                <w:lang w:eastAsia="de-DE"/>
              </w:rPr>
              <w:pPrChange w:id="163" w:author="Jacky" w:date="2013-03-13T22:41:00Z">
                <w:pPr>
                  <w:numPr>
                    <w:numId w:val="25"/>
                  </w:numPr>
                  <w:spacing w:after="200" w:line="276" w:lineRule="auto"/>
                  <w:ind w:left="714" w:hanging="357"/>
                  <w:jc w:val="both"/>
                </w:pPr>
              </w:pPrChange>
            </w:pPr>
            <w:del w:id="164" w:author="DFOuser" w:date="2013-03-12T07:05:00Z">
              <w:r w:rsidRPr="00533951" w:rsidDel="00D90322">
                <w:rPr>
                  <w:lang w:eastAsia="de-DE"/>
                </w:rPr>
                <w:delText>.</w:delText>
              </w:r>
            </w:del>
          </w:p>
          <w:p w14:paraId="74486159" w14:textId="77777777" w:rsidR="006E04C2" w:rsidRDefault="00D93AC5">
            <w:pPr>
              <w:numPr>
                <w:ilvl w:val="0"/>
                <w:numId w:val="16"/>
                <w:ins w:id="165" w:author="DFOuser" w:date="2013-03-12T12:11:00Z"/>
              </w:numPr>
              <w:spacing w:after="200" w:line="276" w:lineRule="auto"/>
              <w:ind w:left="714" w:hanging="357"/>
              <w:jc w:val="both"/>
              <w:rPr>
                <w:ins w:id="166" w:author="DFOuser" w:date="2013-03-12T12:12:00Z"/>
                <w:lang w:eastAsia="de-DE"/>
              </w:rPr>
              <w:pPrChange w:id="167" w:author="Jacky" w:date="2013-03-13T22:41:00Z">
                <w:pPr>
                  <w:numPr>
                    <w:numId w:val="25"/>
                  </w:numPr>
                  <w:spacing w:after="200" w:line="276" w:lineRule="auto"/>
                  <w:ind w:left="714" w:hanging="357"/>
                  <w:jc w:val="both"/>
                </w:pPr>
              </w:pPrChange>
            </w:pPr>
            <w:ins w:id="168" w:author="DFOuser" w:date="2013-03-12T07:05:00Z">
              <w:r>
                <w:rPr>
                  <w:lang w:eastAsia="de-DE"/>
                </w:rPr>
                <w:t>Guideline</w:t>
              </w:r>
            </w:ins>
            <w:ins w:id="169" w:author="DFOuser" w:date="2013-03-12T07:06:00Z">
              <w:r>
                <w:rPr>
                  <w:lang w:eastAsia="de-DE"/>
                </w:rPr>
                <w:t xml:space="preserve"> </w:t>
              </w:r>
            </w:ins>
            <w:ins w:id="170" w:author="DFOuser" w:date="2013-03-12T07:05:00Z">
              <w:r>
                <w:rPr>
                  <w:lang w:eastAsia="de-DE"/>
                </w:rPr>
                <w:t xml:space="preserve">1045 </w:t>
              </w:r>
            </w:ins>
            <w:ins w:id="171" w:author="DFOuser" w:date="2013-03-12T07:06:00Z">
              <w:r>
                <w:rPr>
                  <w:lang w:eastAsia="de-DE"/>
                </w:rPr>
                <w:t xml:space="preserve">on </w:t>
              </w:r>
            </w:ins>
            <w:ins w:id="172" w:author="DFOuser" w:date="2013-03-12T07:05:00Z">
              <w:r>
                <w:rPr>
                  <w:lang w:eastAsia="de-DE"/>
                </w:rPr>
                <w:t>Staffing Levels</w:t>
              </w:r>
            </w:ins>
            <w:ins w:id="173" w:author="DFOuser" w:date="2013-03-12T07:06:00Z">
              <w:r>
                <w:rPr>
                  <w:lang w:eastAsia="de-DE"/>
                </w:rPr>
                <w:t xml:space="preserve"> at VTS Centres</w:t>
              </w:r>
            </w:ins>
          </w:p>
          <w:p w14:paraId="17CB9ACE" w14:textId="77777777" w:rsidR="006E04C2" w:rsidRDefault="006E04C2">
            <w:pPr>
              <w:numPr>
                <w:ilvl w:val="0"/>
                <w:numId w:val="16"/>
                <w:ins w:id="174" w:author="DFOuser" w:date="2013-03-12T12:11:00Z"/>
              </w:numPr>
              <w:spacing w:after="200" w:line="276" w:lineRule="auto"/>
              <w:ind w:left="714" w:hanging="357"/>
              <w:jc w:val="both"/>
              <w:rPr>
                <w:ins w:id="175" w:author="DFOuser" w:date="2013-03-12T07:05:00Z"/>
                <w:lang w:eastAsia="de-DE"/>
              </w:rPr>
              <w:pPrChange w:id="176" w:author="Jacky" w:date="2013-03-13T22:41:00Z">
                <w:pPr>
                  <w:numPr>
                    <w:numId w:val="25"/>
                  </w:numPr>
                  <w:spacing w:after="200" w:line="276" w:lineRule="auto"/>
                  <w:ind w:left="714" w:hanging="357"/>
                  <w:jc w:val="both"/>
                </w:pPr>
              </w:pPrChange>
            </w:pPr>
            <w:ins w:id="177" w:author="DFOuser" w:date="2013-03-12T12:12:00Z">
              <w:r w:rsidRPr="006E04C2">
                <w:rPr>
                  <w:lang w:val="en-AU" w:eastAsia="en-US"/>
                  <w:rPrChange w:id="178" w:author="DFOuser" w:date="2013-03-12T12:14:00Z">
                    <w:rPr>
                      <w:rFonts w:ascii="Calibri" w:hAnsi="Calibri" w:cs="Calibri"/>
                      <w:sz w:val="18"/>
                      <w:szCs w:val="18"/>
                      <w:lang w:val="en-AU" w:eastAsia="en-US"/>
                    </w:rPr>
                  </w:rPrChange>
                </w:rPr>
                <w:t>Recommendation V-103 on Standards for Training and Certification of VTS Personnel and associated model courses (Complete Annex A.5)</w:t>
              </w:r>
            </w:ins>
          </w:p>
          <w:p w14:paraId="78FE93E5" w14:textId="77777777" w:rsidR="006E04C2" w:rsidRDefault="00D93AC5">
            <w:pPr>
              <w:numPr>
                <w:ilvl w:val="0"/>
                <w:numId w:val="16"/>
              </w:numPr>
              <w:spacing w:after="200" w:line="276" w:lineRule="auto"/>
              <w:ind w:left="714" w:hanging="357"/>
              <w:jc w:val="both"/>
              <w:rPr>
                <w:rFonts w:ascii="Times New Roman" w:hAnsi="Times New Roman" w:cs="Times New Roman"/>
                <w:b/>
                <w:bCs/>
                <w:i/>
                <w:iCs/>
                <w:sz w:val="20"/>
                <w:szCs w:val="20"/>
                <w:lang w:eastAsia="de-DE"/>
              </w:rPr>
              <w:pPrChange w:id="179" w:author="Jacky" w:date="2013-03-13T22:41:00Z">
                <w:pPr>
                  <w:numPr>
                    <w:ilvl w:val="4"/>
                    <w:numId w:val="25"/>
                  </w:numPr>
                  <w:spacing w:before="240" w:after="200" w:line="276" w:lineRule="auto"/>
                  <w:ind w:left="714" w:hanging="357"/>
                  <w:jc w:val="both"/>
                  <w:outlineLvl w:val="4"/>
                </w:pPr>
              </w:pPrChange>
            </w:pPr>
            <w:r w:rsidRPr="00533951">
              <w:rPr>
                <w:lang w:eastAsia="de-DE"/>
              </w:rPr>
              <w:t>VTS Manual</w:t>
            </w:r>
          </w:p>
        </w:tc>
      </w:tr>
    </w:tbl>
    <w:p w14:paraId="1E3F8919" w14:textId="77777777" w:rsidR="00D93AC5" w:rsidRPr="006E0BF1" w:rsidDel="00F80A79" w:rsidRDefault="00D93AC5" w:rsidP="006E0BF1">
      <w:pPr>
        <w:spacing w:after="120" w:line="276" w:lineRule="auto"/>
        <w:jc w:val="both"/>
        <w:rPr>
          <w:del w:id="180" w:author="Jacky" w:date="2013-03-13T23:12:00Z"/>
          <w:lang w:eastAsia="de-DE"/>
        </w:rPr>
      </w:pPr>
    </w:p>
    <w:p w14:paraId="067B3B15" w14:textId="77777777" w:rsidR="00D93AC5" w:rsidRPr="006E0BF1" w:rsidRDefault="00D93AC5" w:rsidP="006E0BF1">
      <w:pPr>
        <w:spacing w:after="200" w:line="276" w:lineRule="auto"/>
        <w:rPr>
          <w:lang w:eastAsia="de-DE"/>
        </w:rPr>
      </w:pPr>
      <w:del w:id="181" w:author="Jacky" w:date="2013-03-13T23:12:00Z">
        <w:r w:rsidRPr="006E0BF1" w:rsidDel="00F80A79">
          <w:rPr>
            <w:lang w:eastAsia="de-DE"/>
          </w:rPr>
          <w:br w:type="page"/>
        </w:r>
      </w:del>
    </w:p>
    <w:p w14:paraId="4096548B" w14:textId="77777777" w:rsidR="00D93AC5" w:rsidRPr="006E0BF1" w:rsidRDefault="00D93AC5" w:rsidP="00533951">
      <w:pPr>
        <w:pStyle w:val="Heading1"/>
      </w:pPr>
      <w:bookmarkStart w:id="182" w:name="_Toc350248930"/>
      <w:bookmarkStart w:id="183" w:name="_Toc350807904"/>
      <w:r w:rsidRPr="006E0BF1">
        <w:lastRenderedPageBreak/>
        <w:t>Framework for Assessment</w:t>
      </w:r>
      <w:bookmarkEnd w:id="182"/>
      <w:bookmarkEnd w:id="183"/>
    </w:p>
    <w:p w14:paraId="62363003" w14:textId="77777777" w:rsidR="00D93AC5" w:rsidRPr="006E0BF1" w:rsidRDefault="00D93AC5" w:rsidP="006E0BF1">
      <w:pPr>
        <w:spacing w:after="120" w:line="276" w:lineRule="auto"/>
        <w:jc w:val="both"/>
        <w:rPr>
          <w:lang w:eastAsia="de-DE"/>
        </w:rPr>
      </w:pPr>
      <w:r w:rsidRPr="006E0BF1">
        <w:rPr>
          <w:lang w:eastAsia="de-DE"/>
        </w:rPr>
        <w:t>The framework for assessing the appointment of a VTS Authority and the subsequent on-going assessment and evaluation of safe and effective provision of the service is comprised of the following elements:</w:t>
      </w:r>
    </w:p>
    <w:p w14:paraId="53DCC2EC" w14:textId="77777777" w:rsidR="00D93AC5" w:rsidRDefault="00D93AC5" w:rsidP="006E0BF1">
      <w:pPr>
        <w:numPr>
          <w:ilvl w:val="0"/>
          <w:numId w:val="22"/>
        </w:numPr>
        <w:spacing w:after="120" w:line="276" w:lineRule="auto"/>
        <w:jc w:val="both"/>
        <w:rPr>
          <w:ins w:id="184" w:author="DFOuser" w:date="2013-03-12T07:13:00Z"/>
          <w:lang w:eastAsia="de-DE"/>
        </w:rPr>
      </w:pPr>
      <w:r w:rsidRPr="006E0BF1">
        <w:rPr>
          <w:lang w:eastAsia="de-DE"/>
        </w:rPr>
        <w:t xml:space="preserve">The guidance provided in the VTS Manual and IALA Recommendations and Guidelines regarding the establishment and operation of VTS and the use of quality management </w:t>
      </w:r>
      <w:del w:id="185" w:author="DFOuser" w:date="2013-03-12T07:13:00Z">
        <w:r w:rsidRPr="006E0BF1" w:rsidDel="00106ADC">
          <w:rPr>
            <w:lang w:eastAsia="de-DE"/>
          </w:rPr>
          <w:delText xml:space="preserve">and safety management </w:delText>
        </w:r>
      </w:del>
      <w:r w:rsidRPr="006E0BF1">
        <w:rPr>
          <w:lang w:eastAsia="de-DE"/>
        </w:rPr>
        <w:t>systems in VTS.</w:t>
      </w:r>
    </w:p>
    <w:p w14:paraId="572EBDC9" w14:textId="77777777" w:rsidR="00D93AC5" w:rsidRPr="006E0BF1" w:rsidRDefault="00D93AC5" w:rsidP="006E0BF1">
      <w:pPr>
        <w:numPr>
          <w:ilvl w:val="0"/>
          <w:numId w:val="22"/>
          <w:ins w:id="186" w:author="DFOuser" w:date="2013-03-12T07:13:00Z"/>
        </w:numPr>
        <w:spacing w:after="120" w:line="276" w:lineRule="auto"/>
        <w:jc w:val="both"/>
        <w:rPr>
          <w:lang w:eastAsia="de-DE"/>
        </w:rPr>
      </w:pPr>
      <w:ins w:id="187" w:author="DFOuser" w:date="2013-03-12T07:14:00Z">
        <w:r>
          <w:rPr>
            <w:lang w:eastAsia="de-DE"/>
          </w:rPr>
          <w:t>The use of a Safety Management System</w:t>
        </w:r>
      </w:ins>
    </w:p>
    <w:p w14:paraId="3733B0FF" w14:textId="77777777" w:rsidR="00D93AC5" w:rsidRPr="006E0BF1" w:rsidRDefault="00D93AC5" w:rsidP="006E0BF1">
      <w:pPr>
        <w:numPr>
          <w:ilvl w:val="0"/>
          <w:numId w:val="22"/>
        </w:numPr>
        <w:spacing w:after="120" w:line="276" w:lineRule="auto"/>
        <w:jc w:val="both"/>
        <w:rPr>
          <w:lang w:eastAsia="de-DE"/>
        </w:rPr>
      </w:pPr>
      <w:r w:rsidRPr="006E0BF1">
        <w:rPr>
          <w:lang w:eastAsia="de-DE"/>
        </w:rPr>
        <w:t>The ‘VTS Assessment checklist’, which is contained in the Annex</w:t>
      </w:r>
      <w:ins w:id="188" w:author="DFOuser" w:date="2013-03-12T07:15:00Z">
        <w:r>
          <w:rPr>
            <w:lang w:eastAsia="de-DE"/>
          </w:rPr>
          <w:t xml:space="preserve"> A</w:t>
        </w:r>
      </w:ins>
      <w:r w:rsidRPr="006E0BF1">
        <w:rPr>
          <w:lang w:eastAsia="de-DE"/>
        </w:rPr>
        <w:t>.</w:t>
      </w:r>
    </w:p>
    <w:p w14:paraId="5519EC78" w14:textId="77777777" w:rsidR="00D93AC5" w:rsidRPr="006E0BF1" w:rsidRDefault="00D93AC5" w:rsidP="00533951">
      <w:pPr>
        <w:pStyle w:val="Heading2"/>
        <w:rPr>
          <w:lang w:eastAsia="en-US"/>
        </w:rPr>
      </w:pPr>
      <w:bookmarkStart w:id="189" w:name="_Toc350248931"/>
      <w:bookmarkStart w:id="190" w:name="_Toc350807905"/>
      <w:r w:rsidRPr="006E0BF1">
        <w:rPr>
          <w:lang w:eastAsia="en-US"/>
        </w:rPr>
        <w:t>Quality Management</w:t>
      </w:r>
      <w:bookmarkEnd w:id="189"/>
      <w:bookmarkEnd w:id="190"/>
      <w:r w:rsidRPr="006E0BF1">
        <w:rPr>
          <w:lang w:eastAsia="en-US"/>
        </w:rPr>
        <w:t xml:space="preserve"> </w:t>
      </w:r>
      <w:ins w:id="191" w:author="DFOuser" w:date="2013-03-12T07:26:00Z">
        <w:r>
          <w:rPr>
            <w:lang w:eastAsia="en-US"/>
          </w:rPr>
          <w:t>System (QMS)</w:t>
        </w:r>
      </w:ins>
    </w:p>
    <w:p w14:paraId="5E919C85" w14:textId="77777777" w:rsidR="00D93AC5" w:rsidRPr="006E0BF1" w:rsidRDefault="00D93AC5" w:rsidP="006E0BF1">
      <w:pPr>
        <w:spacing w:after="120" w:line="276" w:lineRule="auto"/>
        <w:jc w:val="both"/>
        <w:rPr>
          <w:lang w:eastAsia="de-DE"/>
        </w:rPr>
      </w:pPr>
      <w:r w:rsidRPr="006E0BF1">
        <w:rPr>
          <w:lang w:eastAsia="de-DE"/>
        </w:rPr>
        <w:t xml:space="preserve">IALA is committed to the provision of high quality services and encourages authorities to adopt internationally recognised standards for the management and delivery of services as set out in IALA Recommendation O-132 </w:t>
      </w:r>
      <w:ins w:id="192" w:author="DFOuser" w:date="2013-03-12T07:16:00Z">
        <w:r>
          <w:rPr>
            <w:lang w:eastAsia="de-DE"/>
          </w:rPr>
          <w:t>On</w:t>
        </w:r>
      </w:ins>
      <w:ins w:id="193" w:author="DFOuser" w:date="2013-03-12T07:17:00Z">
        <w:r>
          <w:rPr>
            <w:lang w:eastAsia="de-DE"/>
          </w:rPr>
          <w:t xml:space="preserve"> </w:t>
        </w:r>
      </w:ins>
      <w:del w:id="194" w:author="DFOuser" w:date="2013-03-12T07:15:00Z">
        <w:r w:rsidRPr="006E0BF1" w:rsidDel="00D91B25">
          <w:rPr>
            <w:lang w:eastAsia="de-DE"/>
          </w:rPr>
          <w:delText>- ‘</w:delText>
        </w:r>
      </w:del>
      <w:r w:rsidRPr="006E0BF1">
        <w:rPr>
          <w:lang w:eastAsia="de-DE"/>
        </w:rPr>
        <w:t>Quality Management for Aids to Navigation Authorities</w:t>
      </w:r>
      <w:del w:id="195" w:author="DFOuser" w:date="2013-03-12T07:15:00Z">
        <w:r w:rsidRPr="006E0BF1" w:rsidDel="00D91B25">
          <w:rPr>
            <w:lang w:eastAsia="de-DE"/>
          </w:rPr>
          <w:delText>’</w:delText>
        </w:r>
      </w:del>
      <w:r w:rsidRPr="006E0BF1">
        <w:rPr>
          <w:lang w:eastAsia="de-DE"/>
        </w:rPr>
        <w:t>. For the purposes of this Recommendation, VTS is deemed to be an Aid to Navigation. IALA Recommendation O-132 recommends that:</w:t>
      </w:r>
    </w:p>
    <w:p w14:paraId="132E8DDC" w14:textId="77777777" w:rsidR="00D93AC5" w:rsidRPr="006E0BF1" w:rsidRDefault="00D93AC5" w:rsidP="006E0BF1">
      <w:pPr>
        <w:numPr>
          <w:ilvl w:val="0"/>
          <w:numId w:val="20"/>
        </w:numPr>
        <w:spacing w:after="120" w:line="276" w:lineRule="auto"/>
        <w:jc w:val="both"/>
        <w:rPr>
          <w:lang w:eastAsia="de-DE"/>
        </w:rPr>
      </w:pPr>
      <w:r w:rsidRPr="006E0BF1">
        <w:rPr>
          <w:lang w:eastAsia="de-DE"/>
        </w:rPr>
        <w:t xml:space="preserve">authorities responsible for aids to navigation, implement and maintain a </w:t>
      </w:r>
      <w:del w:id="196" w:author="DFOuser" w:date="2013-03-12T07:27:00Z">
        <w:r w:rsidR="006E04C2" w:rsidRPr="006E04C2">
          <w:rPr>
            <w:lang w:eastAsia="de-DE"/>
            <w:rPrChange w:id="197" w:author="DFOuser" w:date="2013-03-12T07:26:00Z">
              <w:rPr>
                <w:b/>
                <w:bCs/>
                <w:lang w:eastAsia="de-DE"/>
              </w:rPr>
            </w:rPrChange>
          </w:rPr>
          <w:delText>Quality Management System</w:delText>
        </w:r>
      </w:del>
      <w:ins w:id="198" w:author="DFOuser" w:date="2013-03-12T07:27:00Z">
        <w:r>
          <w:rPr>
            <w:lang w:eastAsia="de-DE"/>
          </w:rPr>
          <w:t>QMS</w:t>
        </w:r>
      </w:ins>
      <w:del w:id="199" w:author="DFOuser" w:date="2013-03-12T07:27:00Z">
        <w:r w:rsidRPr="006E0BF1" w:rsidDel="0032444A">
          <w:rPr>
            <w:lang w:eastAsia="de-DE"/>
          </w:rPr>
          <w:delText>;</w:delText>
        </w:r>
      </w:del>
    </w:p>
    <w:p w14:paraId="7C04E7D7" w14:textId="77777777" w:rsidR="00D93AC5" w:rsidRPr="006E0BF1" w:rsidRDefault="00D93AC5" w:rsidP="006E0BF1">
      <w:pPr>
        <w:spacing w:after="120" w:line="276" w:lineRule="auto"/>
        <w:jc w:val="both"/>
        <w:rPr>
          <w:lang w:eastAsia="de-DE"/>
        </w:rPr>
      </w:pPr>
      <w:r w:rsidRPr="006E0BF1">
        <w:rPr>
          <w:lang w:eastAsia="de-DE"/>
        </w:rPr>
        <w:t>The requirement for service providing organisations to adopt quality management principles is well established throughout the world. The IMO introduced a mandatory system for shipping and ship operators in 2002, the International Safety Management (ISM) Code.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70"/>
      </w:tblGrid>
      <w:tr w:rsidR="00D93AC5" w:rsidRPr="006E0BF1" w14:paraId="347DCAEC" w14:textId="77777777">
        <w:tc>
          <w:tcPr>
            <w:tcW w:w="9570" w:type="dxa"/>
            <w:shd w:val="clear" w:color="auto" w:fill="B6DDE8"/>
          </w:tcPr>
          <w:p w14:paraId="633F28C7" w14:textId="77777777" w:rsidR="00D93AC5" w:rsidRPr="00080673" w:rsidRDefault="00D93AC5" w:rsidP="00080673">
            <w:pPr>
              <w:spacing w:after="120" w:line="276" w:lineRule="auto"/>
              <w:jc w:val="both"/>
              <w:rPr>
                <w:i/>
                <w:iCs/>
                <w:lang w:eastAsia="de-DE"/>
              </w:rPr>
            </w:pPr>
            <w:r w:rsidRPr="00080673">
              <w:rPr>
                <w:i/>
                <w:iCs/>
                <w:lang w:eastAsia="de-DE"/>
              </w:rPr>
              <w:t>The purpose of the Code is to provide an international standard for the safe management and operation of ships and for pollution prevention.</w:t>
            </w:r>
          </w:p>
          <w:p w14:paraId="090C35EF" w14:textId="77777777" w:rsidR="00D93AC5" w:rsidRPr="00080673" w:rsidRDefault="00D93AC5" w:rsidP="00080673">
            <w:pPr>
              <w:spacing w:after="120" w:line="276" w:lineRule="auto"/>
              <w:jc w:val="right"/>
              <w:rPr>
                <w:rFonts w:ascii="Times New Roman" w:hAnsi="Times New Roman" w:cs="Times New Roman"/>
                <w:sz w:val="20"/>
                <w:szCs w:val="20"/>
                <w:lang w:eastAsia="de-DE"/>
              </w:rPr>
            </w:pPr>
            <w:r w:rsidRPr="00080673">
              <w:rPr>
                <w:i/>
                <w:iCs/>
                <w:lang w:eastAsia="de-DE"/>
              </w:rPr>
              <w:t>Preamble, ISM Code 2002</w:t>
            </w:r>
          </w:p>
        </w:tc>
      </w:tr>
    </w:tbl>
    <w:p w14:paraId="58DE82F2" w14:textId="77777777" w:rsidR="00D93AC5" w:rsidRPr="006E0BF1" w:rsidRDefault="00D93AC5" w:rsidP="006E0BF1">
      <w:pPr>
        <w:spacing w:after="120" w:line="276" w:lineRule="auto"/>
        <w:jc w:val="both"/>
        <w:rPr>
          <w:lang w:eastAsia="de-DE"/>
        </w:rPr>
      </w:pPr>
    </w:p>
    <w:p w14:paraId="6B525521" w14:textId="77777777" w:rsidR="00D93AC5" w:rsidRPr="006E0BF1" w:rsidRDefault="00D93AC5" w:rsidP="006E0BF1">
      <w:pPr>
        <w:spacing w:after="120" w:line="276" w:lineRule="auto"/>
        <w:jc w:val="both"/>
        <w:rPr>
          <w:lang w:eastAsia="de-DE"/>
        </w:rPr>
      </w:pPr>
      <w:r w:rsidRPr="006E0BF1">
        <w:rPr>
          <w:lang w:eastAsia="de-DE"/>
        </w:rPr>
        <w:t xml:space="preserve">An active </w:t>
      </w:r>
      <w:del w:id="200" w:author="DFOuser" w:date="2013-03-12T07:27:00Z">
        <w:r w:rsidRPr="006E0BF1" w:rsidDel="0032444A">
          <w:rPr>
            <w:lang w:eastAsia="de-DE"/>
          </w:rPr>
          <w:delText>Quality Management System</w:delText>
        </w:r>
      </w:del>
      <w:ins w:id="201" w:author="DFOuser" w:date="2013-03-12T07:27:00Z">
        <w:r>
          <w:rPr>
            <w:lang w:eastAsia="de-DE"/>
          </w:rPr>
          <w:t>QMS</w:t>
        </w:r>
      </w:ins>
      <w:r w:rsidRPr="006E0BF1">
        <w:rPr>
          <w:lang w:eastAsia="de-DE"/>
        </w:rPr>
        <w:t xml:space="preserve"> provides a tool to ensure that the objectives of the VTS, the standards set for levels of service and operator qualifications continue to be met.  Properly conducted, a </w:t>
      </w:r>
      <w:del w:id="202" w:author="DFOuser" w:date="2013-03-12T07:27:00Z">
        <w:r w:rsidRPr="006E0BF1" w:rsidDel="0032444A">
          <w:rPr>
            <w:lang w:eastAsia="de-DE"/>
          </w:rPr>
          <w:delText xml:space="preserve">Quality Management System </w:delText>
        </w:r>
      </w:del>
      <w:ins w:id="203" w:author="DFOuser" w:date="2013-03-12T07:27:00Z">
        <w:r>
          <w:rPr>
            <w:lang w:eastAsia="de-DE"/>
          </w:rPr>
          <w:t xml:space="preserve">QMS </w:t>
        </w:r>
      </w:ins>
      <w:r w:rsidRPr="006E0BF1">
        <w:rPr>
          <w:lang w:eastAsia="de-DE"/>
        </w:rPr>
        <w:t>will ensure that a consistent quality of service is maintained to meet the demands of local maritime traffic.</w:t>
      </w:r>
    </w:p>
    <w:p w14:paraId="5098BD50" w14:textId="77777777" w:rsidR="00D93AC5" w:rsidRPr="006E0BF1" w:rsidRDefault="00D93AC5" w:rsidP="006E0BF1">
      <w:pPr>
        <w:spacing w:after="120" w:line="276" w:lineRule="auto"/>
        <w:jc w:val="both"/>
        <w:rPr>
          <w:lang w:val="en-AU" w:eastAsia="de-DE"/>
        </w:rPr>
      </w:pPr>
      <w:r w:rsidRPr="006E0BF1">
        <w:rPr>
          <w:lang w:eastAsia="de-DE"/>
        </w:rPr>
        <w:t xml:space="preserve">Further information and guidance </w:t>
      </w:r>
      <w:r>
        <w:rPr>
          <w:lang w:eastAsia="de-DE"/>
        </w:rPr>
        <w:t xml:space="preserve">on </w:t>
      </w:r>
      <w:r w:rsidRPr="006E0BF1">
        <w:rPr>
          <w:lang w:eastAsia="de-DE"/>
        </w:rPr>
        <w:t xml:space="preserve">quality management in VTS can be found in the IALA VTS Manual.  In addition, further guidance on quality management can be found in the </w:t>
      </w:r>
      <w:r w:rsidRPr="006E0BF1">
        <w:rPr>
          <w:lang w:val="en-AU" w:eastAsia="de-DE"/>
        </w:rPr>
        <w:t xml:space="preserve">references published by the International Organization for Standardization for </w:t>
      </w:r>
      <w:del w:id="204" w:author="DFOuser" w:date="2013-03-12T07:28:00Z">
        <w:r w:rsidRPr="006E0BF1" w:rsidDel="0032444A">
          <w:rPr>
            <w:lang w:val="en-AU" w:eastAsia="de-DE"/>
          </w:rPr>
          <w:delText>quality management systems</w:delText>
        </w:r>
      </w:del>
      <w:ins w:id="205" w:author="DFOuser" w:date="2013-03-12T07:28:00Z">
        <w:r>
          <w:rPr>
            <w:lang w:val="en-AU" w:eastAsia="de-DE"/>
          </w:rPr>
          <w:t>QMS</w:t>
        </w:r>
      </w:ins>
      <w:r w:rsidRPr="006E0BF1">
        <w:rPr>
          <w:lang w:val="en-AU" w:eastAsia="de-DE"/>
        </w:rPr>
        <w:t>, including:</w:t>
      </w:r>
    </w:p>
    <w:p w14:paraId="0EA37650" w14:textId="77777777" w:rsidR="00D93AC5" w:rsidRPr="006E0BF1" w:rsidRDefault="00D93AC5" w:rsidP="006E0BF1">
      <w:pPr>
        <w:numPr>
          <w:ilvl w:val="0"/>
          <w:numId w:val="20"/>
        </w:numPr>
        <w:spacing w:after="120" w:line="276" w:lineRule="auto"/>
        <w:jc w:val="both"/>
        <w:rPr>
          <w:lang w:val="en-AU" w:eastAsia="de-DE"/>
        </w:rPr>
      </w:pPr>
      <w:r w:rsidRPr="006E0BF1">
        <w:rPr>
          <w:lang w:val="en-AU" w:eastAsia="de-DE"/>
        </w:rPr>
        <w:t>ISO 9000</w:t>
      </w:r>
      <w:del w:id="206" w:author="DFOuser" w:date="2013-03-12T07:21:00Z">
        <w:r w:rsidRPr="006E0BF1" w:rsidDel="00D91B25">
          <w:rPr>
            <w:lang w:val="en-AU" w:eastAsia="de-DE"/>
          </w:rPr>
          <w:delText xml:space="preserve">:2005 </w:delText>
        </w:r>
      </w:del>
      <w:ins w:id="207" w:author="DFOuser" w:date="2013-03-12T07:21:00Z">
        <w:r>
          <w:rPr>
            <w:lang w:val="en-AU" w:eastAsia="de-DE"/>
          </w:rPr>
          <w:t xml:space="preserve"> </w:t>
        </w:r>
      </w:ins>
      <w:r w:rsidRPr="006E0BF1">
        <w:rPr>
          <w:lang w:val="en-AU" w:eastAsia="de-DE"/>
        </w:rPr>
        <w:t>- Quality management systems - Fundamentals and vocabulary</w:t>
      </w:r>
      <w:del w:id="208" w:author="DFOuser" w:date="2013-03-12T07:25:00Z">
        <w:r w:rsidRPr="006E0BF1" w:rsidDel="00D91B25">
          <w:rPr>
            <w:lang w:val="en-AU" w:eastAsia="de-DE"/>
          </w:rPr>
          <w:delText>;</w:delText>
        </w:r>
      </w:del>
    </w:p>
    <w:p w14:paraId="2FFEA325" w14:textId="77777777" w:rsidR="00D93AC5" w:rsidRPr="006E0BF1" w:rsidRDefault="00D93AC5" w:rsidP="006E0BF1">
      <w:pPr>
        <w:numPr>
          <w:ilvl w:val="0"/>
          <w:numId w:val="20"/>
        </w:numPr>
        <w:spacing w:after="120" w:line="276" w:lineRule="auto"/>
        <w:jc w:val="both"/>
        <w:rPr>
          <w:lang w:val="en-AU" w:eastAsia="de-DE"/>
        </w:rPr>
      </w:pPr>
      <w:r w:rsidRPr="006E0BF1">
        <w:rPr>
          <w:lang w:val="en-AU" w:eastAsia="de-DE"/>
        </w:rPr>
        <w:t>ISO 9001</w:t>
      </w:r>
      <w:del w:id="209" w:author="DFOuser" w:date="2013-03-12T07:21:00Z">
        <w:r w:rsidRPr="006E0BF1" w:rsidDel="00D91B25">
          <w:rPr>
            <w:lang w:val="en-AU" w:eastAsia="de-DE"/>
          </w:rPr>
          <w:delText xml:space="preserve">:2008 </w:delText>
        </w:r>
      </w:del>
      <w:ins w:id="210" w:author="DFOuser" w:date="2013-03-12T07:21:00Z">
        <w:r>
          <w:rPr>
            <w:lang w:val="en-AU" w:eastAsia="de-DE"/>
          </w:rPr>
          <w:t xml:space="preserve"> </w:t>
        </w:r>
      </w:ins>
      <w:r w:rsidRPr="006E0BF1">
        <w:rPr>
          <w:lang w:val="en-AU" w:eastAsia="de-DE"/>
        </w:rPr>
        <w:t>- Quality management systems - Requirements</w:t>
      </w:r>
      <w:del w:id="211" w:author="DFOuser" w:date="2013-03-12T07:25:00Z">
        <w:r w:rsidRPr="006E0BF1" w:rsidDel="00D91B25">
          <w:rPr>
            <w:lang w:val="en-AU" w:eastAsia="de-DE"/>
          </w:rPr>
          <w:delText>; and</w:delText>
        </w:r>
      </w:del>
    </w:p>
    <w:p w14:paraId="56C5923D" w14:textId="77777777" w:rsidR="00D93AC5" w:rsidRPr="006E0BF1" w:rsidRDefault="00D93AC5" w:rsidP="006E0BF1">
      <w:pPr>
        <w:numPr>
          <w:ilvl w:val="0"/>
          <w:numId w:val="20"/>
        </w:numPr>
        <w:spacing w:after="120" w:line="276" w:lineRule="auto"/>
        <w:jc w:val="both"/>
        <w:rPr>
          <w:lang w:val="en-AU" w:eastAsia="de-DE"/>
        </w:rPr>
      </w:pPr>
      <w:r w:rsidRPr="006E0BF1">
        <w:rPr>
          <w:lang w:val="en-AU" w:eastAsia="de-DE"/>
        </w:rPr>
        <w:t>ISO</w:t>
      </w:r>
      <w:ins w:id="212" w:author="DFOuser" w:date="2013-03-12T07:21:00Z">
        <w:r>
          <w:rPr>
            <w:lang w:val="en-AU" w:eastAsia="de-DE"/>
          </w:rPr>
          <w:t xml:space="preserve"> </w:t>
        </w:r>
      </w:ins>
      <w:del w:id="213" w:author="DFOuser" w:date="2013-03-12T07:21:00Z">
        <w:r w:rsidRPr="006E0BF1" w:rsidDel="00D91B25">
          <w:rPr>
            <w:lang w:val="en-AU" w:eastAsia="de-DE"/>
          </w:rPr>
          <w:delText xml:space="preserve"> </w:delText>
        </w:r>
      </w:del>
      <w:r w:rsidRPr="006E0BF1">
        <w:rPr>
          <w:lang w:val="en-AU" w:eastAsia="de-DE"/>
        </w:rPr>
        <w:t>9004</w:t>
      </w:r>
      <w:del w:id="214" w:author="DFOuser" w:date="2013-03-12T07:21:00Z">
        <w:r w:rsidRPr="006E0BF1" w:rsidDel="00D91B25">
          <w:rPr>
            <w:lang w:val="en-AU" w:eastAsia="de-DE"/>
          </w:rPr>
          <w:delText xml:space="preserve">:2009 </w:delText>
        </w:r>
      </w:del>
      <w:ins w:id="215" w:author="DFOuser" w:date="2013-03-12T07:21:00Z">
        <w:r>
          <w:rPr>
            <w:lang w:val="en-AU" w:eastAsia="de-DE"/>
          </w:rPr>
          <w:t xml:space="preserve"> </w:t>
        </w:r>
      </w:ins>
      <w:r w:rsidRPr="006E0BF1">
        <w:rPr>
          <w:lang w:val="en-AU" w:eastAsia="de-DE"/>
        </w:rPr>
        <w:t>- Managing for the sustained success of an organization - A quality management approach</w:t>
      </w:r>
      <w:del w:id="216" w:author="DFOuser" w:date="2013-03-12T07:25:00Z">
        <w:r w:rsidRPr="006E0BF1" w:rsidDel="00D91B25">
          <w:rPr>
            <w:lang w:val="en-AU" w:eastAsia="de-DE"/>
          </w:rPr>
          <w:delText>.</w:delText>
        </w:r>
      </w:del>
    </w:p>
    <w:p w14:paraId="74881928" w14:textId="77777777" w:rsidR="00D93AC5" w:rsidRPr="006E0BF1" w:rsidRDefault="00D93AC5" w:rsidP="006E0BF1">
      <w:pPr>
        <w:spacing w:after="120" w:line="276" w:lineRule="auto"/>
        <w:jc w:val="both"/>
        <w:rPr>
          <w:lang w:val="en-AU" w:eastAsia="de-DE"/>
        </w:rPr>
      </w:pPr>
      <w:r w:rsidRPr="006E0BF1">
        <w:rPr>
          <w:u w:val="single"/>
          <w:lang w:val="en-AU" w:eastAsia="de-DE"/>
        </w:rPr>
        <w:t>Note:</w:t>
      </w:r>
      <w:r w:rsidRPr="006E0BF1">
        <w:rPr>
          <w:lang w:val="en-AU" w:eastAsia="de-DE"/>
        </w:rPr>
        <w:t xml:space="preserve"> The ISO 9000 family of standards represents an international consensus on good quality management practices. It consists of standards and guidelines relating to quality management systems and related supporting standards.</w:t>
      </w:r>
    </w:p>
    <w:p w14:paraId="2439FC0F" w14:textId="77777777" w:rsidR="00D93AC5" w:rsidRPr="006E0BF1" w:rsidRDefault="00D93AC5" w:rsidP="006E0BF1">
      <w:pPr>
        <w:spacing w:after="120" w:line="276" w:lineRule="auto"/>
        <w:jc w:val="both"/>
        <w:rPr>
          <w:lang w:val="en-AU" w:eastAsia="de-DE"/>
        </w:rPr>
      </w:pPr>
      <w:r w:rsidRPr="006E0BF1">
        <w:rPr>
          <w:lang w:val="en-AU" w:eastAsia="de-DE"/>
        </w:rPr>
        <w:t>ISO 9001</w:t>
      </w:r>
      <w:ins w:id="217" w:author="DFOuser" w:date="2013-03-12T07:22:00Z">
        <w:r>
          <w:rPr>
            <w:lang w:val="en-AU" w:eastAsia="de-DE"/>
          </w:rPr>
          <w:t xml:space="preserve"> </w:t>
        </w:r>
      </w:ins>
      <w:del w:id="218" w:author="DFOuser" w:date="2013-03-12T07:22:00Z">
        <w:r w:rsidRPr="006E0BF1" w:rsidDel="00D91B25">
          <w:rPr>
            <w:lang w:val="en-AU" w:eastAsia="de-DE"/>
          </w:rPr>
          <w:delText xml:space="preserve">:2008 </w:delText>
        </w:r>
      </w:del>
      <w:r w:rsidRPr="006E0BF1">
        <w:rPr>
          <w:lang w:val="en-AU" w:eastAsia="de-DE"/>
        </w:rPr>
        <w:t>is the standard that provides a set of standardized requirements for a quality management system, regardless of what the user organization does, its size, or whether it is in the private</w:t>
      </w:r>
      <w:del w:id="219" w:author="DFOuser" w:date="2013-03-12T07:22:00Z">
        <w:r w:rsidRPr="006E0BF1" w:rsidDel="00D91B25">
          <w:rPr>
            <w:lang w:val="en-AU" w:eastAsia="de-DE"/>
          </w:rPr>
          <w:delText>,</w:delText>
        </w:r>
      </w:del>
      <w:r w:rsidRPr="006E0BF1">
        <w:rPr>
          <w:lang w:val="en-AU" w:eastAsia="de-DE"/>
        </w:rPr>
        <w:t xml:space="preserve"> or public sector. It is the only standard in the family against which organizations can be certified – although certification is not a compulsory requirement of the standard.</w:t>
      </w:r>
    </w:p>
    <w:p w14:paraId="5F878DE9" w14:textId="77777777" w:rsidR="00D93AC5" w:rsidRPr="006E0BF1" w:rsidRDefault="00D93AC5" w:rsidP="006E0BF1">
      <w:pPr>
        <w:spacing w:after="120" w:line="276" w:lineRule="auto"/>
        <w:jc w:val="both"/>
        <w:rPr>
          <w:lang w:eastAsia="de-DE"/>
        </w:rPr>
      </w:pPr>
      <w:r w:rsidRPr="006E0BF1">
        <w:rPr>
          <w:lang w:val="en-AU" w:eastAsia="de-DE"/>
        </w:rPr>
        <w:lastRenderedPageBreak/>
        <w:t>The other standards in the family cover specific aspects such as fundamentals and vocabulary, performance improvements, documentation, training, and financial and economic aspects.</w:t>
      </w:r>
    </w:p>
    <w:p w14:paraId="6E5C01E7" w14:textId="77777777" w:rsidR="00D93AC5" w:rsidRPr="006E0BF1" w:rsidRDefault="00D93AC5" w:rsidP="00533951">
      <w:pPr>
        <w:pStyle w:val="Heading2"/>
        <w:rPr>
          <w:lang w:eastAsia="de-DE"/>
        </w:rPr>
      </w:pPr>
      <w:bookmarkStart w:id="220" w:name="_Toc350248932"/>
      <w:bookmarkStart w:id="221" w:name="_Toc350807906"/>
      <w:r w:rsidRPr="006E0BF1">
        <w:rPr>
          <w:lang w:eastAsia="de-DE"/>
        </w:rPr>
        <w:t>Safety Management</w:t>
      </w:r>
      <w:bookmarkEnd w:id="220"/>
      <w:bookmarkEnd w:id="221"/>
      <w:ins w:id="222" w:author="DFOuser" w:date="2013-03-12T07:26:00Z">
        <w:r>
          <w:rPr>
            <w:lang w:eastAsia="de-DE"/>
          </w:rPr>
          <w:t xml:space="preserve"> System (SMS)</w:t>
        </w:r>
      </w:ins>
    </w:p>
    <w:p w14:paraId="5AC1E816" w14:textId="77777777" w:rsidR="00D93AC5" w:rsidRPr="006E0BF1" w:rsidRDefault="00D93AC5" w:rsidP="006E0BF1">
      <w:pPr>
        <w:spacing w:after="120" w:line="276" w:lineRule="auto"/>
        <w:jc w:val="both"/>
        <w:rPr>
          <w:lang w:eastAsia="de-DE"/>
        </w:rPr>
      </w:pPr>
      <w:r w:rsidRPr="006E0BF1">
        <w:rPr>
          <w:lang w:eastAsia="de-DE"/>
        </w:rPr>
        <w:t>An SMS is a system to assure the safe operation of VTS through effective management of safety risk. This system is designed to continuously improve safety by identifying hazards, collecting and analysing data and continuously assessing safety risks. The SMS seeks to proactively contain or mitigate risks before they result in marine accidents and incidents. It is a system that is commensurate with the organization‘s regulatory obligations and safety goals.</w:t>
      </w:r>
    </w:p>
    <w:p w14:paraId="5BF186DB" w14:textId="77777777" w:rsidR="00D93AC5" w:rsidRPr="006E0BF1" w:rsidRDefault="00D93AC5" w:rsidP="006E0BF1">
      <w:pPr>
        <w:spacing w:after="120" w:line="276" w:lineRule="auto"/>
        <w:jc w:val="both"/>
        <w:rPr>
          <w:lang w:eastAsia="de-DE"/>
        </w:rPr>
      </w:pPr>
      <w:r w:rsidRPr="006E0BF1">
        <w:rPr>
          <w:lang w:eastAsia="de-DE"/>
        </w:rPr>
        <w:t>The relationship between SMS and QMS leads to the complementary contributions of each system to the attainment of the organization‘s safety and quality goals. A summary comparison may be reflected as follows:</w:t>
      </w:r>
    </w:p>
    <w:tbl>
      <w:tblPr>
        <w:tblW w:w="8539" w:type="dxa"/>
        <w:tblInd w:w="675" w:type="dxa"/>
        <w:tblLayout w:type="fixed"/>
        <w:tblLook w:val="0000" w:firstRow="0" w:lastRow="0" w:firstColumn="0" w:lastColumn="0" w:noHBand="0" w:noVBand="0"/>
      </w:tblPr>
      <w:tblGrid>
        <w:gridCol w:w="3294"/>
        <w:gridCol w:w="5245"/>
      </w:tblGrid>
      <w:tr w:rsidR="00D93AC5" w:rsidRPr="006E0BF1" w14:paraId="0FD26C7D" w14:textId="77777777">
        <w:trPr>
          <w:trHeight w:val="93"/>
        </w:trPr>
        <w:tc>
          <w:tcPr>
            <w:tcW w:w="3294" w:type="dxa"/>
          </w:tcPr>
          <w:p w14:paraId="5BCF6ADB" w14:textId="77777777" w:rsidR="00D93AC5" w:rsidRPr="006E0BF1" w:rsidRDefault="00D93AC5" w:rsidP="006E0BF1">
            <w:pPr>
              <w:spacing w:after="120" w:line="276" w:lineRule="auto"/>
              <w:jc w:val="both"/>
              <w:rPr>
                <w:b/>
                <w:bCs/>
                <w:u w:val="single"/>
                <w:lang w:eastAsia="de-DE"/>
              </w:rPr>
            </w:pPr>
            <w:r w:rsidRPr="006E0BF1">
              <w:rPr>
                <w:b/>
                <w:bCs/>
                <w:u w:val="single"/>
                <w:lang w:eastAsia="de-DE"/>
              </w:rPr>
              <w:t xml:space="preserve">QMS </w:t>
            </w:r>
          </w:p>
        </w:tc>
        <w:tc>
          <w:tcPr>
            <w:tcW w:w="5245" w:type="dxa"/>
          </w:tcPr>
          <w:p w14:paraId="3F433198" w14:textId="77777777" w:rsidR="00D93AC5" w:rsidRPr="006E0BF1" w:rsidRDefault="00D93AC5" w:rsidP="006E0BF1">
            <w:pPr>
              <w:spacing w:after="120" w:line="276" w:lineRule="auto"/>
              <w:jc w:val="both"/>
              <w:rPr>
                <w:b/>
                <w:bCs/>
                <w:u w:val="single"/>
                <w:lang w:eastAsia="de-DE"/>
              </w:rPr>
            </w:pPr>
            <w:r w:rsidRPr="006E0BF1">
              <w:rPr>
                <w:b/>
                <w:bCs/>
                <w:u w:val="single"/>
                <w:lang w:eastAsia="de-DE"/>
              </w:rPr>
              <w:t xml:space="preserve">SMS </w:t>
            </w:r>
          </w:p>
        </w:tc>
      </w:tr>
      <w:tr w:rsidR="00D93AC5" w:rsidRPr="006E0BF1" w14:paraId="305F85A3" w14:textId="77777777">
        <w:trPr>
          <w:trHeight w:val="84"/>
        </w:trPr>
        <w:tc>
          <w:tcPr>
            <w:tcW w:w="3294" w:type="dxa"/>
          </w:tcPr>
          <w:p w14:paraId="1698A9D7" w14:textId="77777777" w:rsidR="00D93AC5" w:rsidRPr="006E0BF1" w:rsidRDefault="00D93AC5" w:rsidP="006E0BF1">
            <w:pPr>
              <w:spacing w:after="120" w:line="276" w:lineRule="auto"/>
              <w:jc w:val="both"/>
              <w:rPr>
                <w:lang w:eastAsia="de-DE"/>
              </w:rPr>
            </w:pPr>
            <w:r w:rsidRPr="006E0BF1">
              <w:rPr>
                <w:lang w:eastAsia="de-DE"/>
              </w:rPr>
              <w:t xml:space="preserve">Quality </w:t>
            </w:r>
          </w:p>
        </w:tc>
        <w:tc>
          <w:tcPr>
            <w:tcW w:w="5245" w:type="dxa"/>
          </w:tcPr>
          <w:p w14:paraId="79B859F2" w14:textId="77777777" w:rsidR="00D93AC5" w:rsidRPr="006E0BF1" w:rsidRDefault="00D93AC5" w:rsidP="006E0BF1">
            <w:pPr>
              <w:spacing w:after="120" w:line="276" w:lineRule="auto"/>
              <w:jc w:val="both"/>
              <w:rPr>
                <w:lang w:eastAsia="de-DE"/>
              </w:rPr>
            </w:pPr>
            <w:r w:rsidRPr="006E0BF1">
              <w:rPr>
                <w:lang w:eastAsia="de-DE"/>
              </w:rPr>
              <w:t xml:space="preserve">Safety </w:t>
            </w:r>
          </w:p>
        </w:tc>
      </w:tr>
      <w:tr w:rsidR="00D93AC5" w:rsidRPr="006E0BF1" w14:paraId="28299E5C" w14:textId="77777777">
        <w:trPr>
          <w:trHeight w:val="84"/>
        </w:trPr>
        <w:tc>
          <w:tcPr>
            <w:tcW w:w="3294" w:type="dxa"/>
          </w:tcPr>
          <w:p w14:paraId="5B968745" w14:textId="77777777" w:rsidR="00D93AC5" w:rsidRPr="006E0BF1" w:rsidRDefault="00D93AC5" w:rsidP="006E0BF1">
            <w:pPr>
              <w:spacing w:after="120" w:line="276" w:lineRule="auto"/>
              <w:jc w:val="both"/>
              <w:rPr>
                <w:lang w:eastAsia="de-DE"/>
              </w:rPr>
            </w:pPr>
            <w:r w:rsidRPr="006E0BF1">
              <w:rPr>
                <w:lang w:eastAsia="de-DE"/>
              </w:rPr>
              <w:t xml:space="preserve">Quality assurance </w:t>
            </w:r>
          </w:p>
        </w:tc>
        <w:tc>
          <w:tcPr>
            <w:tcW w:w="5245" w:type="dxa"/>
          </w:tcPr>
          <w:p w14:paraId="38D03FBA" w14:textId="77777777" w:rsidR="00D93AC5" w:rsidRPr="006E0BF1" w:rsidRDefault="00D93AC5" w:rsidP="006E0BF1">
            <w:pPr>
              <w:spacing w:after="120" w:line="276" w:lineRule="auto"/>
              <w:jc w:val="both"/>
              <w:rPr>
                <w:lang w:eastAsia="de-DE"/>
              </w:rPr>
            </w:pPr>
            <w:r w:rsidRPr="006E0BF1">
              <w:rPr>
                <w:lang w:eastAsia="de-DE"/>
              </w:rPr>
              <w:t xml:space="preserve">Safety assurance </w:t>
            </w:r>
          </w:p>
        </w:tc>
      </w:tr>
      <w:tr w:rsidR="00D93AC5" w:rsidRPr="006E0BF1" w14:paraId="4D7A76EC" w14:textId="77777777">
        <w:trPr>
          <w:trHeight w:val="84"/>
        </w:trPr>
        <w:tc>
          <w:tcPr>
            <w:tcW w:w="3294" w:type="dxa"/>
          </w:tcPr>
          <w:p w14:paraId="5FACF674" w14:textId="77777777" w:rsidR="00D93AC5" w:rsidRPr="006E0BF1" w:rsidRDefault="00D93AC5" w:rsidP="006E0BF1">
            <w:pPr>
              <w:spacing w:after="120" w:line="276" w:lineRule="auto"/>
              <w:jc w:val="both"/>
              <w:rPr>
                <w:lang w:eastAsia="de-DE"/>
              </w:rPr>
            </w:pPr>
            <w:r w:rsidRPr="006E0BF1">
              <w:rPr>
                <w:lang w:eastAsia="de-DE"/>
              </w:rPr>
              <w:t xml:space="preserve">Quality control </w:t>
            </w:r>
          </w:p>
        </w:tc>
        <w:tc>
          <w:tcPr>
            <w:tcW w:w="5245" w:type="dxa"/>
          </w:tcPr>
          <w:p w14:paraId="0977A17A" w14:textId="77777777" w:rsidR="00D93AC5" w:rsidRPr="006E0BF1" w:rsidRDefault="00D93AC5" w:rsidP="006E0BF1">
            <w:pPr>
              <w:spacing w:after="120" w:line="276" w:lineRule="auto"/>
              <w:jc w:val="both"/>
              <w:rPr>
                <w:lang w:eastAsia="de-DE"/>
              </w:rPr>
            </w:pPr>
            <w:r w:rsidRPr="006E0BF1">
              <w:rPr>
                <w:lang w:eastAsia="de-DE"/>
              </w:rPr>
              <w:t xml:space="preserve">Hazard identification &amp; Risk control </w:t>
            </w:r>
          </w:p>
        </w:tc>
      </w:tr>
      <w:tr w:rsidR="00D93AC5" w:rsidRPr="006E0BF1" w14:paraId="55A12284" w14:textId="77777777">
        <w:trPr>
          <w:trHeight w:val="84"/>
        </w:trPr>
        <w:tc>
          <w:tcPr>
            <w:tcW w:w="3294" w:type="dxa"/>
          </w:tcPr>
          <w:p w14:paraId="6E311F03" w14:textId="77777777" w:rsidR="00D93AC5" w:rsidRPr="006E0BF1" w:rsidRDefault="00D93AC5" w:rsidP="006E0BF1">
            <w:pPr>
              <w:spacing w:after="120" w:line="276" w:lineRule="auto"/>
              <w:jc w:val="both"/>
              <w:rPr>
                <w:lang w:eastAsia="de-DE"/>
              </w:rPr>
            </w:pPr>
            <w:r w:rsidRPr="006E0BF1">
              <w:rPr>
                <w:lang w:eastAsia="de-DE"/>
              </w:rPr>
              <w:t xml:space="preserve">Quality culture </w:t>
            </w:r>
          </w:p>
        </w:tc>
        <w:tc>
          <w:tcPr>
            <w:tcW w:w="5245" w:type="dxa"/>
          </w:tcPr>
          <w:p w14:paraId="6D7FA9C7" w14:textId="77777777" w:rsidR="00D93AC5" w:rsidRPr="006E0BF1" w:rsidRDefault="00D93AC5" w:rsidP="006E0BF1">
            <w:pPr>
              <w:spacing w:after="120" w:line="276" w:lineRule="auto"/>
              <w:jc w:val="both"/>
              <w:rPr>
                <w:lang w:eastAsia="de-DE"/>
              </w:rPr>
            </w:pPr>
            <w:r w:rsidRPr="006E0BF1">
              <w:rPr>
                <w:lang w:eastAsia="de-DE"/>
              </w:rPr>
              <w:t xml:space="preserve">Safety culture </w:t>
            </w:r>
          </w:p>
        </w:tc>
      </w:tr>
      <w:tr w:rsidR="00D93AC5" w:rsidRPr="006E0BF1" w14:paraId="7A2A3A32" w14:textId="77777777">
        <w:trPr>
          <w:trHeight w:val="84"/>
        </w:trPr>
        <w:tc>
          <w:tcPr>
            <w:tcW w:w="3294" w:type="dxa"/>
          </w:tcPr>
          <w:p w14:paraId="21B5F919" w14:textId="77777777" w:rsidR="00D93AC5" w:rsidRPr="006E0BF1" w:rsidRDefault="00D93AC5" w:rsidP="006E0BF1">
            <w:pPr>
              <w:spacing w:after="120" w:line="276" w:lineRule="auto"/>
              <w:jc w:val="both"/>
              <w:rPr>
                <w:lang w:eastAsia="de-DE"/>
              </w:rPr>
            </w:pPr>
            <w:r w:rsidRPr="006E0BF1">
              <w:rPr>
                <w:lang w:eastAsia="de-DE"/>
              </w:rPr>
              <w:t xml:space="preserve">Compliance to requirements </w:t>
            </w:r>
          </w:p>
        </w:tc>
        <w:tc>
          <w:tcPr>
            <w:tcW w:w="5245" w:type="dxa"/>
          </w:tcPr>
          <w:p w14:paraId="5D21F112" w14:textId="77777777" w:rsidR="00D93AC5" w:rsidRPr="006E0BF1" w:rsidRDefault="00D93AC5" w:rsidP="006E0BF1">
            <w:pPr>
              <w:spacing w:after="120" w:line="276" w:lineRule="auto"/>
              <w:jc w:val="both"/>
              <w:rPr>
                <w:lang w:eastAsia="de-DE"/>
              </w:rPr>
            </w:pPr>
            <w:r w:rsidRPr="006E0BF1">
              <w:rPr>
                <w:lang w:eastAsia="de-DE"/>
              </w:rPr>
              <w:t xml:space="preserve">Acceptable level of safety performance </w:t>
            </w:r>
          </w:p>
        </w:tc>
      </w:tr>
      <w:tr w:rsidR="00D93AC5" w:rsidRPr="006E0BF1" w14:paraId="3857BB4F" w14:textId="77777777">
        <w:trPr>
          <w:trHeight w:val="84"/>
        </w:trPr>
        <w:tc>
          <w:tcPr>
            <w:tcW w:w="3294" w:type="dxa"/>
          </w:tcPr>
          <w:p w14:paraId="41077744" w14:textId="77777777" w:rsidR="00D93AC5" w:rsidRPr="006E0BF1" w:rsidRDefault="00D93AC5" w:rsidP="006E0BF1">
            <w:pPr>
              <w:spacing w:after="120" w:line="276" w:lineRule="auto"/>
              <w:jc w:val="both"/>
              <w:rPr>
                <w:lang w:eastAsia="de-DE"/>
              </w:rPr>
            </w:pPr>
            <w:r w:rsidRPr="006E0BF1">
              <w:rPr>
                <w:lang w:eastAsia="de-DE"/>
              </w:rPr>
              <w:t xml:space="preserve">Prescriptive </w:t>
            </w:r>
          </w:p>
        </w:tc>
        <w:tc>
          <w:tcPr>
            <w:tcW w:w="5245" w:type="dxa"/>
          </w:tcPr>
          <w:p w14:paraId="56774325" w14:textId="77777777" w:rsidR="00D93AC5" w:rsidRPr="006E0BF1" w:rsidRDefault="00D93AC5" w:rsidP="006E0BF1">
            <w:pPr>
              <w:spacing w:after="120" w:line="276" w:lineRule="auto"/>
              <w:jc w:val="both"/>
              <w:rPr>
                <w:lang w:eastAsia="de-DE"/>
              </w:rPr>
            </w:pPr>
            <w:r w:rsidRPr="006E0BF1">
              <w:rPr>
                <w:lang w:eastAsia="de-DE"/>
              </w:rPr>
              <w:t xml:space="preserve">Performance-based </w:t>
            </w:r>
          </w:p>
        </w:tc>
      </w:tr>
      <w:tr w:rsidR="00D93AC5" w:rsidRPr="006E0BF1" w14:paraId="5F74165E" w14:textId="77777777">
        <w:trPr>
          <w:trHeight w:val="84"/>
        </w:trPr>
        <w:tc>
          <w:tcPr>
            <w:tcW w:w="3294" w:type="dxa"/>
          </w:tcPr>
          <w:p w14:paraId="18B98983" w14:textId="77777777" w:rsidR="00D93AC5" w:rsidRPr="006E0BF1" w:rsidRDefault="00D93AC5" w:rsidP="006E0BF1">
            <w:pPr>
              <w:spacing w:after="120" w:line="276" w:lineRule="auto"/>
              <w:jc w:val="both"/>
              <w:rPr>
                <w:lang w:eastAsia="de-DE"/>
              </w:rPr>
            </w:pPr>
            <w:r w:rsidRPr="006E0BF1">
              <w:rPr>
                <w:lang w:eastAsia="de-DE"/>
              </w:rPr>
              <w:t xml:space="preserve">Standards &amp; specifications </w:t>
            </w:r>
          </w:p>
        </w:tc>
        <w:tc>
          <w:tcPr>
            <w:tcW w:w="5245" w:type="dxa"/>
          </w:tcPr>
          <w:p w14:paraId="20DD28D4" w14:textId="77777777" w:rsidR="00D93AC5" w:rsidRPr="006E0BF1" w:rsidRDefault="00D93AC5" w:rsidP="006E0BF1">
            <w:pPr>
              <w:spacing w:after="120" w:line="276" w:lineRule="auto"/>
              <w:jc w:val="both"/>
              <w:rPr>
                <w:lang w:eastAsia="de-DE"/>
              </w:rPr>
            </w:pPr>
            <w:r w:rsidRPr="006E0BF1">
              <w:rPr>
                <w:lang w:eastAsia="de-DE"/>
              </w:rPr>
              <w:t xml:space="preserve">Organizational &amp; human factors </w:t>
            </w:r>
          </w:p>
        </w:tc>
      </w:tr>
      <w:tr w:rsidR="00D93AC5" w:rsidRPr="006E0BF1" w14:paraId="66B92944" w14:textId="77777777">
        <w:trPr>
          <w:trHeight w:val="84"/>
        </w:trPr>
        <w:tc>
          <w:tcPr>
            <w:tcW w:w="3294" w:type="dxa"/>
          </w:tcPr>
          <w:p w14:paraId="038B0DB0" w14:textId="77777777" w:rsidR="00D93AC5" w:rsidRPr="006E0BF1" w:rsidRDefault="00D93AC5" w:rsidP="006E0BF1">
            <w:pPr>
              <w:spacing w:after="120" w:line="276" w:lineRule="auto"/>
              <w:jc w:val="both"/>
              <w:rPr>
                <w:lang w:eastAsia="de-DE"/>
              </w:rPr>
            </w:pPr>
            <w:r w:rsidRPr="006E0BF1">
              <w:rPr>
                <w:lang w:eastAsia="de-DE"/>
              </w:rPr>
              <w:t xml:space="preserve">Reactive &gt; Proactive </w:t>
            </w:r>
          </w:p>
        </w:tc>
        <w:tc>
          <w:tcPr>
            <w:tcW w:w="5245" w:type="dxa"/>
          </w:tcPr>
          <w:p w14:paraId="0898BDE2" w14:textId="77777777" w:rsidR="00D93AC5" w:rsidRPr="006E0BF1" w:rsidRDefault="00D93AC5" w:rsidP="006E0BF1">
            <w:pPr>
              <w:spacing w:after="120" w:line="276" w:lineRule="auto"/>
              <w:jc w:val="both"/>
              <w:rPr>
                <w:lang w:eastAsia="de-DE"/>
              </w:rPr>
            </w:pPr>
            <w:r w:rsidRPr="006E0BF1">
              <w:rPr>
                <w:lang w:eastAsia="de-DE"/>
              </w:rPr>
              <w:t xml:space="preserve">Proactive &gt; Predictive </w:t>
            </w:r>
          </w:p>
        </w:tc>
      </w:tr>
    </w:tbl>
    <w:p w14:paraId="68710F4F" w14:textId="77777777" w:rsidR="00D93AC5" w:rsidRPr="006E0BF1" w:rsidRDefault="00D93AC5" w:rsidP="00533951">
      <w:pPr>
        <w:pStyle w:val="Heading2"/>
        <w:rPr>
          <w:lang w:eastAsia="en-US"/>
        </w:rPr>
      </w:pPr>
      <w:bookmarkStart w:id="223" w:name="_Toc350248933"/>
      <w:bookmarkStart w:id="224" w:name="_Toc350807907"/>
      <w:r w:rsidRPr="006E0BF1">
        <w:rPr>
          <w:lang w:eastAsia="en-US"/>
        </w:rPr>
        <w:t>Checklist for the Assessment of VTS</w:t>
      </w:r>
      <w:bookmarkEnd w:id="223"/>
      <w:bookmarkEnd w:id="224"/>
    </w:p>
    <w:p w14:paraId="54654255" w14:textId="77777777" w:rsidR="00D93AC5" w:rsidRPr="006E0BF1" w:rsidRDefault="00D93AC5" w:rsidP="006E0BF1">
      <w:pPr>
        <w:spacing w:after="120" w:line="276" w:lineRule="auto"/>
        <w:jc w:val="both"/>
        <w:rPr>
          <w:lang w:eastAsia="de-DE"/>
        </w:rPr>
      </w:pPr>
      <w:r w:rsidRPr="006E0BF1">
        <w:rPr>
          <w:lang w:eastAsia="de-DE"/>
        </w:rPr>
        <w:t xml:space="preserve">The Checklist </w:t>
      </w:r>
      <w:ins w:id="225" w:author="DFOuser" w:date="2013-03-12T07:29:00Z">
        <w:r>
          <w:rPr>
            <w:lang w:eastAsia="de-DE"/>
          </w:rPr>
          <w:t xml:space="preserve">(Annex A) </w:t>
        </w:r>
      </w:ins>
      <w:r w:rsidRPr="006E0BF1">
        <w:rPr>
          <w:lang w:eastAsia="de-DE"/>
        </w:rPr>
        <w:t xml:space="preserve">provides the tool to assess and monitor the delivery of VTS with regards to international obligations, </w:t>
      </w:r>
      <w:ins w:id="226" w:author="DFOuser" w:date="2013-03-12T07:30:00Z">
        <w:r w:rsidRPr="006E0BF1">
          <w:rPr>
            <w:lang w:eastAsia="de-DE"/>
          </w:rPr>
          <w:t xml:space="preserve">the </w:t>
        </w:r>
      </w:ins>
      <w:r w:rsidRPr="006E0BF1">
        <w:rPr>
          <w:lang w:eastAsia="de-DE"/>
        </w:rPr>
        <w:t>IALA recommendations</w:t>
      </w:r>
      <w:ins w:id="227" w:author="DFOuser" w:date="2013-03-12T07:31:00Z">
        <w:r>
          <w:rPr>
            <w:lang w:eastAsia="de-DE"/>
          </w:rPr>
          <w:t>,</w:t>
        </w:r>
      </w:ins>
      <w:del w:id="228" w:author="DFOuser" w:date="2013-03-12T07:31:00Z">
        <w:r w:rsidRPr="006E0BF1" w:rsidDel="003E79C6">
          <w:rPr>
            <w:lang w:eastAsia="de-DE"/>
          </w:rPr>
          <w:delText xml:space="preserve"> and </w:delText>
        </w:r>
      </w:del>
      <w:ins w:id="229" w:author="DFOuser" w:date="2013-03-12T07:31:00Z">
        <w:r>
          <w:rPr>
            <w:lang w:eastAsia="de-DE"/>
          </w:rPr>
          <w:t xml:space="preserve"> </w:t>
        </w:r>
      </w:ins>
      <w:r w:rsidRPr="006E0BF1">
        <w:rPr>
          <w:lang w:eastAsia="de-DE"/>
        </w:rPr>
        <w:t xml:space="preserve">guidelines </w:t>
      </w:r>
      <w:ins w:id="230" w:author="DFOuser" w:date="2013-03-12T07:31:00Z">
        <w:r>
          <w:rPr>
            <w:lang w:eastAsia="de-DE"/>
          </w:rPr>
          <w:t xml:space="preserve">and </w:t>
        </w:r>
        <w:r w:rsidRPr="006E0BF1">
          <w:rPr>
            <w:lang w:eastAsia="de-DE"/>
          </w:rPr>
          <w:t>VTS manual</w:t>
        </w:r>
        <w:r>
          <w:rPr>
            <w:lang w:eastAsia="de-DE"/>
          </w:rPr>
          <w:t>,</w:t>
        </w:r>
        <w:r w:rsidRPr="006E0BF1">
          <w:rPr>
            <w:lang w:eastAsia="de-DE"/>
          </w:rPr>
          <w:t xml:space="preserve"> </w:t>
        </w:r>
      </w:ins>
      <w:r w:rsidRPr="006E0BF1">
        <w:rPr>
          <w:lang w:eastAsia="de-DE"/>
        </w:rPr>
        <w:t>as well as</w:t>
      </w:r>
      <w:ins w:id="231" w:author="DFOuser" w:date="2013-03-12T07:31:00Z">
        <w:r>
          <w:rPr>
            <w:lang w:eastAsia="de-DE"/>
          </w:rPr>
          <w:t xml:space="preserve">, </w:t>
        </w:r>
      </w:ins>
      <w:del w:id="232" w:author="DFOuser" w:date="2013-03-12T07:31:00Z">
        <w:r w:rsidRPr="006E0BF1" w:rsidDel="003E79C6">
          <w:rPr>
            <w:lang w:eastAsia="de-DE"/>
          </w:rPr>
          <w:delText xml:space="preserve"> </w:delText>
        </w:r>
      </w:del>
      <w:r w:rsidRPr="006E0BF1">
        <w:rPr>
          <w:lang w:eastAsia="de-DE"/>
        </w:rPr>
        <w:t xml:space="preserve">recognised ‘international good </w:t>
      </w:r>
      <w:del w:id="233" w:author="DFOuser" w:date="2013-03-12T07:31:00Z">
        <w:r w:rsidRPr="006E0BF1" w:rsidDel="003E79C6">
          <w:rPr>
            <w:lang w:eastAsia="de-DE"/>
          </w:rPr>
          <w:delText xml:space="preserve">practice’ </w:delText>
        </w:r>
      </w:del>
      <w:r w:rsidRPr="006E0BF1">
        <w:rPr>
          <w:lang w:eastAsia="de-DE"/>
        </w:rPr>
        <w:t>practice’</w:t>
      </w:r>
      <w:del w:id="234" w:author="DFOuser" w:date="2013-03-12T07:31:00Z">
        <w:r w:rsidRPr="006E0BF1" w:rsidDel="003E79C6">
          <w:rPr>
            <w:lang w:eastAsia="de-DE"/>
          </w:rPr>
          <w:delText>and</w:delText>
        </w:r>
      </w:del>
      <w:del w:id="235" w:author="DFOuser" w:date="2013-03-12T07:30:00Z">
        <w:r w:rsidRPr="006E0BF1" w:rsidDel="003E79C6">
          <w:rPr>
            <w:lang w:eastAsia="de-DE"/>
          </w:rPr>
          <w:delText xml:space="preserve"> the IALA VTS manual</w:delText>
        </w:r>
      </w:del>
      <w:r w:rsidRPr="006E0BF1">
        <w:rPr>
          <w:lang w:eastAsia="de-DE"/>
        </w:rPr>
        <w:t>.</w:t>
      </w:r>
    </w:p>
    <w:p w14:paraId="4BAEA1A7" w14:textId="77777777" w:rsidR="00D93AC5" w:rsidRPr="006E0BF1" w:rsidRDefault="00D93AC5" w:rsidP="006E0BF1">
      <w:pPr>
        <w:spacing w:before="120" w:after="120" w:line="276" w:lineRule="auto"/>
        <w:jc w:val="both"/>
        <w:rPr>
          <w:lang w:eastAsia="de-DE"/>
        </w:rPr>
      </w:pPr>
      <w:r w:rsidRPr="006E0BF1">
        <w:rPr>
          <w:lang w:eastAsia="en-US"/>
        </w:rPr>
        <w:t xml:space="preserve">The QMS </w:t>
      </w:r>
      <w:ins w:id="236" w:author="DFOuser" w:date="2013-03-12T07:32:00Z">
        <w:r>
          <w:rPr>
            <w:lang w:eastAsia="en-US"/>
          </w:rPr>
          <w:t xml:space="preserve">that </w:t>
        </w:r>
      </w:ins>
      <w:r w:rsidRPr="006E0BF1">
        <w:rPr>
          <w:lang w:eastAsia="en-US"/>
        </w:rPr>
        <w:t xml:space="preserve">an individual VTS Authority / VTS Centre operates under may have a corporate focus and a scope that does not fully cover the specific delivery of VTS. </w:t>
      </w:r>
      <w:r w:rsidRPr="006E0BF1">
        <w:rPr>
          <w:lang w:eastAsia="de-DE"/>
        </w:rPr>
        <w:t xml:space="preserve">The Checklist </w:t>
      </w:r>
      <w:del w:id="237" w:author="DFOuser" w:date="2013-03-12T07:33:00Z">
        <w:r w:rsidRPr="006E0BF1" w:rsidDel="003E79C6">
          <w:rPr>
            <w:lang w:eastAsia="de-DE"/>
          </w:rPr>
          <w:delText xml:space="preserve">has been prepared to </w:delText>
        </w:r>
      </w:del>
      <w:r w:rsidRPr="006E0BF1">
        <w:rPr>
          <w:lang w:eastAsia="de-DE"/>
        </w:rPr>
        <w:t>provide</w:t>
      </w:r>
      <w:ins w:id="238" w:author="DFOuser" w:date="2013-03-12T07:33:00Z">
        <w:r>
          <w:rPr>
            <w:lang w:eastAsia="de-DE"/>
          </w:rPr>
          <w:t>s</w:t>
        </w:r>
      </w:ins>
      <w:r w:rsidRPr="006E0BF1">
        <w:rPr>
          <w:lang w:eastAsia="de-DE"/>
        </w:rPr>
        <w:t xml:space="preserve"> a robust, yet flexible, framework to ensure the VTS can be assessed and monitored in a way that </w:t>
      </w:r>
      <w:del w:id="239" w:author="DFOuser" w:date="2013-03-12T07:34:00Z">
        <w:r w:rsidRPr="006E0BF1" w:rsidDel="003E79C6">
          <w:rPr>
            <w:lang w:eastAsia="de-DE"/>
          </w:rPr>
          <w:delText xml:space="preserve">internationally </w:delText>
        </w:r>
      </w:del>
      <w:r w:rsidRPr="006E0BF1">
        <w:rPr>
          <w:lang w:eastAsia="de-DE"/>
        </w:rPr>
        <w:t>facilitates consistency in the delivery of</w:t>
      </w:r>
      <w:ins w:id="240" w:author="DFOuser" w:date="2013-03-12T07:35:00Z">
        <w:r>
          <w:rPr>
            <w:lang w:eastAsia="de-DE"/>
          </w:rPr>
          <w:t xml:space="preserve"> </w:t>
        </w:r>
      </w:ins>
      <w:del w:id="241" w:author="DFOuser" w:date="2013-03-12T07:35:00Z">
        <w:r w:rsidRPr="006E0BF1" w:rsidDel="003E79C6">
          <w:rPr>
            <w:lang w:eastAsia="de-DE"/>
          </w:rPr>
          <w:delText xml:space="preserve"> </w:delText>
        </w:r>
      </w:del>
      <w:r w:rsidRPr="006E0BF1">
        <w:rPr>
          <w:lang w:eastAsia="de-DE"/>
        </w:rPr>
        <w:t>VTS services</w:t>
      </w:r>
      <w:ins w:id="242" w:author="DFOuser" w:date="2013-03-12T07:35:00Z">
        <w:r>
          <w:rPr>
            <w:lang w:eastAsia="de-DE"/>
          </w:rPr>
          <w:t xml:space="preserve"> world wide</w:t>
        </w:r>
      </w:ins>
      <w:r w:rsidRPr="006E0BF1">
        <w:rPr>
          <w:lang w:eastAsia="de-DE"/>
        </w:rPr>
        <w:t>.</w:t>
      </w:r>
    </w:p>
    <w:p w14:paraId="057C574B" w14:textId="77777777" w:rsidR="00D93AC5" w:rsidRPr="006E0BF1" w:rsidRDefault="00D93AC5" w:rsidP="006E0BF1">
      <w:pPr>
        <w:spacing w:before="120" w:after="120" w:line="276" w:lineRule="auto"/>
        <w:jc w:val="both"/>
        <w:rPr>
          <w:lang w:eastAsia="de-DE"/>
        </w:rPr>
      </w:pPr>
      <w:r w:rsidRPr="006E0BF1">
        <w:rPr>
          <w:lang w:eastAsia="de-DE"/>
        </w:rPr>
        <w:t xml:space="preserve">It has also been developed to minimise any impact and possible increased workloads by avoiding </w:t>
      </w:r>
      <w:del w:id="243" w:author="DFOuser" w:date="2013-03-12T07:36:00Z">
        <w:r w:rsidRPr="006E0BF1" w:rsidDel="003E79C6">
          <w:rPr>
            <w:lang w:eastAsia="de-DE"/>
          </w:rPr>
          <w:delText xml:space="preserve">any possible </w:delText>
        </w:r>
      </w:del>
      <w:r w:rsidRPr="006E0BF1">
        <w:rPr>
          <w:lang w:eastAsia="de-DE"/>
        </w:rPr>
        <w:t xml:space="preserve">duplication with established quality management / safety management systems.  It aims to capitalise on these systems by providing a mechanism to </w:t>
      </w:r>
      <w:ins w:id="244" w:author="DFOuser" w:date="2013-03-12T07:37:00Z">
        <w:r>
          <w:rPr>
            <w:lang w:eastAsia="de-DE"/>
          </w:rPr>
          <w:t xml:space="preserve">map </w:t>
        </w:r>
      </w:ins>
      <w:del w:id="245" w:author="DFOuser" w:date="2013-03-12T07:37:00Z">
        <w:r w:rsidRPr="006E0BF1" w:rsidDel="003E79C6">
          <w:rPr>
            <w:lang w:eastAsia="de-DE"/>
          </w:rPr>
          <w:delText xml:space="preserve">use </w:delText>
        </w:r>
      </w:del>
      <w:r w:rsidRPr="006E0BF1">
        <w:rPr>
          <w:lang w:eastAsia="de-DE"/>
        </w:rPr>
        <w:t xml:space="preserve">the outcomes from </w:t>
      </w:r>
      <w:del w:id="246" w:author="DFOuser" w:date="2013-03-12T07:37:00Z">
        <w:r w:rsidRPr="006E0BF1" w:rsidDel="003E79C6">
          <w:rPr>
            <w:lang w:eastAsia="de-DE"/>
          </w:rPr>
          <w:delText xml:space="preserve">these systems </w:delText>
        </w:r>
      </w:del>
      <w:ins w:id="247" w:author="DFOuser" w:date="2013-03-12T07:37:00Z">
        <w:r>
          <w:rPr>
            <w:lang w:eastAsia="de-DE"/>
          </w:rPr>
          <w:t xml:space="preserve">them </w:t>
        </w:r>
      </w:ins>
      <w:del w:id="248" w:author="DFOuser" w:date="2013-03-12T07:37:00Z">
        <w:r w:rsidRPr="006E0BF1" w:rsidDel="003E79C6">
          <w:rPr>
            <w:lang w:eastAsia="de-DE"/>
          </w:rPr>
          <w:delText xml:space="preserve">and map these </w:delText>
        </w:r>
      </w:del>
      <w:r w:rsidRPr="006E0BF1">
        <w:rPr>
          <w:lang w:eastAsia="de-DE"/>
        </w:rPr>
        <w:t>to broader obligations for the delivery of VTS.</w:t>
      </w:r>
    </w:p>
    <w:p w14:paraId="0E2D80A3" w14:textId="77777777" w:rsidR="00D93AC5" w:rsidRPr="006E0BF1" w:rsidRDefault="00D93AC5" w:rsidP="006E0BF1">
      <w:pPr>
        <w:spacing w:before="120" w:after="120" w:line="276" w:lineRule="auto"/>
        <w:jc w:val="both"/>
        <w:rPr>
          <w:lang w:eastAsia="de-DE"/>
        </w:rPr>
      </w:pPr>
      <w:r w:rsidRPr="006E0BF1">
        <w:rPr>
          <w:lang w:eastAsia="de-DE"/>
        </w:rPr>
        <w:t>The Checklist is also intended to assist prospective entities seeking to be a VTS Authority in developing the design of their systems and in preparing for an assessment.</w:t>
      </w:r>
    </w:p>
    <w:p w14:paraId="02AC9D06" w14:textId="77777777" w:rsidR="00D93AC5" w:rsidRPr="006E0BF1" w:rsidRDefault="00D93AC5" w:rsidP="00533951">
      <w:pPr>
        <w:pStyle w:val="Heading1"/>
      </w:pPr>
      <w:bookmarkStart w:id="249" w:name="_Toc350248934"/>
      <w:bookmarkStart w:id="250" w:name="_Toc350807908"/>
      <w:r w:rsidRPr="006E0BF1">
        <w:t>Responsibilities</w:t>
      </w:r>
      <w:bookmarkEnd w:id="249"/>
      <w:bookmarkEnd w:id="250"/>
    </w:p>
    <w:p w14:paraId="33109E50" w14:textId="77777777" w:rsidR="00D93AC5" w:rsidRPr="006E0BF1" w:rsidRDefault="00D93AC5" w:rsidP="006E0BF1">
      <w:pPr>
        <w:spacing w:after="120" w:line="276" w:lineRule="auto"/>
        <w:jc w:val="both"/>
        <w:rPr>
          <w:lang w:eastAsia="de-DE"/>
        </w:rPr>
      </w:pPr>
      <w:r w:rsidRPr="006E0BF1">
        <w:rPr>
          <w:lang w:eastAsia="de-DE"/>
        </w:rPr>
        <w:t xml:space="preserve">The responsibilities of the Contracting Governments / competent authorities and VTS authorities in planning, establishing and operating a VTS are described in IMO Resolution A.857(20) Guidelines for Vessel Traffic Services.  Recognising that the relationship between the competent authority and the VTS authority may differ between countries the following guidance is provided for the respective responsibilities. </w:t>
      </w:r>
    </w:p>
    <w:p w14:paraId="1F962035" w14:textId="77777777" w:rsidR="00D93AC5" w:rsidRDefault="00D93AC5">
      <w:pPr>
        <w:rPr>
          <w:b/>
          <w:bCs/>
          <w:lang w:eastAsia="en-US"/>
        </w:rPr>
      </w:pPr>
      <w:bookmarkStart w:id="251" w:name="_Toc350248935"/>
      <w:bookmarkStart w:id="252" w:name="_Toc350807909"/>
    </w:p>
    <w:p w14:paraId="5D5E6420" w14:textId="77777777" w:rsidR="00D93AC5" w:rsidRPr="006E0BF1" w:rsidRDefault="00D93AC5" w:rsidP="00533951">
      <w:pPr>
        <w:pStyle w:val="Heading2"/>
        <w:rPr>
          <w:lang w:eastAsia="en-US"/>
        </w:rPr>
      </w:pPr>
      <w:r w:rsidRPr="006E0BF1">
        <w:rPr>
          <w:lang w:eastAsia="en-US"/>
        </w:rPr>
        <w:lastRenderedPageBreak/>
        <w:t>VTS Authority</w:t>
      </w:r>
      <w:bookmarkEnd w:id="251"/>
      <w:bookmarkEnd w:id="252"/>
    </w:p>
    <w:p w14:paraId="0933F56C" w14:textId="77777777" w:rsidR="00D93AC5" w:rsidRDefault="00D93AC5" w:rsidP="006E0BF1">
      <w:pPr>
        <w:spacing w:before="120" w:after="120" w:line="276" w:lineRule="auto"/>
        <w:jc w:val="both"/>
        <w:rPr>
          <w:ins w:id="253" w:author="DFOuser" w:date="2013-03-12T07:40:00Z"/>
          <w:lang w:eastAsia="de-DE"/>
        </w:rPr>
      </w:pPr>
      <w:r w:rsidRPr="006E0BF1">
        <w:rPr>
          <w:lang w:eastAsia="de-DE"/>
        </w:rPr>
        <w:t>As the authority with responsibility for the management, operation and co-ordination of the VTS, interaction with participating vessels and</w:t>
      </w:r>
      <w:r w:rsidRPr="006E0BF1">
        <w:rPr>
          <w:i/>
          <w:iCs/>
          <w:lang w:eastAsia="de-DE"/>
        </w:rPr>
        <w:t xml:space="preserve"> </w:t>
      </w:r>
      <w:r w:rsidR="006E04C2" w:rsidRPr="006E04C2">
        <w:rPr>
          <w:i/>
          <w:iCs/>
          <w:lang w:eastAsia="de-DE"/>
          <w:rPrChange w:id="254" w:author="DFOuser" w:date="2013-03-12T07:39:00Z">
            <w:rPr>
              <w:b/>
              <w:bCs/>
              <w:i/>
              <w:iCs/>
              <w:lang w:eastAsia="de-DE"/>
            </w:rPr>
          </w:rPrChange>
        </w:rPr>
        <w:t>the safe and effective provision of the</w:t>
      </w:r>
      <w:r w:rsidRPr="006E0BF1">
        <w:rPr>
          <w:b/>
          <w:bCs/>
          <w:i/>
          <w:iCs/>
          <w:lang w:eastAsia="de-DE"/>
        </w:rPr>
        <w:t xml:space="preserve"> </w:t>
      </w:r>
      <w:r w:rsidRPr="006E0BF1">
        <w:rPr>
          <w:lang w:eastAsia="de-DE"/>
        </w:rPr>
        <w:t>service the VTS Authority / Centre should</w:t>
      </w:r>
      <w:r w:rsidRPr="006E0BF1">
        <w:rPr>
          <w:b/>
          <w:bCs/>
          <w:i/>
          <w:iCs/>
          <w:lang w:eastAsia="de-DE"/>
        </w:rPr>
        <w:t xml:space="preserve"> </w:t>
      </w:r>
      <w:r w:rsidRPr="006E0BF1">
        <w:rPr>
          <w:lang w:eastAsia="de-DE"/>
        </w:rPr>
        <w:t xml:space="preserve">be operated under a </w:t>
      </w:r>
      <w:del w:id="255" w:author="DFOuser" w:date="2013-03-12T07:39:00Z">
        <w:r w:rsidRPr="006E0BF1" w:rsidDel="00A24088">
          <w:rPr>
            <w:lang w:eastAsia="de-DE"/>
          </w:rPr>
          <w:delText>Quality Management System</w:delText>
        </w:r>
      </w:del>
      <w:ins w:id="256" w:author="DFOuser" w:date="2013-03-12T07:39:00Z">
        <w:r>
          <w:rPr>
            <w:lang w:eastAsia="de-DE"/>
          </w:rPr>
          <w:t>QMS</w:t>
        </w:r>
      </w:ins>
      <w:r w:rsidRPr="006E0BF1">
        <w:rPr>
          <w:lang w:eastAsia="de-DE"/>
        </w:rPr>
        <w:t xml:space="preserve"> and ensure the on-going integrity of the QMS through periodic review / audit as described in the VTS Manual and IALA Recommendation O-132 </w:t>
      </w:r>
      <w:ins w:id="257" w:author="DFOuser" w:date="2013-03-12T07:39:00Z">
        <w:r>
          <w:rPr>
            <w:lang w:eastAsia="de-DE"/>
          </w:rPr>
          <w:t xml:space="preserve">On </w:t>
        </w:r>
      </w:ins>
      <w:del w:id="258" w:author="DFOuser" w:date="2013-03-12T07:39:00Z">
        <w:r w:rsidRPr="006E0BF1" w:rsidDel="00A24088">
          <w:rPr>
            <w:lang w:eastAsia="de-DE"/>
          </w:rPr>
          <w:delText>- ‘</w:delText>
        </w:r>
      </w:del>
      <w:r w:rsidRPr="006E0BF1">
        <w:rPr>
          <w:lang w:eastAsia="de-DE"/>
        </w:rPr>
        <w:t>Quality Management for Aids to Navigation Authorities</w:t>
      </w:r>
      <w:del w:id="259" w:author="DFOuser" w:date="2013-03-12T07:39:00Z">
        <w:r w:rsidRPr="006E0BF1" w:rsidDel="00A24088">
          <w:rPr>
            <w:lang w:eastAsia="de-DE"/>
          </w:rPr>
          <w:delText>’</w:delText>
        </w:r>
      </w:del>
      <w:r w:rsidRPr="006E0BF1">
        <w:rPr>
          <w:lang w:eastAsia="de-DE"/>
        </w:rPr>
        <w:t>.</w:t>
      </w:r>
    </w:p>
    <w:p w14:paraId="295AE2E3" w14:textId="77777777" w:rsidR="00D93AC5" w:rsidRPr="006E0BF1" w:rsidRDefault="00D93AC5" w:rsidP="006E0BF1">
      <w:pPr>
        <w:numPr>
          <w:ins w:id="260" w:author="DFOuser" w:date="2013-03-12T07:40:00Z"/>
        </w:numPr>
        <w:spacing w:before="120" w:after="120" w:line="276" w:lineRule="auto"/>
        <w:jc w:val="both"/>
        <w:rPr>
          <w:lang w:eastAsia="de-DE"/>
        </w:rPr>
      </w:pPr>
    </w:p>
    <w:p w14:paraId="1EBEF037" w14:textId="77777777" w:rsidR="00D93AC5" w:rsidRPr="006E0BF1" w:rsidRDefault="00D93AC5" w:rsidP="00533951">
      <w:pPr>
        <w:pStyle w:val="Heading2"/>
        <w:rPr>
          <w:lang w:eastAsia="en-US"/>
        </w:rPr>
      </w:pPr>
      <w:bookmarkStart w:id="261" w:name="_Toc350248936"/>
      <w:bookmarkStart w:id="262" w:name="_Toc350807910"/>
      <w:r w:rsidRPr="006E0BF1">
        <w:rPr>
          <w:lang w:eastAsia="en-US"/>
        </w:rPr>
        <w:t>Contracting Government / Competent Authority</w:t>
      </w:r>
      <w:bookmarkEnd w:id="261"/>
      <w:bookmarkEnd w:id="262"/>
    </w:p>
    <w:p w14:paraId="1E1227FA" w14:textId="77777777" w:rsidR="00D93AC5" w:rsidRPr="006E0BF1" w:rsidRDefault="00D93AC5" w:rsidP="006E0BF1">
      <w:pPr>
        <w:spacing w:after="120" w:line="276" w:lineRule="auto"/>
        <w:jc w:val="both"/>
        <w:rPr>
          <w:lang w:eastAsia="de-DE"/>
        </w:rPr>
      </w:pPr>
      <w:r w:rsidRPr="006E0BF1">
        <w:rPr>
          <w:lang w:eastAsia="de-DE"/>
        </w:rPr>
        <w:t>In planning and establishing a VTS</w:t>
      </w:r>
      <w:ins w:id="263" w:author="DFOuser" w:date="2013-03-12T07:40:00Z">
        <w:r>
          <w:rPr>
            <w:lang w:eastAsia="de-DE"/>
          </w:rPr>
          <w:t>,</w:t>
        </w:r>
      </w:ins>
      <w:r w:rsidRPr="006E0BF1">
        <w:rPr>
          <w:lang w:eastAsia="de-DE"/>
        </w:rPr>
        <w:t xml:space="preserve"> IMO Resolution A.857(20) states that, the Contracting Government or Governments or the competent authority should ensure that:</w:t>
      </w:r>
    </w:p>
    <w:p w14:paraId="39946BED" w14:textId="77777777" w:rsidR="00D93AC5" w:rsidRPr="006E0BF1" w:rsidRDefault="00D93AC5" w:rsidP="006E0BF1">
      <w:pPr>
        <w:numPr>
          <w:ilvl w:val="0"/>
          <w:numId w:val="21"/>
        </w:numPr>
        <w:spacing w:before="120" w:after="120" w:line="276" w:lineRule="auto"/>
        <w:contextualSpacing/>
        <w:jc w:val="both"/>
        <w:rPr>
          <w:lang w:eastAsia="de-DE"/>
        </w:rPr>
      </w:pPr>
      <w:r w:rsidRPr="006E0BF1">
        <w:rPr>
          <w:lang w:eastAsia="de-DE"/>
        </w:rPr>
        <w:t>a legal basis for the operation of a VTS is provided for and that the VTS is operated in accordance with national and international law, and</w:t>
      </w:r>
    </w:p>
    <w:p w14:paraId="0DFD2F3A" w14:textId="77777777" w:rsidR="00D93AC5" w:rsidRPr="00D93AC5" w:rsidRDefault="00D93AC5" w:rsidP="006E0BF1">
      <w:pPr>
        <w:numPr>
          <w:ilvl w:val="0"/>
          <w:numId w:val="21"/>
        </w:numPr>
        <w:spacing w:before="120" w:after="120" w:line="276" w:lineRule="auto"/>
        <w:contextualSpacing/>
        <w:jc w:val="both"/>
        <w:rPr>
          <w:lang w:eastAsia="de-DE"/>
          <w:rPrChange w:id="264" w:author="Unknown">
            <w:rPr>
              <w:i/>
              <w:iCs/>
              <w:lang w:eastAsia="de-DE"/>
            </w:rPr>
          </w:rPrChange>
        </w:rPr>
      </w:pPr>
      <w:r w:rsidRPr="006E0BF1">
        <w:rPr>
          <w:lang w:eastAsia="de-DE"/>
        </w:rPr>
        <w:t>a “</w:t>
      </w:r>
      <w:r w:rsidRPr="006E0BF1">
        <w:rPr>
          <w:i/>
          <w:iCs/>
          <w:lang w:eastAsia="de-DE"/>
        </w:rPr>
        <w:t xml:space="preserve">VTS authority </w:t>
      </w:r>
      <w:r w:rsidR="006E04C2" w:rsidRPr="006E04C2">
        <w:rPr>
          <w:i/>
          <w:iCs/>
          <w:lang w:eastAsia="de-DE"/>
          <w:rPrChange w:id="265" w:author="DFOuser" w:date="2013-03-12T07:41:00Z">
            <w:rPr>
              <w:b/>
              <w:bCs/>
              <w:i/>
              <w:iCs/>
              <w:lang w:eastAsia="de-DE"/>
            </w:rPr>
          </w:rPrChange>
        </w:rPr>
        <w:t>is appointed and legally empowered</w:t>
      </w:r>
      <w:r w:rsidRPr="006E0BF1">
        <w:rPr>
          <w:i/>
          <w:iCs/>
          <w:lang w:eastAsia="de-DE"/>
        </w:rPr>
        <w:t>”</w:t>
      </w:r>
    </w:p>
    <w:p w14:paraId="45098C87" w14:textId="77777777" w:rsidR="006E04C2" w:rsidRDefault="006E04C2">
      <w:pPr>
        <w:numPr>
          <w:ins w:id="266" w:author="DFOuser" w:date="2013-03-12T07:40:00Z"/>
        </w:numPr>
        <w:spacing w:before="120" w:after="120" w:line="276" w:lineRule="auto"/>
        <w:ind w:left="423"/>
        <w:contextualSpacing/>
        <w:jc w:val="both"/>
        <w:rPr>
          <w:ins w:id="267" w:author="DFOuser" w:date="2013-03-12T07:40:00Z"/>
          <w:lang w:eastAsia="de-DE"/>
        </w:rPr>
        <w:pPrChange w:id="268" w:author="DFOuser" w:date="2013-03-12T07:41:00Z">
          <w:pPr>
            <w:spacing w:before="120" w:after="120" w:line="276" w:lineRule="auto"/>
            <w:contextualSpacing/>
            <w:jc w:val="both"/>
          </w:pPr>
        </w:pPrChange>
      </w:pPr>
    </w:p>
    <w:p w14:paraId="1A60E353" w14:textId="77777777" w:rsidR="00D93AC5" w:rsidRPr="006E0BF1" w:rsidRDefault="00D93AC5" w:rsidP="006E0BF1">
      <w:pPr>
        <w:spacing w:after="200" w:line="276" w:lineRule="auto"/>
        <w:rPr>
          <w:lang w:eastAsia="en-US"/>
        </w:rPr>
      </w:pPr>
      <w:r w:rsidRPr="006E0BF1">
        <w:rPr>
          <w:lang w:eastAsia="en-US"/>
        </w:rPr>
        <w:t xml:space="preserve">The Contracting Government / </w:t>
      </w:r>
      <w:del w:id="269" w:author="DFOuser" w:date="2013-03-12T07:43:00Z">
        <w:r w:rsidRPr="006E0BF1" w:rsidDel="00A24088">
          <w:rPr>
            <w:lang w:eastAsia="en-US"/>
          </w:rPr>
          <w:delText xml:space="preserve">Competent </w:delText>
        </w:r>
      </w:del>
      <w:ins w:id="270" w:author="DFOuser" w:date="2013-03-12T07:43:00Z">
        <w:r>
          <w:rPr>
            <w:lang w:eastAsia="en-US"/>
          </w:rPr>
          <w:t>c</w:t>
        </w:r>
        <w:r w:rsidRPr="006E0BF1">
          <w:rPr>
            <w:lang w:eastAsia="en-US"/>
          </w:rPr>
          <w:t xml:space="preserve">ompetent </w:t>
        </w:r>
      </w:ins>
      <w:del w:id="271" w:author="DFOuser" w:date="2013-03-12T07:43:00Z">
        <w:r w:rsidRPr="006E0BF1" w:rsidDel="00A24088">
          <w:rPr>
            <w:lang w:eastAsia="en-US"/>
          </w:rPr>
          <w:delText xml:space="preserve">Authority </w:delText>
        </w:r>
      </w:del>
      <w:ins w:id="272" w:author="DFOuser" w:date="2013-03-12T07:43:00Z">
        <w:r>
          <w:rPr>
            <w:lang w:eastAsia="en-US"/>
          </w:rPr>
          <w:t>a</w:t>
        </w:r>
        <w:r w:rsidRPr="006E0BF1">
          <w:rPr>
            <w:lang w:eastAsia="en-US"/>
          </w:rPr>
          <w:t xml:space="preserve">uthority </w:t>
        </w:r>
      </w:ins>
      <w:r w:rsidRPr="006E0BF1">
        <w:rPr>
          <w:lang w:eastAsia="en-US"/>
        </w:rPr>
        <w:t>should adopt the Checklist as a mechanism to ensure their obligations for the operation and delivery of VTS is consistent with IMO Resolutions.</w:t>
      </w:r>
    </w:p>
    <w:p w14:paraId="11FD972F" w14:textId="77777777" w:rsidR="00D93AC5" w:rsidRPr="006E0BF1" w:rsidRDefault="00D93AC5" w:rsidP="006E0BF1">
      <w:pPr>
        <w:spacing w:after="200" w:line="276" w:lineRule="auto"/>
        <w:rPr>
          <w:lang w:eastAsia="de-DE"/>
        </w:rPr>
      </w:pPr>
      <w:r w:rsidRPr="006E0BF1">
        <w:rPr>
          <w:lang w:eastAsia="en-US"/>
        </w:rPr>
        <w:t xml:space="preserve">Further, they should </w:t>
      </w:r>
      <w:r w:rsidRPr="006E0BF1">
        <w:rPr>
          <w:lang w:eastAsia="de-DE"/>
        </w:rPr>
        <w:t>ensure the on-going effectiveness of the VTS and consistency with international guidelines through periodic assessment, either via:</w:t>
      </w:r>
    </w:p>
    <w:p w14:paraId="489DAA1C" w14:textId="77777777" w:rsidR="006E04C2" w:rsidRDefault="00D93AC5">
      <w:pPr>
        <w:numPr>
          <w:ilvl w:val="0"/>
          <w:numId w:val="20"/>
        </w:numPr>
        <w:spacing w:before="120" w:after="120" w:line="276" w:lineRule="auto"/>
        <w:ind w:left="714" w:hanging="357"/>
        <w:jc w:val="both"/>
        <w:rPr>
          <w:lang w:eastAsia="de-DE"/>
        </w:rPr>
        <w:pPrChange w:id="273" w:author="Jacky" w:date="2013-03-13T22:41:00Z">
          <w:pPr>
            <w:numPr>
              <w:numId w:val="38"/>
            </w:numPr>
            <w:tabs>
              <w:tab w:val="num" w:pos="360"/>
            </w:tabs>
            <w:spacing w:before="120" w:after="120" w:line="276" w:lineRule="auto"/>
            <w:ind w:left="714" w:hanging="357"/>
            <w:jc w:val="both"/>
          </w:pPr>
        </w:pPrChange>
      </w:pPr>
      <w:r w:rsidRPr="006E0BF1">
        <w:rPr>
          <w:lang w:eastAsia="de-DE"/>
        </w:rPr>
        <w:t xml:space="preserve">assessment by the </w:t>
      </w:r>
      <w:del w:id="274" w:author="DFOuser" w:date="2013-03-12T07:43:00Z">
        <w:r w:rsidRPr="006E0BF1" w:rsidDel="00A24088">
          <w:rPr>
            <w:lang w:eastAsia="de-DE"/>
          </w:rPr>
          <w:delText xml:space="preserve">Competent </w:delText>
        </w:r>
      </w:del>
      <w:ins w:id="275" w:author="DFOuser" w:date="2013-03-12T07:43:00Z">
        <w:r>
          <w:rPr>
            <w:lang w:eastAsia="de-DE"/>
          </w:rPr>
          <w:t>c</w:t>
        </w:r>
        <w:r w:rsidRPr="006E0BF1">
          <w:rPr>
            <w:lang w:eastAsia="de-DE"/>
          </w:rPr>
          <w:t xml:space="preserve">ompetent </w:t>
        </w:r>
      </w:ins>
      <w:del w:id="276" w:author="DFOuser" w:date="2013-03-12T07:43:00Z">
        <w:r w:rsidRPr="006E0BF1" w:rsidDel="00A24088">
          <w:rPr>
            <w:lang w:eastAsia="de-DE"/>
          </w:rPr>
          <w:delText>Authority</w:delText>
        </w:r>
      </w:del>
      <w:ins w:id="277" w:author="DFOuser" w:date="2013-03-12T07:43:00Z">
        <w:r>
          <w:rPr>
            <w:lang w:eastAsia="de-DE"/>
          </w:rPr>
          <w:t>a</w:t>
        </w:r>
        <w:r w:rsidRPr="006E0BF1">
          <w:rPr>
            <w:lang w:eastAsia="de-DE"/>
          </w:rPr>
          <w:t>uthority</w:t>
        </w:r>
      </w:ins>
      <w:r w:rsidRPr="006E0BF1">
        <w:rPr>
          <w:lang w:eastAsia="de-DE"/>
        </w:rPr>
        <w:t>, or</w:t>
      </w:r>
    </w:p>
    <w:p w14:paraId="6393CB50" w14:textId="77777777" w:rsidR="006E04C2" w:rsidRDefault="00D93AC5">
      <w:pPr>
        <w:numPr>
          <w:ilvl w:val="0"/>
          <w:numId w:val="20"/>
        </w:numPr>
        <w:spacing w:before="120" w:after="120" w:line="276" w:lineRule="auto"/>
        <w:ind w:left="714" w:hanging="357"/>
        <w:jc w:val="both"/>
        <w:rPr>
          <w:lang w:eastAsia="en-US"/>
        </w:rPr>
        <w:pPrChange w:id="278" w:author="Jacky" w:date="2013-03-13T22:41:00Z">
          <w:pPr>
            <w:numPr>
              <w:numId w:val="38"/>
            </w:numPr>
            <w:tabs>
              <w:tab w:val="num" w:pos="360"/>
            </w:tabs>
            <w:spacing w:before="120" w:after="120" w:line="276" w:lineRule="auto"/>
            <w:ind w:left="714" w:hanging="357"/>
            <w:jc w:val="both"/>
          </w:pPr>
        </w:pPrChange>
      </w:pPr>
      <w:r w:rsidRPr="006E0BF1">
        <w:rPr>
          <w:lang w:eastAsia="de-DE"/>
        </w:rPr>
        <w:t>assessment by an accredited third party.</w:t>
      </w:r>
    </w:p>
    <w:p w14:paraId="37EB9F6B" w14:textId="77777777" w:rsidR="00D93AC5" w:rsidRPr="006E0BF1" w:rsidRDefault="00D93AC5" w:rsidP="006E0BF1">
      <w:pPr>
        <w:spacing w:after="120" w:line="276" w:lineRule="auto"/>
        <w:jc w:val="both"/>
        <w:rPr>
          <w:lang w:eastAsia="de-DE"/>
        </w:rPr>
      </w:pPr>
      <w:r w:rsidRPr="006E0BF1">
        <w:rPr>
          <w:lang w:eastAsia="de-DE"/>
        </w:rPr>
        <w:t>Finally, the assessment should be undertaken under a QMS umbrella.</w:t>
      </w:r>
    </w:p>
    <w:p w14:paraId="654FA02A" w14:textId="77777777" w:rsidR="00D93AC5" w:rsidRPr="006E0BF1" w:rsidRDefault="00D93AC5" w:rsidP="00533951">
      <w:pPr>
        <w:pStyle w:val="Heading1"/>
      </w:pPr>
      <w:bookmarkStart w:id="279" w:name="_Toc350248937"/>
      <w:bookmarkStart w:id="280" w:name="_Toc350807911"/>
      <w:r w:rsidRPr="006E0BF1">
        <w:t>Measuring Performance</w:t>
      </w:r>
      <w:bookmarkEnd w:id="279"/>
      <w:bookmarkEnd w:id="280"/>
    </w:p>
    <w:p w14:paraId="3AC0525C" w14:textId="77777777" w:rsidR="00D93AC5" w:rsidRPr="006E0BF1" w:rsidRDefault="00D93AC5" w:rsidP="006E0BF1">
      <w:pPr>
        <w:spacing w:after="120" w:line="276" w:lineRule="auto"/>
        <w:jc w:val="both"/>
        <w:rPr>
          <w:lang w:eastAsia="de-DE"/>
        </w:rPr>
      </w:pPr>
      <w:r w:rsidRPr="006E0BF1">
        <w:rPr>
          <w:lang w:eastAsia="de-DE"/>
        </w:rPr>
        <w:t>Performance monitoring regimes provide a mechanism to ensure the objectives established by a VTS</w:t>
      </w:r>
      <w:ins w:id="281" w:author="DFOuser" w:date="2013-03-12T07:46:00Z">
        <w:r>
          <w:rPr>
            <w:lang w:eastAsia="de-DE"/>
          </w:rPr>
          <w:t>,</w:t>
        </w:r>
      </w:ins>
      <w:r w:rsidRPr="006E0BF1">
        <w:rPr>
          <w:lang w:eastAsia="de-DE"/>
        </w:rPr>
        <w:t xml:space="preserve"> with the ultimate aim of alleviating defined problems</w:t>
      </w:r>
      <w:ins w:id="282" w:author="DFOuser" w:date="2013-03-12T07:46:00Z">
        <w:r>
          <w:rPr>
            <w:lang w:eastAsia="de-DE"/>
          </w:rPr>
          <w:t>,</w:t>
        </w:r>
      </w:ins>
      <w:r w:rsidRPr="006E0BF1">
        <w:rPr>
          <w:lang w:eastAsia="de-DE"/>
        </w:rPr>
        <w:t xml:space="preserve"> are met and services are delivered in the best possible manner.  They also provide a mechanism to:</w:t>
      </w:r>
    </w:p>
    <w:p w14:paraId="7F246ADC" w14:textId="77777777" w:rsidR="00D93AC5" w:rsidRPr="006E0BF1" w:rsidRDefault="00D93AC5" w:rsidP="006E0BF1">
      <w:pPr>
        <w:numPr>
          <w:ilvl w:val="0"/>
          <w:numId w:val="17"/>
        </w:numPr>
        <w:spacing w:after="120" w:line="276" w:lineRule="auto"/>
        <w:jc w:val="both"/>
        <w:rPr>
          <w:lang w:eastAsia="de-DE"/>
        </w:rPr>
      </w:pPr>
      <w:r w:rsidRPr="006E0BF1">
        <w:rPr>
          <w:lang w:eastAsia="de-DE"/>
        </w:rPr>
        <w:t>progressively improve the delivery of service by measuring key indicators, which reflect the performance of VTS</w:t>
      </w:r>
      <w:ins w:id="283" w:author="DFOuser" w:date="2013-03-12T07:47:00Z">
        <w:r>
          <w:rPr>
            <w:lang w:eastAsia="de-DE"/>
          </w:rPr>
          <w:t xml:space="preserve">, </w:t>
        </w:r>
      </w:ins>
      <w:del w:id="284" w:author="DFOuser" w:date="2013-03-12T07:47:00Z">
        <w:r w:rsidRPr="006E0BF1" w:rsidDel="00A24088">
          <w:rPr>
            <w:lang w:eastAsia="de-DE"/>
          </w:rPr>
          <w:delText xml:space="preserve"> and </w:delText>
        </w:r>
      </w:del>
      <w:r w:rsidRPr="006E0BF1">
        <w:rPr>
          <w:lang w:eastAsia="de-DE"/>
        </w:rPr>
        <w:t xml:space="preserve">to ensure appropriate measures can be adopted and introduced </w:t>
      </w:r>
      <w:del w:id="285" w:author="DFOuser" w:date="2013-03-12T07:48:00Z">
        <w:r w:rsidRPr="006E0BF1" w:rsidDel="00A24088">
          <w:rPr>
            <w:lang w:eastAsia="de-DE"/>
          </w:rPr>
          <w:delText xml:space="preserve">which further navigational safety.  </w:delText>
        </w:r>
      </w:del>
    </w:p>
    <w:p w14:paraId="33247927" w14:textId="77777777" w:rsidR="00D93AC5" w:rsidRPr="006E0BF1" w:rsidRDefault="00D93AC5" w:rsidP="006E0BF1">
      <w:pPr>
        <w:numPr>
          <w:ilvl w:val="0"/>
          <w:numId w:val="17"/>
        </w:numPr>
        <w:spacing w:after="120" w:line="276" w:lineRule="auto"/>
        <w:jc w:val="both"/>
        <w:rPr>
          <w:lang w:eastAsia="de-DE"/>
        </w:rPr>
      </w:pPr>
      <w:r w:rsidRPr="006E0BF1">
        <w:rPr>
          <w:lang w:eastAsia="de-DE"/>
        </w:rPr>
        <w:t>identify, monitor and keep pace with managing change and facilitate planning, prioritising and defining areas of emphasis.</w:t>
      </w:r>
    </w:p>
    <w:p w14:paraId="19489121" w14:textId="77777777" w:rsidR="00D93AC5" w:rsidRPr="006E0BF1" w:rsidRDefault="00D93AC5" w:rsidP="006E0BF1">
      <w:pPr>
        <w:spacing w:after="120" w:line="276" w:lineRule="auto"/>
        <w:jc w:val="both"/>
        <w:rPr>
          <w:lang w:eastAsia="de-DE"/>
        </w:rPr>
      </w:pPr>
      <w:r w:rsidRPr="006E0BF1">
        <w:rPr>
          <w:lang w:eastAsia="de-DE"/>
        </w:rPr>
        <w:t>VTS Authorities / Centres should adopt a performance monitoring regimes applicable to the type of VTS and its objectives as a means to continually monitor its performance in meetings its objectives.  Some examples are provided below:</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77"/>
        <w:gridCol w:w="5918"/>
      </w:tblGrid>
      <w:tr w:rsidR="00D93AC5" w:rsidRPr="006E0BF1" w14:paraId="12AC936F" w14:textId="77777777">
        <w:tc>
          <w:tcPr>
            <w:tcW w:w="2977" w:type="dxa"/>
          </w:tcPr>
          <w:p w14:paraId="0FF46F2A" w14:textId="77777777" w:rsidR="00D93AC5" w:rsidRPr="00080673" w:rsidRDefault="00D93AC5" w:rsidP="00080673">
            <w:pPr>
              <w:spacing w:after="120" w:line="276" w:lineRule="auto"/>
              <w:jc w:val="center"/>
              <w:rPr>
                <w:rFonts w:ascii="Times New Roman" w:hAnsi="Times New Roman" w:cs="Times New Roman"/>
                <w:b/>
                <w:bCs/>
                <w:sz w:val="20"/>
                <w:szCs w:val="20"/>
                <w:lang w:eastAsia="de-DE"/>
              </w:rPr>
            </w:pPr>
            <w:r w:rsidRPr="00080673">
              <w:rPr>
                <w:rFonts w:ascii="Times New Roman" w:hAnsi="Times New Roman" w:cs="Times New Roman"/>
                <w:b/>
                <w:bCs/>
                <w:sz w:val="20"/>
                <w:szCs w:val="20"/>
                <w:lang w:eastAsia="de-DE"/>
              </w:rPr>
              <w:t>Objective</w:t>
            </w:r>
          </w:p>
        </w:tc>
        <w:tc>
          <w:tcPr>
            <w:tcW w:w="5918" w:type="dxa"/>
          </w:tcPr>
          <w:p w14:paraId="2F595F5F" w14:textId="77777777" w:rsidR="00D93AC5" w:rsidRPr="00080673" w:rsidRDefault="00D93AC5" w:rsidP="00080673">
            <w:pPr>
              <w:spacing w:after="120" w:line="276" w:lineRule="auto"/>
              <w:jc w:val="center"/>
              <w:rPr>
                <w:rFonts w:ascii="Times New Roman" w:hAnsi="Times New Roman" w:cs="Times New Roman"/>
                <w:b/>
                <w:bCs/>
                <w:sz w:val="20"/>
                <w:szCs w:val="20"/>
                <w:lang w:eastAsia="de-DE"/>
              </w:rPr>
            </w:pPr>
            <w:r w:rsidRPr="00080673">
              <w:rPr>
                <w:rFonts w:ascii="Times New Roman" w:hAnsi="Times New Roman" w:cs="Times New Roman"/>
                <w:b/>
                <w:bCs/>
                <w:sz w:val="20"/>
                <w:szCs w:val="20"/>
                <w:lang w:eastAsia="de-DE"/>
              </w:rPr>
              <w:t>Performance Indicator</w:t>
            </w:r>
          </w:p>
        </w:tc>
      </w:tr>
      <w:tr w:rsidR="00D93AC5" w:rsidRPr="006E0BF1" w14:paraId="5D5A59EC" w14:textId="77777777">
        <w:tc>
          <w:tcPr>
            <w:tcW w:w="2977" w:type="dxa"/>
          </w:tcPr>
          <w:p w14:paraId="01A0CD97" w14:textId="77777777" w:rsidR="00D93AC5" w:rsidRPr="00080673" w:rsidRDefault="00D93AC5" w:rsidP="00080673">
            <w:pPr>
              <w:spacing w:after="120" w:line="276" w:lineRule="auto"/>
              <w:jc w:val="both"/>
              <w:rPr>
                <w:rFonts w:ascii="Times New Roman" w:hAnsi="Times New Roman" w:cs="Times New Roman"/>
                <w:sz w:val="20"/>
                <w:szCs w:val="20"/>
                <w:lang w:eastAsia="de-DE"/>
              </w:rPr>
            </w:pPr>
            <w:r w:rsidRPr="00080673">
              <w:rPr>
                <w:rFonts w:ascii="Times New Roman" w:hAnsi="Times New Roman" w:cs="Times New Roman"/>
                <w:sz w:val="20"/>
                <w:szCs w:val="20"/>
                <w:lang w:eastAsia="de-DE"/>
              </w:rPr>
              <w:t>Minimise the risk of a maritime accident and consequential ship sourced pollution and damage to the marine environment</w:t>
            </w:r>
          </w:p>
        </w:tc>
        <w:tc>
          <w:tcPr>
            <w:tcW w:w="5918" w:type="dxa"/>
          </w:tcPr>
          <w:p w14:paraId="10FBB92E" w14:textId="77777777" w:rsidR="006E04C2" w:rsidRDefault="00D93AC5">
            <w:pPr>
              <w:numPr>
                <w:ilvl w:val="0"/>
                <w:numId w:val="23"/>
                <w:numberingChange w:id="286" w:author="DFOuser" w:date="2013-03-12T06:53:00Z" w:original=""/>
              </w:numPr>
              <w:spacing w:after="120" w:line="276" w:lineRule="auto"/>
              <w:ind w:left="849" w:hanging="357"/>
              <w:jc w:val="both"/>
              <w:rPr>
                <w:del w:id="287" w:author="DFOuser" w:date="2013-03-12T09:13:00Z"/>
                <w:rFonts w:ascii="Times New Roman" w:hAnsi="Times New Roman" w:cs="Times New Roman"/>
                <w:sz w:val="20"/>
                <w:szCs w:val="20"/>
                <w:lang w:val="en-AU" w:eastAsia="de-DE"/>
              </w:rPr>
              <w:pPrChange w:id="288" w:author="Jacky" w:date="2013-03-13T22:41:00Z">
                <w:pPr>
                  <w:numPr>
                    <w:numId w:val="45"/>
                  </w:numPr>
                  <w:tabs>
                    <w:tab w:val="num" w:pos="1440"/>
                  </w:tabs>
                  <w:spacing w:after="120" w:line="276" w:lineRule="auto"/>
                  <w:ind w:left="1440" w:hanging="360"/>
                  <w:jc w:val="both"/>
                </w:pPr>
              </w:pPrChange>
            </w:pPr>
            <w:del w:id="289" w:author="DFOuser" w:date="2013-03-12T09:13:00Z">
              <w:r w:rsidRPr="00080673" w:rsidDel="00BA420F">
                <w:rPr>
                  <w:rFonts w:ascii="Times New Roman" w:hAnsi="Times New Roman" w:cs="Times New Roman"/>
                  <w:sz w:val="20"/>
                  <w:szCs w:val="20"/>
                  <w:lang w:val="en-AU" w:eastAsia="de-DE"/>
                </w:rPr>
                <w:delText>Incidents / Events per 10,000 transits, such as:</w:delText>
              </w:r>
            </w:del>
          </w:p>
          <w:p w14:paraId="23FBCA58" w14:textId="77777777" w:rsidR="006E04C2" w:rsidRDefault="00D93AC5">
            <w:pPr>
              <w:numPr>
                <w:ilvl w:val="0"/>
                <w:numId w:val="23"/>
              </w:numPr>
              <w:spacing w:after="200" w:line="276" w:lineRule="auto"/>
              <w:ind w:left="849" w:hanging="357"/>
              <w:jc w:val="both"/>
              <w:rPr>
                <w:del w:id="290" w:author="DFOuser" w:date="2013-03-12T09:13:00Z"/>
                <w:rFonts w:ascii="Times New Roman" w:hAnsi="Times New Roman" w:cs="Times New Roman"/>
                <w:sz w:val="20"/>
                <w:szCs w:val="20"/>
                <w:lang w:val="en-AU" w:eastAsia="de-DE"/>
              </w:rPr>
              <w:pPrChange w:id="291" w:author="Jacky" w:date="2013-03-13T22:41:00Z">
                <w:pPr>
                  <w:numPr>
                    <w:ilvl w:val="1"/>
                    <w:numId w:val="45"/>
                  </w:numPr>
                  <w:tabs>
                    <w:tab w:val="num" w:pos="2160"/>
                  </w:tabs>
                  <w:spacing w:after="200" w:line="276" w:lineRule="auto"/>
                  <w:ind w:left="1134" w:hanging="357"/>
                  <w:jc w:val="both"/>
                </w:pPr>
              </w:pPrChange>
            </w:pPr>
            <w:del w:id="292" w:author="DFOuser" w:date="2013-03-12T09:13:00Z">
              <w:r w:rsidRPr="00080673" w:rsidDel="00BA420F">
                <w:rPr>
                  <w:rFonts w:ascii="Times New Roman" w:hAnsi="Times New Roman" w:cs="Times New Roman"/>
                  <w:sz w:val="20"/>
                  <w:szCs w:val="20"/>
                  <w:lang w:val="en-AU" w:eastAsia="de-DE"/>
                </w:rPr>
                <w:delText>Number of groundings</w:delText>
              </w:r>
            </w:del>
          </w:p>
          <w:p w14:paraId="0D8E4C87" w14:textId="77777777" w:rsidR="006E04C2" w:rsidRDefault="00D93AC5">
            <w:pPr>
              <w:numPr>
                <w:ilvl w:val="0"/>
                <w:numId w:val="23"/>
              </w:numPr>
              <w:spacing w:after="200" w:line="276" w:lineRule="auto"/>
              <w:ind w:left="849" w:hanging="357"/>
              <w:rPr>
                <w:del w:id="293" w:author="DFOuser" w:date="2013-03-12T09:13:00Z"/>
                <w:rFonts w:ascii="Times New Roman" w:hAnsi="Times New Roman" w:cs="Times New Roman"/>
                <w:sz w:val="20"/>
                <w:szCs w:val="20"/>
                <w:lang w:val="en-AU" w:eastAsia="de-DE"/>
              </w:rPr>
              <w:pPrChange w:id="294" w:author="Jacky" w:date="2013-03-13T22:41:00Z">
                <w:pPr>
                  <w:numPr>
                    <w:ilvl w:val="1"/>
                    <w:numId w:val="43"/>
                  </w:numPr>
                  <w:tabs>
                    <w:tab w:val="num" w:pos="1440"/>
                  </w:tabs>
                  <w:spacing w:after="200" w:line="276" w:lineRule="auto"/>
                  <w:ind w:left="1134" w:hanging="357"/>
                </w:pPr>
              </w:pPrChange>
            </w:pPr>
            <w:del w:id="295" w:author="DFOuser" w:date="2013-03-12T09:13:00Z">
              <w:r w:rsidRPr="00080673" w:rsidDel="00BA420F">
                <w:rPr>
                  <w:rFonts w:ascii="Times New Roman" w:hAnsi="Times New Roman" w:cs="Times New Roman"/>
                  <w:sz w:val="20"/>
                  <w:szCs w:val="20"/>
                  <w:lang w:val="en-AU" w:eastAsia="de-DE"/>
                </w:rPr>
                <w:delText>Number of collisions</w:delText>
              </w:r>
            </w:del>
          </w:p>
          <w:p w14:paraId="271A9BDE" w14:textId="77777777" w:rsidR="006E04C2" w:rsidRDefault="00D93AC5">
            <w:pPr>
              <w:numPr>
                <w:ilvl w:val="0"/>
                <w:numId w:val="23"/>
              </w:numPr>
              <w:spacing w:after="200" w:line="276" w:lineRule="auto"/>
              <w:ind w:left="849" w:hanging="357"/>
              <w:rPr>
                <w:del w:id="296" w:author="DFOuser" w:date="2013-03-12T09:13:00Z"/>
                <w:rFonts w:ascii="Times New Roman" w:hAnsi="Times New Roman" w:cs="Times New Roman"/>
                <w:sz w:val="20"/>
                <w:szCs w:val="20"/>
                <w:lang w:val="en-AU" w:eastAsia="de-DE"/>
              </w:rPr>
              <w:pPrChange w:id="297" w:author="Jacky" w:date="2013-03-13T22:41:00Z">
                <w:pPr>
                  <w:numPr>
                    <w:ilvl w:val="1"/>
                    <w:numId w:val="43"/>
                  </w:numPr>
                  <w:tabs>
                    <w:tab w:val="num" w:pos="1440"/>
                  </w:tabs>
                  <w:spacing w:after="200" w:line="276" w:lineRule="auto"/>
                  <w:ind w:left="1134" w:hanging="357"/>
                </w:pPr>
              </w:pPrChange>
            </w:pPr>
            <w:del w:id="298" w:author="DFOuser" w:date="2013-03-12T09:13:00Z">
              <w:r w:rsidRPr="00080673" w:rsidDel="00BA420F">
                <w:rPr>
                  <w:rFonts w:ascii="Times New Roman" w:hAnsi="Times New Roman" w:cs="Times New Roman"/>
                  <w:sz w:val="20"/>
                  <w:szCs w:val="20"/>
                  <w:lang w:val="en-AU" w:eastAsia="de-DE"/>
                </w:rPr>
                <w:delText>Number of near misses</w:delText>
              </w:r>
            </w:del>
          </w:p>
          <w:p w14:paraId="42DA540D" w14:textId="77777777" w:rsidR="006E04C2" w:rsidRDefault="00D93AC5">
            <w:pPr>
              <w:numPr>
                <w:ilvl w:val="0"/>
                <w:numId w:val="23"/>
              </w:numPr>
              <w:spacing w:after="200" w:line="276" w:lineRule="auto"/>
              <w:ind w:left="849" w:hanging="357"/>
              <w:rPr>
                <w:ins w:id="299" w:author="DFOuser" w:date="2013-03-12T09:18:00Z"/>
                <w:rFonts w:ascii="Times New Roman" w:hAnsi="Times New Roman" w:cs="Times New Roman"/>
                <w:sz w:val="20"/>
                <w:szCs w:val="20"/>
                <w:lang w:eastAsia="de-DE"/>
              </w:rPr>
              <w:pPrChange w:id="300" w:author="Jacky" w:date="2013-03-13T22:41:00Z">
                <w:pPr>
                  <w:numPr>
                    <w:ilvl w:val="1"/>
                    <w:numId w:val="43"/>
                  </w:numPr>
                  <w:tabs>
                    <w:tab w:val="num" w:pos="1440"/>
                  </w:tabs>
                  <w:spacing w:after="120" w:line="276" w:lineRule="auto"/>
                  <w:ind w:left="1440" w:hanging="357"/>
                  <w:jc w:val="both"/>
                </w:pPr>
              </w:pPrChange>
            </w:pPr>
            <w:ins w:id="301" w:author="DFOuser" w:date="2013-03-12T09:13:00Z">
              <w:r>
                <w:rPr>
                  <w:rFonts w:ascii="Times New Roman" w:hAnsi="Times New Roman" w:cs="Times New Roman"/>
                  <w:sz w:val="20"/>
                  <w:szCs w:val="20"/>
                  <w:lang w:eastAsia="de-DE"/>
                </w:rPr>
                <w:t xml:space="preserve">number of proactive interventions by VTS Operator which </w:t>
              </w:r>
            </w:ins>
            <w:ins w:id="302" w:author="DFOuser" w:date="2013-03-12T09:14:00Z">
              <w:r>
                <w:rPr>
                  <w:rFonts w:ascii="Times New Roman" w:hAnsi="Times New Roman" w:cs="Times New Roman"/>
                  <w:sz w:val="20"/>
                  <w:szCs w:val="20"/>
                  <w:lang w:eastAsia="de-DE"/>
                </w:rPr>
                <w:t xml:space="preserve">minimized  </w:t>
              </w:r>
            </w:ins>
            <w:ins w:id="303" w:author="DFOuser" w:date="2013-03-12T09:15:00Z">
              <w:r>
                <w:rPr>
                  <w:rFonts w:ascii="Times New Roman" w:hAnsi="Times New Roman" w:cs="Times New Roman"/>
                  <w:sz w:val="20"/>
                  <w:szCs w:val="20"/>
                  <w:lang w:eastAsia="de-DE"/>
                </w:rPr>
                <w:t xml:space="preserve">potential </w:t>
              </w:r>
            </w:ins>
            <w:ins w:id="304" w:author="DFOuser" w:date="2013-03-12T09:14:00Z">
              <w:r>
                <w:rPr>
                  <w:rFonts w:ascii="Times New Roman" w:hAnsi="Times New Roman" w:cs="Times New Roman"/>
                  <w:sz w:val="20"/>
                  <w:szCs w:val="20"/>
                  <w:lang w:eastAsia="de-DE"/>
                </w:rPr>
                <w:t>accidents / incidents</w:t>
              </w:r>
            </w:ins>
            <w:ins w:id="305" w:author="DFOuser" w:date="2013-03-12T09:17:00Z">
              <w:r>
                <w:rPr>
                  <w:rFonts w:ascii="Times New Roman" w:hAnsi="Times New Roman" w:cs="Times New Roman"/>
                  <w:sz w:val="20"/>
                  <w:szCs w:val="20"/>
                  <w:lang w:eastAsia="de-DE"/>
                </w:rPr>
                <w:t xml:space="preserve"> </w:t>
              </w:r>
            </w:ins>
          </w:p>
          <w:p w14:paraId="4CD741FD" w14:textId="77777777" w:rsidR="006E04C2" w:rsidRDefault="00D93AC5">
            <w:pPr>
              <w:numPr>
                <w:ilvl w:val="0"/>
                <w:numId w:val="23"/>
                <w:ins w:id="306" w:author="DFOuser" w:date="2013-03-12T09:33:00Z"/>
              </w:numPr>
              <w:spacing w:after="200" w:line="276" w:lineRule="auto"/>
              <w:ind w:left="849" w:hanging="357"/>
              <w:rPr>
                <w:ins w:id="307" w:author="DFOuser" w:date="2013-03-12T09:34:00Z"/>
                <w:rFonts w:ascii="Times New Roman" w:hAnsi="Times New Roman" w:cs="Times New Roman"/>
                <w:sz w:val="20"/>
                <w:szCs w:val="20"/>
                <w:lang w:eastAsia="de-DE"/>
              </w:rPr>
              <w:pPrChange w:id="308" w:author="Jacky" w:date="2013-03-13T22:41:00Z">
                <w:pPr>
                  <w:numPr>
                    <w:ilvl w:val="1"/>
                    <w:numId w:val="43"/>
                  </w:numPr>
                  <w:tabs>
                    <w:tab w:val="num" w:pos="1440"/>
                  </w:tabs>
                  <w:spacing w:after="120" w:line="276" w:lineRule="auto"/>
                  <w:ind w:left="1440" w:hanging="357"/>
                  <w:jc w:val="both"/>
                </w:pPr>
              </w:pPrChange>
            </w:pPr>
            <w:ins w:id="309" w:author="DFOuser" w:date="2013-03-12T09:36:00Z">
              <w:r>
                <w:rPr>
                  <w:rFonts w:ascii="Times New Roman" w:hAnsi="Times New Roman" w:cs="Times New Roman"/>
                  <w:sz w:val="20"/>
                  <w:szCs w:val="20"/>
                  <w:lang w:eastAsia="de-DE"/>
                </w:rPr>
                <w:t xml:space="preserve">number of accident / </w:t>
              </w:r>
            </w:ins>
            <w:ins w:id="310" w:author="DFOuser" w:date="2013-03-12T09:33:00Z">
              <w:r>
                <w:rPr>
                  <w:rFonts w:ascii="Times New Roman" w:hAnsi="Times New Roman" w:cs="Times New Roman"/>
                  <w:sz w:val="20"/>
                  <w:szCs w:val="20"/>
                  <w:lang w:eastAsia="de-DE"/>
                </w:rPr>
                <w:t>incidents</w:t>
              </w:r>
            </w:ins>
            <w:ins w:id="311" w:author="DFOuser" w:date="2013-03-12T09:37:00Z">
              <w:r>
                <w:rPr>
                  <w:rFonts w:ascii="Times New Roman" w:hAnsi="Times New Roman" w:cs="Times New Roman"/>
                  <w:sz w:val="20"/>
                  <w:szCs w:val="20"/>
                  <w:lang w:eastAsia="de-DE"/>
                </w:rPr>
                <w:t>:</w:t>
              </w:r>
            </w:ins>
            <w:ins w:id="312" w:author="DFOuser" w:date="2013-03-12T09:33:00Z">
              <w:r>
                <w:rPr>
                  <w:rFonts w:ascii="Times New Roman" w:hAnsi="Times New Roman" w:cs="Times New Roman"/>
                  <w:sz w:val="20"/>
                  <w:szCs w:val="20"/>
                  <w:lang w:eastAsia="de-DE"/>
                </w:rPr>
                <w:t xml:space="preserve"> </w:t>
              </w:r>
            </w:ins>
          </w:p>
          <w:p w14:paraId="790B5F2C" w14:textId="77777777" w:rsidR="006E04C2" w:rsidRDefault="00D93AC5">
            <w:pPr>
              <w:numPr>
                <w:ilvl w:val="1"/>
                <w:numId w:val="23"/>
                <w:ins w:id="313" w:author="DFOuser" w:date="2013-03-12T09:34:00Z"/>
              </w:numPr>
              <w:spacing w:after="200" w:line="276" w:lineRule="auto"/>
              <w:ind w:left="1628" w:hanging="550"/>
              <w:rPr>
                <w:ins w:id="314" w:author="DFOuser" w:date="2013-03-12T09:34:00Z"/>
                <w:rFonts w:ascii="Times New Roman" w:hAnsi="Times New Roman" w:cs="Times New Roman"/>
                <w:sz w:val="20"/>
                <w:szCs w:val="20"/>
                <w:lang w:eastAsia="de-DE"/>
              </w:rPr>
              <w:pPrChange w:id="315" w:author="Jacky" w:date="2013-03-13T22:41:00Z">
                <w:pPr>
                  <w:numPr>
                    <w:ilvl w:val="1"/>
                    <w:numId w:val="43"/>
                  </w:numPr>
                  <w:tabs>
                    <w:tab w:val="num" w:pos="1440"/>
                  </w:tabs>
                  <w:spacing w:after="120" w:line="276" w:lineRule="auto"/>
                  <w:ind w:left="1440" w:hanging="550"/>
                  <w:jc w:val="both"/>
                </w:pPr>
              </w:pPrChange>
            </w:pPr>
            <w:ins w:id="316" w:author="DFOuser" w:date="2013-03-12T09:34:00Z">
              <w:r>
                <w:rPr>
                  <w:rFonts w:ascii="Times New Roman" w:hAnsi="Times New Roman" w:cs="Times New Roman"/>
                  <w:sz w:val="20"/>
                  <w:szCs w:val="20"/>
                  <w:lang w:eastAsia="de-DE"/>
                </w:rPr>
                <w:t>number of grounding</w:t>
              </w:r>
            </w:ins>
          </w:p>
          <w:p w14:paraId="444F1A23" w14:textId="77777777" w:rsidR="006E04C2" w:rsidRDefault="00D93AC5">
            <w:pPr>
              <w:numPr>
                <w:ilvl w:val="1"/>
                <w:numId w:val="23"/>
                <w:ins w:id="317" w:author="DFOuser" w:date="2013-03-12T09:34:00Z"/>
              </w:numPr>
              <w:spacing w:after="200" w:line="276" w:lineRule="auto"/>
              <w:ind w:left="1628" w:hanging="550"/>
              <w:rPr>
                <w:ins w:id="318" w:author="DFOuser" w:date="2013-03-12T09:34:00Z"/>
                <w:rFonts w:ascii="Times New Roman" w:hAnsi="Times New Roman" w:cs="Times New Roman"/>
                <w:sz w:val="20"/>
                <w:szCs w:val="20"/>
                <w:lang w:eastAsia="de-DE"/>
              </w:rPr>
              <w:pPrChange w:id="319" w:author="Jacky" w:date="2013-03-13T22:41:00Z">
                <w:pPr>
                  <w:numPr>
                    <w:ilvl w:val="1"/>
                    <w:numId w:val="43"/>
                  </w:numPr>
                  <w:tabs>
                    <w:tab w:val="num" w:pos="1440"/>
                  </w:tabs>
                  <w:spacing w:after="120" w:line="276" w:lineRule="auto"/>
                  <w:ind w:left="1440" w:hanging="550"/>
                  <w:jc w:val="both"/>
                </w:pPr>
              </w:pPrChange>
            </w:pPr>
            <w:ins w:id="320" w:author="DFOuser" w:date="2013-03-12T09:34:00Z">
              <w:r>
                <w:rPr>
                  <w:rFonts w:ascii="Times New Roman" w:hAnsi="Times New Roman" w:cs="Times New Roman"/>
                  <w:sz w:val="20"/>
                  <w:szCs w:val="20"/>
                  <w:lang w:eastAsia="de-DE"/>
                </w:rPr>
                <w:lastRenderedPageBreak/>
                <w:t>number of collisions</w:t>
              </w:r>
            </w:ins>
          </w:p>
          <w:p w14:paraId="29AA93FF" w14:textId="77777777" w:rsidR="006E04C2" w:rsidRDefault="00D93AC5">
            <w:pPr>
              <w:numPr>
                <w:ilvl w:val="1"/>
                <w:numId w:val="23"/>
                <w:ins w:id="321" w:author="DFOuser" w:date="2013-03-12T09:34:00Z"/>
              </w:numPr>
              <w:spacing w:after="200" w:line="276" w:lineRule="auto"/>
              <w:ind w:left="1628" w:hanging="550"/>
              <w:rPr>
                <w:ins w:id="322" w:author="DFOuser" w:date="2013-03-12T09:35:00Z"/>
                <w:rFonts w:ascii="Times New Roman" w:hAnsi="Times New Roman" w:cs="Times New Roman"/>
                <w:i/>
                <w:iCs/>
                <w:sz w:val="20"/>
                <w:szCs w:val="20"/>
                <w:lang w:eastAsia="de-DE"/>
              </w:rPr>
              <w:pPrChange w:id="323" w:author="Jacky" w:date="2013-03-13T22:41:00Z">
                <w:pPr>
                  <w:numPr>
                    <w:ilvl w:val="1"/>
                    <w:numId w:val="43"/>
                  </w:numPr>
                  <w:tabs>
                    <w:tab w:val="num" w:pos="1440"/>
                  </w:tabs>
                  <w:spacing w:before="240" w:after="120" w:line="276" w:lineRule="auto"/>
                  <w:ind w:left="1440" w:hanging="550"/>
                  <w:jc w:val="both"/>
                  <w:outlineLvl w:val="4"/>
                </w:pPr>
              </w:pPrChange>
            </w:pPr>
            <w:ins w:id="324" w:author="DFOuser" w:date="2013-03-12T09:34:00Z">
              <w:r>
                <w:rPr>
                  <w:rFonts w:ascii="Times New Roman" w:hAnsi="Times New Roman" w:cs="Times New Roman"/>
                  <w:sz w:val="20"/>
                  <w:szCs w:val="20"/>
                  <w:lang w:eastAsia="de-DE"/>
                </w:rPr>
                <w:t>number of near misses</w:t>
              </w:r>
            </w:ins>
          </w:p>
          <w:p w14:paraId="0FFC6AF7" w14:textId="77777777" w:rsidR="006E04C2" w:rsidRDefault="00D93AC5">
            <w:pPr>
              <w:numPr>
                <w:ilvl w:val="1"/>
                <w:numId w:val="23"/>
                <w:ins w:id="325" w:author="DFOuser" w:date="2013-03-12T09:35:00Z"/>
              </w:numPr>
              <w:spacing w:after="200" w:line="276" w:lineRule="auto"/>
              <w:ind w:left="1628" w:hanging="1100"/>
              <w:rPr>
                <w:ins w:id="326" w:author="DFOuser" w:date="2013-03-12T09:35:00Z"/>
                <w:rFonts w:ascii="Times New Roman" w:hAnsi="Times New Roman" w:cs="Times New Roman"/>
                <w:sz w:val="20"/>
                <w:szCs w:val="20"/>
                <w:lang w:eastAsia="de-DE"/>
              </w:rPr>
              <w:pPrChange w:id="327" w:author="Jacky" w:date="2013-03-13T22:41:00Z">
                <w:pPr>
                  <w:numPr>
                    <w:ilvl w:val="1"/>
                    <w:numId w:val="43"/>
                  </w:numPr>
                  <w:tabs>
                    <w:tab w:val="num" w:pos="1440"/>
                  </w:tabs>
                  <w:spacing w:after="200" w:line="276" w:lineRule="auto"/>
                  <w:ind w:left="1440" w:hanging="360"/>
                </w:pPr>
              </w:pPrChange>
            </w:pPr>
            <w:ins w:id="328" w:author="DFOuser" w:date="2013-03-12T09:35:00Z">
              <w:r>
                <w:rPr>
                  <w:rFonts w:ascii="Times New Roman" w:hAnsi="Times New Roman" w:cs="Times New Roman"/>
                  <w:sz w:val="20"/>
                  <w:szCs w:val="20"/>
                  <w:lang w:eastAsia="de-DE"/>
                </w:rPr>
                <w:t xml:space="preserve">assessment to be linked to vessel density </w:t>
              </w:r>
            </w:ins>
          </w:p>
          <w:p w14:paraId="61A04A96" w14:textId="77777777" w:rsidR="006E04C2" w:rsidRDefault="006E04C2">
            <w:pPr>
              <w:numPr>
                <w:ins w:id="329" w:author="DFOuser" w:date="2013-03-12T09:35:00Z"/>
              </w:numPr>
              <w:spacing w:after="200" w:line="276" w:lineRule="auto"/>
              <w:rPr>
                <w:rFonts w:ascii="Times New Roman" w:hAnsi="Times New Roman" w:cs="Times New Roman"/>
                <w:sz w:val="20"/>
                <w:szCs w:val="20"/>
                <w:lang w:eastAsia="de-DE"/>
              </w:rPr>
              <w:pPrChange w:id="330" w:author="DFOuser" w:date="2013-03-12T09:20:00Z">
                <w:pPr>
                  <w:keepNext/>
                  <w:numPr>
                    <w:ilvl w:val="3"/>
                    <w:numId w:val="21"/>
                  </w:numPr>
                  <w:spacing w:before="120" w:after="120" w:line="276" w:lineRule="auto"/>
                  <w:ind w:left="2943" w:hanging="360"/>
                  <w:jc w:val="both"/>
                  <w:outlineLvl w:val="3"/>
                </w:pPr>
              </w:pPrChange>
            </w:pPr>
          </w:p>
        </w:tc>
      </w:tr>
      <w:tr w:rsidR="00D93AC5" w:rsidRPr="006E0BF1" w14:paraId="783AD281" w14:textId="77777777">
        <w:trPr>
          <w:trHeight w:val="3944"/>
        </w:trPr>
        <w:tc>
          <w:tcPr>
            <w:tcW w:w="2977" w:type="dxa"/>
          </w:tcPr>
          <w:p w14:paraId="6E388F1E" w14:textId="77777777" w:rsidR="00D93AC5" w:rsidRPr="00080673" w:rsidRDefault="00D93AC5" w:rsidP="00080673">
            <w:pPr>
              <w:spacing w:after="120" w:line="276" w:lineRule="auto"/>
              <w:jc w:val="both"/>
              <w:rPr>
                <w:rFonts w:ascii="Times New Roman" w:hAnsi="Times New Roman" w:cs="Times New Roman"/>
                <w:sz w:val="20"/>
                <w:szCs w:val="20"/>
                <w:lang w:eastAsia="de-DE"/>
              </w:rPr>
            </w:pPr>
            <w:r w:rsidRPr="00080673">
              <w:rPr>
                <w:rFonts w:ascii="Times New Roman" w:hAnsi="Times New Roman" w:cs="Times New Roman"/>
                <w:sz w:val="20"/>
                <w:szCs w:val="20"/>
                <w:lang w:eastAsia="de-DE"/>
              </w:rPr>
              <w:lastRenderedPageBreak/>
              <w:t>Provide VTS capabilities to interact with and respond to developing traffic situations</w:t>
            </w:r>
          </w:p>
        </w:tc>
        <w:tc>
          <w:tcPr>
            <w:tcW w:w="5918" w:type="dxa"/>
          </w:tcPr>
          <w:p w14:paraId="0AD770AE" w14:textId="77777777" w:rsidR="006E04C2" w:rsidRDefault="00D93AC5">
            <w:pPr>
              <w:numPr>
                <w:ilvl w:val="0"/>
                <w:numId w:val="24"/>
                <w:numberingChange w:id="331" w:author="DFOuser" w:date="2013-03-12T06:53:00Z" w:original=""/>
              </w:numPr>
              <w:spacing w:after="120" w:line="276" w:lineRule="auto"/>
              <w:ind w:left="748" w:hanging="330"/>
              <w:jc w:val="both"/>
              <w:rPr>
                <w:del w:id="332" w:author="DFOuser" w:date="2013-03-12T09:22:00Z"/>
                <w:rFonts w:ascii="Times New Roman" w:hAnsi="Times New Roman" w:cs="Times New Roman"/>
                <w:b/>
                <w:bCs/>
                <w:i/>
                <w:iCs/>
                <w:sz w:val="20"/>
                <w:szCs w:val="20"/>
                <w:lang w:val="en-AU" w:eastAsia="de-DE"/>
              </w:rPr>
              <w:pPrChange w:id="333" w:author="Jacky" w:date="2013-03-13T22:41:00Z">
                <w:pPr>
                  <w:numPr>
                    <w:ilvl w:val="1"/>
                    <w:numId w:val="45"/>
                  </w:numPr>
                  <w:tabs>
                    <w:tab w:val="num" w:pos="2160"/>
                  </w:tabs>
                  <w:spacing w:before="240" w:after="120" w:line="276" w:lineRule="auto"/>
                  <w:ind w:left="720" w:hanging="360"/>
                  <w:jc w:val="both"/>
                  <w:outlineLvl w:val="4"/>
                </w:pPr>
              </w:pPrChange>
            </w:pPr>
            <w:r w:rsidRPr="00080673">
              <w:rPr>
                <w:rFonts w:ascii="Times New Roman" w:hAnsi="Times New Roman" w:cs="Times New Roman"/>
                <w:sz w:val="20"/>
                <w:szCs w:val="20"/>
                <w:lang w:val="en-AU" w:eastAsia="de-DE"/>
              </w:rPr>
              <w:t xml:space="preserve">Availability of </w:t>
            </w:r>
            <w:del w:id="334" w:author="DFOuser" w:date="2013-03-12T09:22:00Z">
              <w:r w:rsidRPr="00080673" w:rsidDel="00713F81">
                <w:rPr>
                  <w:rFonts w:ascii="Times New Roman" w:hAnsi="Times New Roman" w:cs="Times New Roman"/>
                  <w:sz w:val="20"/>
                  <w:szCs w:val="20"/>
                  <w:lang w:val="en-AU" w:eastAsia="de-DE"/>
                </w:rPr>
                <w:delText xml:space="preserve">key </w:delText>
              </w:r>
            </w:del>
            <w:r w:rsidRPr="00080673">
              <w:rPr>
                <w:rFonts w:ascii="Times New Roman" w:hAnsi="Times New Roman" w:cs="Times New Roman"/>
                <w:sz w:val="20"/>
                <w:szCs w:val="20"/>
                <w:lang w:val="en-AU" w:eastAsia="de-DE"/>
              </w:rPr>
              <w:t xml:space="preserve">VTS </w:t>
            </w:r>
            <w:ins w:id="335" w:author="DFOuser" w:date="2013-03-12T09:23:00Z">
              <w:r>
                <w:rPr>
                  <w:rFonts w:ascii="Times New Roman" w:hAnsi="Times New Roman" w:cs="Times New Roman"/>
                  <w:sz w:val="20"/>
                  <w:szCs w:val="20"/>
                  <w:lang w:val="en-AU" w:eastAsia="de-DE"/>
                </w:rPr>
                <w:t xml:space="preserve">system </w:t>
              </w:r>
            </w:ins>
            <w:del w:id="336" w:author="DFOuser" w:date="2013-03-12T09:23:00Z">
              <w:r w:rsidRPr="00080673" w:rsidDel="00713F81">
                <w:rPr>
                  <w:rFonts w:ascii="Times New Roman" w:hAnsi="Times New Roman" w:cs="Times New Roman"/>
                  <w:sz w:val="20"/>
                  <w:szCs w:val="20"/>
                  <w:lang w:val="en-AU" w:eastAsia="de-DE"/>
                </w:rPr>
                <w:delText>equipment</w:delText>
              </w:r>
            </w:del>
            <w:ins w:id="337" w:author="DFOuser" w:date="2013-03-12T09:22:00Z">
              <w:r>
                <w:rPr>
                  <w:rFonts w:ascii="Times New Roman" w:hAnsi="Times New Roman" w:cs="Times New Roman"/>
                  <w:sz w:val="20"/>
                  <w:szCs w:val="20"/>
                  <w:lang w:val="en-AU" w:eastAsia="de-DE"/>
                </w:rPr>
                <w:t xml:space="preserve"> (</w:t>
              </w:r>
            </w:ins>
          </w:p>
          <w:p w14:paraId="060A8394" w14:textId="77777777" w:rsidR="006E04C2" w:rsidRDefault="00D93AC5">
            <w:pPr>
              <w:numPr>
                <w:ilvl w:val="0"/>
                <w:numId w:val="24"/>
              </w:numPr>
              <w:spacing w:after="120" w:line="276" w:lineRule="auto"/>
              <w:ind w:left="748" w:hanging="330"/>
              <w:jc w:val="both"/>
              <w:rPr>
                <w:del w:id="338" w:author="DFOuser" w:date="2013-03-12T09:22:00Z"/>
                <w:rFonts w:ascii="Times New Roman" w:hAnsi="Times New Roman" w:cs="Times New Roman"/>
                <w:sz w:val="20"/>
                <w:szCs w:val="20"/>
                <w:lang w:val="en-AU" w:eastAsia="de-DE"/>
              </w:rPr>
              <w:pPrChange w:id="339" w:author="Jacky" w:date="2013-03-13T22:41:00Z">
                <w:pPr>
                  <w:numPr>
                    <w:ilvl w:val="1"/>
                    <w:numId w:val="45"/>
                  </w:numPr>
                  <w:tabs>
                    <w:tab w:val="num" w:pos="2160"/>
                  </w:tabs>
                  <w:spacing w:after="120" w:line="276" w:lineRule="auto"/>
                  <w:ind w:left="720" w:hanging="360"/>
                  <w:jc w:val="both"/>
                </w:pPr>
              </w:pPrChange>
            </w:pPr>
            <w:del w:id="340" w:author="DFOuser" w:date="2013-03-12T09:22:00Z">
              <w:r w:rsidRPr="00080673" w:rsidDel="00713F81">
                <w:rPr>
                  <w:rFonts w:ascii="Times New Roman" w:hAnsi="Times New Roman" w:cs="Times New Roman"/>
                  <w:sz w:val="20"/>
                  <w:szCs w:val="20"/>
                  <w:lang w:val="en-AU" w:eastAsia="de-DE"/>
                </w:rPr>
                <w:delText xml:space="preserve"> -</w:delText>
              </w:r>
              <w:r w:rsidRPr="00080673" w:rsidDel="00713F81">
                <w:rPr>
                  <w:rFonts w:ascii="Times New Roman" w:hAnsi="Times New Roman" w:cs="Times New Roman"/>
                  <w:b/>
                  <w:bCs/>
                  <w:sz w:val="20"/>
                  <w:szCs w:val="20"/>
                  <w:lang w:val="en-AU" w:eastAsia="de-DE"/>
                </w:rPr>
                <w:delText xml:space="preserve"> </w:delText>
              </w:r>
            </w:del>
            <w:r w:rsidRPr="00080673">
              <w:rPr>
                <w:rFonts w:ascii="Times New Roman" w:hAnsi="Times New Roman" w:cs="Times New Roman"/>
                <w:sz w:val="20"/>
                <w:szCs w:val="20"/>
                <w:lang w:val="en-AU" w:eastAsia="de-DE"/>
              </w:rPr>
              <w:t xml:space="preserve">The percentage availability of key equipment on a monthly </w:t>
            </w:r>
            <w:ins w:id="341" w:author="DFOuser" w:date="2013-03-12T09:23:00Z">
              <w:r>
                <w:rPr>
                  <w:rFonts w:ascii="Times New Roman" w:hAnsi="Times New Roman" w:cs="Times New Roman"/>
                  <w:sz w:val="20"/>
                  <w:szCs w:val="20"/>
                  <w:lang w:val="en-AU" w:eastAsia="de-DE"/>
                </w:rPr>
                <w:t xml:space="preserve">and </w:t>
              </w:r>
            </w:ins>
            <w:del w:id="342" w:author="DFOuser" w:date="2013-03-12T09:23:00Z">
              <w:r w:rsidRPr="00080673" w:rsidDel="00713F81">
                <w:rPr>
                  <w:rFonts w:ascii="Times New Roman" w:hAnsi="Times New Roman" w:cs="Times New Roman"/>
                  <w:sz w:val="20"/>
                  <w:szCs w:val="20"/>
                  <w:lang w:val="en-AU" w:eastAsia="de-DE"/>
                </w:rPr>
                <w:delText xml:space="preserve">/ </w:delText>
              </w:r>
            </w:del>
            <w:r w:rsidRPr="00080673">
              <w:rPr>
                <w:rFonts w:ascii="Times New Roman" w:hAnsi="Times New Roman" w:cs="Times New Roman"/>
                <w:sz w:val="20"/>
                <w:szCs w:val="20"/>
                <w:lang w:val="en-AU" w:eastAsia="de-DE"/>
              </w:rPr>
              <w:t>annual basis</w:t>
            </w:r>
            <w:del w:id="343" w:author="DFOuser" w:date="2013-03-12T09:25:00Z">
              <w:r w:rsidRPr="00080673" w:rsidDel="00713F81">
                <w:rPr>
                  <w:rFonts w:ascii="Times New Roman" w:hAnsi="Times New Roman" w:cs="Times New Roman"/>
                  <w:sz w:val="20"/>
                  <w:szCs w:val="20"/>
                  <w:lang w:val="en-AU" w:eastAsia="de-DE"/>
                </w:rPr>
                <w:delText>,</w:delText>
              </w:r>
            </w:del>
            <w:ins w:id="344" w:author="DFOuser" w:date="2013-03-12T09:25:00Z">
              <w:r>
                <w:rPr>
                  <w:rFonts w:ascii="Times New Roman" w:hAnsi="Times New Roman" w:cs="Times New Roman"/>
                  <w:sz w:val="20"/>
                  <w:szCs w:val="20"/>
                  <w:lang w:val="en-AU" w:eastAsia="de-DE"/>
                </w:rPr>
                <w:t>.</w:t>
              </w:r>
            </w:ins>
            <w:ins w:id="345" w:author="DFOuser" w:date="2013-03-12T09:22:00Z">
              <w:r>
                <w:rPr>
                  <w:rFonts w:ascii="Times New Roman" w:hAnsi="Times New Roman" w:cs="Times New Roman"/>
                  <w:sz w:val="20"/>
                  <w:szCs w:val="20"/>
                  <w:lang w:val="en-AU" w:eastAsia="de-DE"/>
                </w:rPr>
                <w:t>)</w:t>
              </w:r>
            </w:ins>
            <w:r w:rsidRPr="00080673">
              <w:rPr>
                <w:rFonts w:ascii="Times New Roman" w:hAnsi="Times New Roman" w:cs="Times New Roman"/>
                <w:sz w:val="20"/>
                <w:szCs w:val="20"/>
                <w:lang w:val="en-AU" w:eastAsia="de-DE"/>
              </w:rPr>
              <w:t xml:space="preserve"> </w:t>
            </w:r>
            <w:del w:id="346" w:author="DFOuser" w:date="2013-03-12T09:22:00Z">
              <w:r w:rsidRPr="00080673" w:rsidDel="00713F81">
                <w:rPr>
                  <w:rFonts w:ascii="Times New Roman" w:hAnsi="Times New Roman" w:cs="Times New Roman"/>
                  <w:sz w:val="20"/>
                  <w:szCs w:val="20"/>
                  <w:lang w:val="en-AU" w:eastAsia="de-DE"/>
                </w:rPr>
                <w:delText>such as:</w:delText>
              </w:r>
            </w:del>
          </w:p>
          <w:p w14:paraId="5C66795D" w14:textId="77777777" w:rsidR="006E04C2" w:rsidRDefault="00D93AC5">
            <w:pPr>
              <w:numPr>
                <w:ilvl w:val="0"/>
                <w:numId w:val="24"/>
              </w:numPr>
              <w:spacing w:after="200" w:line="276" w:lineRule="auto"/>
              <w:ind w:left="748" w:hanging="330"/>
              <w:jc w:val="both"/>
              <w:rPr>
                <w:del w:id="347" w:author="DFOuser" w:date="2013-03-12T09:21:00Z"/>
                <w:rFonts w:ascii="Times New Roman" w:hAnsi="Times New Roman" w:cs="Times New Roman"/>
                <w:i/>
                <w:iCs/>
                <w:sz w:val="20"/>
                <w:szCs w:val="20"/>
                <w:lang w:val="en-AU" w:eastAsia="de-DE"/>
              </w:rPr>
              <w:pPrChange w:id="348" w:author="Jacky" w:date="2013-03-13T22:41:00Z">
                <w:pPr>
                  <w:keepNext/>
                  <w:numPr>
                    <w:ilvl w:val="1"/>
                    <w:numId w:val="44"/>
                  </w:numPr>
                  <w:tabs>
                    <w:tab w:val="num" w:pos="1440"/>
                  </w:tabs>
                  <w:spacing w:before="120" w:after="200" w:line="276" w:lineRule="auto"/>
                  <w:ind w:left="1134" w:hanging="357"/>
                  <w:jc w:val="both"/>
                  <w:outlineLvl w:val="3"/>
                </w:pPr>
              </w:pPrChange>
            </w:pPr>
            <w:del w:id="349" w:author="DFOuser" w:date="2013-03-12T09:21:00Z">
              <w:r w:rsidRPr="00080673" w:rsidDel="00713F81">
                <w:rPr>
                  <w:rFonts w:ascii="Times New Roman" w:hAnsi="Times New Roman" w:cs="Times New Roman"/>
                  <w:sz w:val="20"/>
                  <w:szCs w:val="20"/>
                  <w:lang w:val="en-AU" w:eastAsia="de-DE"/>
                </w:rPr>
                <w:delText>Radar</w:delText>
              </w:r>
            </w:del>
          </w:p>
          <w:p w14:paraId="624AD241" w14:textId="77777777" w:rsidR="006E04C2" w:rsidRDefault="00D93AC5">
            <w:pPr>
              <w:numPr>
                <w:ilvl w:val="0"/>
                <w:numId w:val="24"/>
              </w:numPr>
              <w:spacing w:after="200" w:line="276" w:lineRule="auto"/>
              <w:ind w:left="748" w:hanging="330"/>
              <w:jc w:val="both"/>
              <w:rPr>
                <w:del w:id="350" w:author="DFOuser" w:date="2013-03-12T09:21:00Z"/>
                <w:rFonts w:ascii="Times New Roman" w:hAnsi="Times New Roman" w:cs="Times New Roman"/>
                <w:sz w:val="20"/>
                <w:szCs w:val="20"/>
                <w:lang w:val="en-AU" w:eastAsia="de-DE"/>
              </w:rPr>
              <w:pPrChange w:id="351" w:author="Jacky" w:date="2013-03-13T22:41:00Z">
                <w:pPr>
                  <w:numPr>
                    <w:ilvl w:val="1"/>
                    <w:numId w:val="44"/>
                  </w:numPr>
                  <w:tabs>
                    <w:tab w:val="num" w:pos="1440"/>
                  </w:tabs>
                  <w:spacing w:after="200" w:line="276" w:lineRule="auto"/>
                  <w:ind w:left="1134" w:hanging="357"/>
                  <w:jc w:val="both"/>
                </w:pPr>
              </w:pPrChange>
            </w:pPr>
            <w:del w:id="352" w:author="DFOuser" w:date="2013-03-12T09:21:00Z">
              <w:r w:rsidRPr="00080673" w:rsidDel="00713F81">
                <w:rPr>
                  <w:rFonts w:ascii="Times New Roman" w:hAnsi="Times New Roman" w:cs="Times New Roman"/>
                  <w:sz w:val="20"/>
                  <w:szCs w:val="20"/>
                  <w:lang w:val="en-AU" w:eastAsia="de-DE"/>
                </w:rPr>
                <w:delText>AIS</w:delText>
              </w:r>
            </w:del>
          </w:p>
          <w:p w14:paraId="6B70EFE9" w14:textId="77777777" w:rsidR="006E04C2" w:rsidRDefault="00D93AC5">
            <w:pPr>
              <w:numPr>
                <w:ilvl w:val="0"/>
                <w:numId w:val="24"/>
              </w:numPr>
              <w:spacing w:after="200" w:line="276" w:lineRule="auto"/>
              <w:ind w:left="748" w:hanging="330"/>
              <w:jc w:val="both"/>
              <w:rPr>
                <w:del w:id="353" w:author="DFOuser" w:date="2013-03-12T09:21:00Z"/>
                <w:rFonts w:ascii="Times New Roman" w:hAnsi="Times New Roman" w:cs="Times New Roman"/>
                <w:sz w:val="20"/>
                <w:szCs w:val="20"/>
                <w:lang w:val="en-AU" w:eastAsia="de-DE"/>
              </w:rPr>
              <w:pPrChange w:id="354" w:author="Jacky" w:date="2013-03-13T22:41:00Z">
                <w:pPr>
                  <w:numPr>
                    <w:ilvl w:val="1"/>
                    <w:numId w:val="44"/>
                  </w:numPr>
                  <w:tabs>
                    <w:tab w:val="num" w:pos="1440"/>
                  </w:tabs>
                  <w:spacing w:after="200" w:line="276" w:lineRule="auto"/>
                  <w:ind w:left="1134" w:hanging="357"/>
                  <w:jc w:val="both"/>
                </w:pPr>
              </w:pPrChange>
            </w:pPr>
            <w:del w:id="355" w:author="DFOuser" w:date="2013-03-12T09:21:00Z">
              <w:r w:rsidRPr="00080673" w:rsidDel="00713F81">
                <w:rPr>
                  <w:rFonts w:ascii="Times New Roman" w:hAnsi="Times New Roman" w:cs="Times New Roman"/>
                  <w:sz w:val="20"/>
                  <w:szCs w:val="20"/>
                  <w:lang w:val="en-AU" w:eastAsia="de-DE"/>
                </w:rPr>
                <w:delText>VHF Voice</w:delText>
              </w:r>
            </w:del>
          </w:p>
          <w:p w14:paraId="66B0B7DA" w14:textId="77777777" w:rsidR="006E04C2" w:rsidRDefault="00D93AC5">
            <w:pPr>
              <w:numPr>
                <w:ilvl w:val="0"/>
                <w:numId w:val="24"/>
              </w:numPr>
              <w:spacing w:after="200" w:line="276" w:lineRule="auto"/>
              <w:ind w:left="748" w:hanging="330"/>
              <w:jc w:val="both"/>
              <w:rPr>
                <w:rFonts w:ascii="Times New Roman" w:hAnsi="Times New Roman" w:cs="Times New Roman"/>
                <w:b/>
                <w:bCs/>
                <w:sz w:val="20"/>
                <w:szCs w:val="20"/>
                <w:lang w:val="en-AU" w:eastAsia="de-DE"/>
              </w:rPr>
              <w:pPrChange w:id="356" w:author="Jacky" w:date="2013-03-13T22:41:00Z">
                <w:pPr>
                  <w:numPr>
                    <w:ilvl w:val="1"/>
                    <w:numId w:val="44"/>
                  </w:numPr>
                  <w:tabs>
                    <w:tab w:val="num" w:pos="1440"/>
                  </w:tabs>
                  <w:spacing w:after="200" w:line="276" w:lineRule="auto"/>
                  <w:ind w:left="1134" w:hanging="357"/>
                  <w:jc w:val="both"/>
                </w:pPr>
              </w:pPrChange>
            </w:pPr>
            <w:del w:id="357" w:author="DFOuser" w:date="2013-03-12T09:22:00Z">
              <w:r w:rsidRPr="00080673" w:rsidDel="00713F81">
                <w:rPr>
                  <w:rFonts w:ascii="Times New Roman" w:hAnsi="Times New Roman" w:cs="Times New Roman"/>
                  <w:sz w:val="20"/>
                  <w:szCs w:val="20"/>
                  <w:lang w:val="en-AU" w:eastAsia="de-DE"/>
                </w:rPr>
                <w:delText>Decision Support tools</w:delText>
              </w:r>
            </w:del>
          </w:p>
          <w:p w14:paraId="248A09ED" w14:textId="77777777" w:rsidR="00D93AC5" w:rsidRPr="00080673" w:rsidRDefault="00D93AC5" w:rsidP="00080673">
            <w:pPr>
              <w:numPr>
                <w:ilvl w:val="0"/>
                <w:numId w:val="16"/>
              </w:numPr>
              <w:spacing w:after="200" w:line="276" w:lineRule="auto"/>
              <w:jc w:val="both"/>
              <w:rPr>
                <w:rFonts w:ascii="Times New Roman" w:hAnsi="Times New Roman" w:cs="Times New Roman"/>
                <w:sz w:val="20"/>
                <w:szCs w:val="20"/>
                <w:lang w:eastAsia="de-DE"/>
              </w:rPr>
            </w:pPr>
            <w:r w:rsidRPr="00080673">
              <w:rPr>
                <w:rFonts w:ascii="Times New Roman" w:hAnsi="Times New Roman" w:cs="Times New Roman"/>
                <w:sz w:val="20"/>
                <w:szCs w:val="20"/>
                <w:lang w:val="en-AU" w:eastAsia="de-DE"/>
              </w:rPr>
              <w:t xml:space="preserve">This should be compared to the availability targets determined for the </w:t>
            </w:r>
            <w:del w:id="358" w:author="DFOuser" w:date="2013-03-12T09:24:00Z">
              <w:r w:rsidRPr="00080673" w:rsidDel="00713F81">
                <w:rPr>
                  <w:rFonts w:ascii="Times New Roman" w:hAnsi="Times New Roman" w:cs="Times New Roman"/>
                  <w:sz w:val="20"/>
                  <w:szCs w:val="20"/>
                  <w:lang w:val="en-AU" w:eastAsia="de-DE"/>
                </w:rPr>
                <w:delText xml:space="preserve">individual </w:delText>
              </w:r>
            </w:del>
            <w:ins w:id="359" w:author="DFOuser" w:date="2013-03-12T09:24:00Z">
              <w:r>
                <w:rPr>
                  <w:rFonts w:ascii="Times New Roman" w:hAnsi="Times New Roman" w:cs="Times New Roman"/>
                  <w:sz w:val="20"/>
                  <w:szCs w:val="20"/>
                  <w:lang w:val="en-AU" w:eastAsia="de-DE"/>
                </w:rPr>
                <w:t>key</w:t>
              </w:r>
              <w:r w:rsidRPr="00080673">
                <w:rPr>
                  <w:rFonts w:ascii="Times New Roman" w:hAnsi="Times New Roman" w:cs="Times New Roman"/>
                  <w:sz w:val="20"/>
                  <w:szCs w:val="20"/>
                  <w:lang w:val="en-AU" w:eastAsia="de-DE"/>
                </w:rPr>
                <w:t xml:space="preserve"> </w:t>
              </w:r>
            </w:ins>
            <w:r w:rsidRPr="00080673">
              <w:rPr>
                <w:rFonts w:ascii="Times New Roman" w:hAnsi="Times New Roman" w:cs="Times New Roman"/>
                <w:sz w:val="20"/>
                <w:szCs w:val="20"/>
                <w:lang w:val="en-AU" w:eastAsia="de-DE"/>
              </w:rPr>
              <w:t xml:space="preserve">equipment as per IALA Recommendation </w:t>
            </w:r>
            <w:r w:rsidRPr="00080673">
              <w:rPr>
                <w:rFonts w:ascii="Times New Roman" w:hAnsi="Times New Roman" w:cs="Times New Roman"/>
                <w:sz w:val="20"/>
                <w:szCs w:val="20"/>
                <w:lang w:eastAsia="de-DE"/>
              </w:rPr>
              <w:t>Recommendation V-128 on Operational and Technical Performance Requirements for VTS Equipment</w:t>
            </w:r>
          </w:p>
          <w:p w14:paraId="5EAB99DE" w14:textId="77777777" w:rsidR="00D93AC5" w:rsidRPr="00080673" w:rsidRDefault="00D93AC5" w:rsidP="00080673">
            <w:pPr>
              <w:spacing w:after="120" w:line="276" w:lineRule="auto"/>
              <w:jc w:val="both"/>
              <w:rPr>
                <w:rFonts w:ascii="Times New Roman" w:hAnsi="Times New Roman" w:cs="Times New Roman"/>
                <w:sz w:val="20"/>
                <w:szCs w:val="20"/>
                <w:lang w:val="en-AU" w:eastAsia="de-DE"/>
              </w:rPr>
            </w:pPr>
          </w:p>
        </w:tc>
      </w:tr>
      <w:tr w:rsidR="00D93AC5" w:rsidRPr="006E0BF1" w14:paraId="3ACAF8F3" w14:textId="77777777">
        <w:trPr>
          <w:trHeight w:val="5618"/>
        </w:trPr>
        <w:tc>
          <w:tcPr>
            <w:tcW w:w="2977" w:type="dxa"/>
          </w:tcPr>
          <w:p w14:paraId="03AA9E8C" w14:textId="77777777" w:rsidR="00D93AC5" w:rsidRPr="00080673" w:rsidRDefault="00D93AC5" w:rsidP="00080673">
            <w:pPr>
              <w:spacing w:after="120" w:line="276" w:lineRule="auto"/>
              <w:jc w:val="both"/>
              <w:rPr>
                <w:rFonts w:ascii="Times New Roman" w:hAnsi="Times New Roman" w:cs="Times New Roman"/>
                <w:sz w:val="20"/>
                <w:szCs w:val="20"/>
                <w:lang w:eastAsia="de-DE"/>
              </w:rPr>
            </w:pPr>
            <w:r w:rsidRPr="00080673">
              <w:rPr>
                <w:rFonts w:ascii="Times New Roman" w:hAnsi="Times New Roman" w:cs="Times New Roman"/>
                <w:sz w:val="20"/>
                <w:szCs w:val="20"/>
                <w:lang w:eastAsia="de-DE"/>
              </w:rPr>
              <w:t>Enhance relationships with allied services, stakeholders and other interested parties</w:t>
            </w:r>
          </w:p>
        </w:tc>
        <w:tc>
          <w:tcPr>
            <w:tcW w:w="5918" w:type="dxa"/>
          </w:tcPr>
          <w:p w14:paraId="439101C1" w14:textId="77777777" w:rsidR="00D93AC5" w:rsidRPr="00080673" w:rsidRDefault="00D93AC5" w:rsidP="00080673">
            <w:pPr>
              <w:numPr>
                <w:ilvl w:val="0"/>
                <w:numId w:val="25"/>
              </w:numPr>
              <w:spacing w:after="120" w:line="276" w:lineRule="auto"/>
              <w:jc w:val="both"/>
              <w:rPr>
                <w:rFonts w:ascii="Times New Roman" w:hAnsi="Times New Roman" w:cs="Times New Roman"/>
                <w:b/>
                <w:bCs/>
                <w:sz w:val="20"/>
                <w:szCs w:val="20"/>
                <w:lang w:val="en-AU" w:eastAsia="de-DE"/>
              </w:rPr>
            </w:pPr>
            <w:r w:rsidRPr="00080673">
              <w:rPr>
                <w:rFonts w:ascii="Times New Roman" w:hAnsi="Times New Roman" w:cs="Times New Roman"/>
                <w:b/>
                <w:bCs/>
                <w:sz w:val="20"/>
                <w:szCs w:val="20"/>
                <w:lang w:val="en-AU" w:eastAsia="de-DE"/>
              </w:rPr>
              <w:t>Stakeholder feedback</w:t>
            </w:r>
          </w:p>
          <w:p w14:paraId="2CFD18FD" w14:textId="77777777" w:rsidR="006E04C2" w:rsidRDefault="00D93AC5">
            <w:pPr>
              <w:numPr>
                <w:ilvl w:val="1"/>
                <w:numId w:val="25"/>
              </w:numPr>
              <w:spacing w:after="120" w:line="276" w:lineRule="auto"/>
              <w:ind w:left="1168"/>
              <w:jc w:val="both"/>
              <w:rPr>
                <w:rFonts w:ascii="Times New Roman" w:hAnsi="Times New Roman" w:cs="Times New Roman"/>
                <w:b/>
                <w:bCs/>
                <w:i/>
                <w:iCs/>
                <w:sz w:val="20"/>
                <w:szCs w:val="20"/>
                <w:lang w:val="en-AU" w:eastAsia="de-DE"/>
              </w:rPr>
              <w:pPrChange w:id="360" w:author="Jacky" w:date="2013-03-13T22:41:00Z">
                <w:pPr>
                  <w:numPr>
                    <w:ilvl w:val="1"/>
                    <w:numId w:val="45"/>
                  </w:numPr>
                  <w:tabs>
                    <w:tab w:val="num" w:pos="2160"/>
                  </w:tabs>
                  <w:spacing w:before="240" w:after="120" w:line="276" w:lineRule="auto"/>
                  <w:ind w:left="1168" w:hanging="360"/>
                  <w:jc w:val="both"/>
                  <w:outlineLvl w:val="4"/>
                </w:pPr>
              </w:pPrChange>
            </w:pPr>
            <w:r w:rsidRPr="00080673">
              <w:rPr>
                <w:rFonts w:ascii="Times New Roman" w:hAnsi="Times New Roman" w:cs="Times New Roman"/>
                <w:sz w:val="20"/>
                <w:szCs w:val="20"/>
                <w:lang w:val="en-AU" w:eastAsia="de-DE"/>
              </w:rPr>
              <w:t>In delivering VTS services a VTS maintains close interaction and communication with its key stakeholders, that is, masters/OOW/Pilots of vessels transiting the VTS area. This provides a continuous and ongoing mechanism to receive and record stakeholder satisfaction with the delivery of service.  All feedback in such circumstances should be recorded and where applicable an Opportunity for Improvement raised within the QMS.</w:t>
            </w:r>
          </w:p>
          <w:p w14:paraId="04B46D84" w14:textId="77777777" w:rsidR="006E04C2" w:rsidRDefault="00D93AC5">
            <w:pPr>
              <w:numPr>
                <w:ilvl w:val="1"/>
                <w:numId w:val="25"/>
              </w:numPr>
              <w:spacing w:after="120" w:line="276" w:lineRule="auto"/>
              <w:ind w:left="1168"/>
              <w:jc w:val="both"/>
              <w:rPr>
                <w:rFonts w:ascii="Times New Roman" w:hAnsi="Times New Roman" w:cs="Times New Roman"/>
                <w:sz w:val="20"/>
                <w:szCs w:val="20"/>
                <w:lang w:val="en-AU" w:eastAsia="de-DE"/>
              </w:rPr>
              <w:pPrChange w:id="361" w:author="Jacky" w:date="2013-03-13T22:41:00Z">
                <w:pPr>
                  <w:numPr>
                    <w:ilvl w:val="1"/>
                    <w:numId w:val="45"/>
                  </w:numPr>
                  <w:tabs>
                    <w:tab w:val="num" w:pos="2160"/>
                  </w:tabs>
                  <w:spacing w:after="120" w:line="276" w:lineRule="auto"/>
                  <w:ind w:left="1168" w:hanging="360"/>
                  <w:jc w:val="both"/>
                </w:pPr>
              </w:pPrChange>
            </w:pPr>
            <w:del w:id="362" w:author="DFOuser" w:date="2013-03-12T09:28:00Z">
              <w:r w:rsidRPr="00080673" w:rsidDel="001C1056">
                <w:rPr>
                  <w:rFonts w:ascii="Times New Roman" w:hAnsi="Times New Roman" w:cs="Times New Roman"/>
                  <w:sz w:val="20"/>
                  <w:szCs w:val="20"/>
                  <w:lang w:val="en-AU" w:eastAsia="de-DE"/>
                </w:rPr>
                <w:delText>Other mechanisms for monitoring stakeholder satisfaction include</w:delText>
              </w:r>
            </w:del>
            <w:ins w:id="363" w:author="DFOuser" w:date="2013-03-12T09:28:00Z">
              <w:r>
                <w:rPr>
                  <w:rFonts w:ascii="Times New Roman" w:hAnsi="Times New Roman" w:cs="Times New Roman"/>
                  <w:sz w:val="20"/>
                  <w:szCs w:val="20"/>
                  <w:lang w:val="en-AU" w:eastAsia="de-DE"/>
                </w:rPr>
                <w:t>Feedback includes:</w:t>
              </w:r>
            </w:ins>
            <w:r w:rsidRPr="00080673">
              <w:rPr>
                <w:rFonts w:ascii="Times New Roman" w:hAnsi="Times New Roman" w:cs="Times New Roman"/>
                <w:sz w:val="20"/>
                <w:szCs w:val="20"/>
                <w:lang w:val="en-AU" w:eastAsia="de-DE"/>
              </w:rPr>
              <w:t>:</w:t>
            </w:r>
          </w:p>
          <w:p w14:paraId="18DA1EFF" w14:textId="77777777" w:rsidR="006E04C2" w:rsidRDefault="00D93AC5">
            <w:pPr>
              <w:numPr>
                <w:ilvl w:val="3"/>
                <w:numId w:val="25"/>
              </w:numPr>
              <w:spacing w:after="200" w:line="276" w:lineRule="auto"/>
              <w:ind w:left="1691"/>
              <w:jc w:val="both"/>
              <w:rPr>
                <w:rFonts w:ascii="Times New Roman" w:hAnsi="Times New Roman" w:cs="Times New Roman"/>
                <w:sz w:val="20"/>
                <w:szCs w:val="20"/>
                <w:lang w:val="en-AU" w:eastAsia="de-DE"/>
              </w:rPr>
              <w:pPrChange w:id="364" w:author="Jacky" w:date="2013-03-13T22:41:00Z">
                <w:pPr>
                  <w:numPr>
                    <w:ilvl w:val="3"/>
                    <w:numId w:val="45"/>
                  </w:numPr>
                  <w:tabs>
                    <w:tab w:val="num" w:pos="3600"/>
                  </w:tabs>
                  <w:spacing w:after="200" w:line="276" w:lineRule="auto"/>
                  <w:ind w:left="1691" w:hanging="360"/>
                  <w:jc w:val="both"/>
                </w:pPr>
              </w:pPrChange>
            </w:pPr>
            <w:ins w:id="365" w:author="DFOuser" w:date="2013-03-12T09:29:00Z">
              <w:r>
                <w:rPr>
                  <w:rFonts w:ascii="Times New Roman" w:hAnsi="Times New Roman" w:cs="Times New Roman"/>
                  <w:sz w:val="20"/>
                  <w:szCs w:val="20"/>
                  <w:lang w:val="en-AU" w:eastAsia="de-DE"/>
                </w:rPr>
                <w:t>Direct f</w:t>
              </w:r>
            </w:ins>
            <w:del w:id="366" w:author="DFOuser" w:date="2013-03-12T09:29:00Z">
              <w:r w:rsidRPr="00080673" w:rsidDel="001C1056">
                <w:rPr>
                  <w:rFonts w:ascii="Times New Roman" w:hAnsi="Times New Roman" w:cs="Times New Roman"/>
                  <w:sz w:val="20"/>
                  <w:szCs w:val="20"/>
                  <w:lang w:val="en-AU" w:eastAsia="de-DE"/>
                </w:rPr>
                <w:delText>F</w:delText>
              </w:r>
            </w:del>
            <w:r w:rsidRPr="00080673">
              <w:rPr>
                <w:rFonts w:ascii="Times New Roman" w:hAnsi="Times New Roman" w:cs="Times New Roman"/>
                <w:sz w:val="20"/>
                <w:szCs w:val="20"/>
                <w:lang w:val="en-AU" w:eastAsia="de-DE"/>
              </w:rPr>
              <w:t xml:space="preserve">eedback from individual Stakeholders - </w:t>
            </w:r>
            <w:ins w:id="367" w:author="DFOuser" w:date="2013-03-12T09:42:00Z">
              <w:r>
                <w:rPr>
                  <w:rFonts w:ascii="Times New Roman" w:hAnsi="Times New Roman" w:cs="Times New Roman"/>
                  <w:sz w:val="20"/>
                  <w:szCs w:val="20"/>
                  <w:lang w:val="en-AU" w:eastAsia="de-DE"/>
                </w:rPr>
                <w:t>w</w:t>
              </w:r>
            </w:ins>
            <w:del w:id="368" w:author="DFOuser" w:date="2013-03-12T09:42:00Z">
              <w:r w:rsidRPr="00080673" w:rsidDel="00F44F13">
                <w:rPr>
                  <w:rFonts w:ascii="Times New Roman" w:hAnsi="Times New Roman" w:cs="Times New Roman"/>
                  <w:sz w:val="20"/>
                  <w:szCs w:val="20"/>
                  <w:lang w:val="en-AU" w:eastAsia="de-DE"/>
                </w:rPr>
                <w:delText>W</w:delText>
              </w:r>
            </w:del>
            <w:r w:rsidRPr="00080673">
              <w:rPr>
                <w:rFonts w:ascii="Times New Roman" w:hAnsi="Times New Roman" w:cs="Times New Roman"/>
                <w:sz w:val="20"/>
                <w:szCs w:val="20"/>
                <w:lang w:val="en-AU" w:eastAsia="de-DE"/>
              </w:rPr>
              <w:t>hether received in writing (letter, email) or verbally (VHF radio)</w:t>
            </w:r>
          </w:p>
          <w:p w14:paraId="02E3DF67" w14:textId="77777777" w:rsidR="006E04C2" w:rsidRDefault="00D93AC5">
            <w:pPr>
              <w:numPr>
                <w:ilvl w:val="3"/>
                <w:numId w:val="25"/>
              </w:numPr>
              <w:spacing w:after="200" w:line="276" w:lineRule="auto"/>
              <w:ind w:left="1691"/>
              <w:jc w:val="both"/>
              <w:rPr>
                <w:rFonts w:ascii="Times New Roman" w:hAnsi="Times New Roman" w:cs="Times New Roman"/>
                <w:b/>
                <w:bCs/>
                <w:i/>
                <w:iCs/>
                <w:sz w:val="20"/>
                <w:szCs w:val="20"/>
                <w:lang w:val="en-AU" w:eastAsia="de-DE"/>
              </w:rPr>
              <w:pPrChange w:id="369" w:author="Jacky" w:date="2013-03-13T22:41:00Z">
                <w:pPr>
                  <w:numPr>
                    <w:ilvl w:val="3"/>
                    <w:numId w:val="45"/>
                  </w:numPr>
                  <w:tabs>
                    <w:tab w:val="num" w:pos="3600"/>
                  </w:tabs>
                  <w:spacing w:before="240" w:after="200" w:line="276" w:lineRule="auto"/>
                  <w:ind w:left="1691" w:hanging="360"/>
                  <w:jc w:val="both"/>
                  <w:outlineLvl w:val="4"/>
                </w:pPr>
              </w:pPrChange>
            </w:pPr>
            <w:r w:rsidRPr="00080673">
              <w:rPr>
                <w:rFonts w:ascii="Times New Roman" w:hAnsi="Times New Roman" w:cs="Times New Roman"/>
                <w:sz w:val="20"/>
                <w:szCs w:val="20"/>
                <w:lang w:val="en-AU" w:eastAsia="de-DE"/>
              </w:rPr>
              <w:t xml:space="preserve">Feedback at forums with Stakeholders </w:t>
            </w:r>
          </w:p>
          <w:p w14:paraId="7AFE1FD2" w14:textId="77777777" w:rsidR="00D93AC5" w:rsidRDefault="00D93AC5" w:rsidP="001C1056">
            <w:pPr>
              <w:numPr>
                <w:ilvl w:val="0"/>
                <w:numId w:val="25"/>
                <w:ins w:id="370" w:author="DFOuser" w:date="2013-03-12T09:30:00Z"/>
              </w:numPr>
              <w:spacing w:after="200" w:line="276" w:lineRule="auto"/>
              <w:jc w:val="both"/>
              <w:rPr>
                <w:ins w:id="371" w:author="DFOuser" w:date="2013-03-12T09:30:00Z"/>
                <w:rFonts w:ascii="Times New Roman" w:hAnsi="Times New Roman" w:cs="Times New Roman"/>
                <w:sz w:val="20"/>
                <w:szCs w:val="20"/>
                <w:lang w:val="en-AU" w:eastAsia="de-DE"/>
              </w:rPr>
            </w:pPr>
            <w:ins w:id="372" w:author="DFOuser" w:date="2013-03-12T09:30:00Z">
              <w:r>
                <w:rPr>
                  <w:rFonts w:ascii="Times New Roman" w:hAnsi="Times New Roman" w:cs="Times New Roman"/>
                  <w:sz w:val="20"/>
                  <w:szCs w:val="20"/>
                  <w:lang w:val="en-AU" w:eastAsia="de-DE"/>
                </w:rPr>
                <w:t>Regular meetings with allied services, stakeholders and other interested parties</w:t>
              </w:r>
            </w:ins>
          </w:p>
          <w:p w14:paraId="0217BE58" w14:textId="77777777" w:rsidR="00D93AC5" w:rsidRDefault="00D93AC5" w:rsidP="001C1056">
            <w:pPr>
              <w:numPr>
                <w:ilvl w:val="0"/>
                <w:numId w:val="25"/>
                <w:ins w:id="373" w:author="DFOuser" w:date="2013-03-12T09:30:00Z"/>
              </w:numPr>
              <w:spacing w:after="200" w:line="276" w:lineRule="auto"/>
              <w:jc w:val="both"/>
              <w:rPr>
                <w:ins w:id="374" w:author="DFOuser" w:date="2013-03-12T09:31:00Z"/>
                <w:rFonts w:ascii="Times New Roman" w:hAnsi="Times New Roman" w:cs="Times New Roman"/>
                <w:sz w:val="20"/>
                <w:szCs w:val="20"/>
                <w:lang w:val="en-AU" w:eastAsia="de-DE"/>
              </w:rPr>
            </w:pPr>
            <w:ins w:id="375" w:author="DFOuser" w:date="2013-03-12T09:30:00Z">
              <w:r>
                <w:rPr>
                  <w:rFonts w:ascii="Times New Roman" w:hAnsi="Times New Roman" w:cs="Times New Roman"/>
                  <w:sz w:val="20"/>
                  <w:szCs w:val="20"/>
                  <w:lang w:val="en-AU" w:eastAsia="de-DE"/>
                </w:rPr>
                <w:t xml:space="preserve">Formal working agreements with </w:t>
              </w:r>
            </w:ins>
            <w:ins w:id="376" w:author="DFOuser" w:date="2013-03-12T09:31:00Z">
              <w:r>
                <w:rPr>
                  <w:rFonts w:ascii="Times New Roman" w:hAnsi="Times New Roman" w:cs="Times New Roman"/>
                  <w:sz w:val="20"/>
                  <w:szCs w:val="20"/>
                  <w:lang w:val="en-AU" w:eastAsia="de-DE"/>
                </w:rPr>
                <w:t xml:space="preserve">allied services, </w:t>
              </w:r>
            </w:ins>
          </w:p>
          <w:p w14:paraId="63EDF488" w14:textId="77777777" w:rsidR="00D93AC5" w:rsidRPr="00080673" w:rsidRDefault="00D93AC5" w:rsidP="001C1056">
            <w:pPr>
              <w:numPr>
                <w:ilvl w:val="0"/>
                <w:numId w:val="25"/>
                <w:ins w:id="377" w:author="DFOuser" w:date="2013-03-12T09:30:00Z"/>
              </w:numPr>
              <w:spacing w:after="200" w:line="276" w:lineRule="auto"/>
              <w:jc w:val="both"/>
              <w:rPr>
                <w:rFonts w:ascii="Times New Roman" w:hAnsi="Times New Roman" w:cs="Times New Roman"/>
                <w:sz w:val="20"/>
                <w:szCs w:val="20"/>
                <w:lang w:val="en-AU" w:eastAsia="de-DE"/>
              </w:rPr>
            </w:pPr>
          </w:p>
        </w:tc>
      </w:tr>
      <w:tr w:rsidR="00D93AC5" w:rsidRPr="006E0BF1" w14:paraId="052BA7F3" w14:textId="77777777">
        <w:trPr>
          <w:trHeight w:val="5618"/>
          <w:ins w:id="378" w:author="DFOuser" w:date="2013-03-12T09:44:00Z"/>
        </w:trPr>
        <w:tc>
          <w:tcPr>
            <w:tcW w:w="2977" w:type="dxa"/>
          </w:tcPr>
          <w:p w14:paraId="17BD5035" w14:textId="77777777" w:rsidR="00D93AC5" w:rsidRPr="00080673" w:rsidRDefault="00D93AC5" w:rsidP="00080673">
            <w:pPr>
              <w:spacing w:after="120" w:line="276" w:lineRule="auto"/>
              <w:jc w:val="both"/>
              <w:rPr>
                <w:ins w:id="379" w:author="DFOuser" w:date="2013-03-12T09:44:00Z"/>
                <w:rFonts w:ascii="Times New Roman" w:hAnsi="Times New Roman" w:cs="Times New Roman"/>
                <w:sz w:val="20"/>
                <w:szCs w:val="20"/>
                <w:lang w:eastAsia="de-DE"/>
              </w:rPr>
            </w:pPr>
            <w:ins w:id="380" w:author="DFOuser" w:date="2013-03-12T09:46:00Z">
              <w:r>
                <w:rPr>
                  <w:rFonts w:ascii="Times New Roman" w:hAnsi="Times New Roman" w:cs="Times New Roman"/>
                  <w:sz w:val="20"/>
                  <w:szCs w:val="20"/>
                  <w:lang w:eastAsia="de-DE"/>
                </w:rPr>
                <w:lastRenderedPageBreak/>
                <w:t>Provi</w:t>
              </w:r>
            </w:ins>
            <w:ins w:id="381" w:author="DFOuser" w:date="2013-03-12T09:50:00Z">
              <w:r>
                <w:rPr>
                  <w:rFonts w:ascii="Times New Roman" w:hAnsi="Times New Roman" w:cs="Times New Roman"/>
                  <w:sz w:val="20"/>
                  <w:szCs w:val="20"/>
                  <w:lang w:eastAsia="de-DE"/>
                </w:rPr>
                <w:t xml:space="preserve">de </w:t>
              </w:r>
            </w:ins>
            <w:ins w:id="382" w:author="DFOuser" w:date="2013-03-12T09:46:00Z">
              <w:r>
                <w:rPr>
                  <w:rFonts w:ascii="Times New Roman" w:hAnsi="Times New Roman" w:cs="Times New Roman"/>
                  <w:sz w:val="20"/>
                  <w:szCs w:val="20"/>
                  <w:lang w:eastAsia="de-DE"/>
                </w:rPr>
                <w:t>a s</w:t>
              </w:r>
            </w:ins>
            <w:ins w:id="383" w:author="DFOuser" w:date="2013-03-12T09:45:00Z">
              <w:r>
                <w:rPr>
                  <w:rFonts w:ascii="Times New Roman" w:hAnsi="Times New Roman" w:cs="Times New Roman"/>
                  <w:sz w:val="20"/>
                  <w:szCs w:val="20"/>
                  <w:lang w:eastAsia="de-DE"/>
                </w:rPr>
                <w:t xml:space="preserve">afe </w:t>
              </w:r>
            </w:ins>
            <w:ins w:id="384" w:author="DFOuser" w:date="2013-03-12T09:46:00Z">
              <w:r>
                <w:rPr>
                  <w:rFonts w:ascii="Times New Roman" w:hAnsi="Times New Roman" w:cs="Times New Roman"/>
                  <w:sz w:val="20"/>
                  <w:szCs w:val="20"/>
                  <w:lang w:eastAsia="de-DE"/>
                </w:rPr>
                <w:t xml:space="preserve"> working environment </w:t>
              </w:r>
            </w:ins>
            <w:ins w:id="385" w:author="DFOuser" w:date="2013-03-12T09:45:00Z">
              <w:r>
                <w:rPr>
                  <w:rFonts w:ascii="Times New Roman" w:hAnsi="Times New Roman" w:cs="Times New Roman"/>
                  <w:sz w:val="20"/>
                  <w:szCs w:val="20"/>
                  <w:lang w:eastAsia="de-DE"/>
                </w:rPr>
                <w:t xml:space="preserve"> </w:t>
              </w:r>
            </w:ins>
          </w:p>
        </w:tc>
        <w:tc>
          <w:tcPr>
            <w:tcW w:w="5918" w:type="dxa"/>
          </w:tcPr>
          <w:p w14:paraId="54BAB122" w14:textId="77777777" w:rsidR="00D93AC5" w:rsidDel="00335980" w:rsidRDefault="00D93AC5" w:rsidP="00080673">
            <w:pPr>
              <w:numPr>
                <w:ilvl w:val="0"/>
                <w:numId w:val="25"/>
              </w:numPr>
              <w:spacing w:after="120" w:line="276" w:lineRule="auto"/>
              <w:jc w:val="both"/>
              <w:rPr>
                <w:del w:id="386" w:author="DFOuser" w:date="2013-03-12T09:48:00Z"/>
                <w:rFonts w:ascii="Times New Roman" w:hAnsi="Times New Roman" w:cs="Times New Roman"/>
                <w:b/>
                <w:bCs/>
                <w:sz w:val="20"/>
                <w:szCs w:val="20"/>
                <w:lang w:val="en-AU" w:eastAsia="de-DE"/>
              </w:rPr>
            </w:pPr>
            <w:ins w:id="387" w:author="DFOuser" w:date="2013-03-12T09:48:00Z">
              <w:r>
                <w:rPr>
                  <w:rFonts w:ascii="Times New Roman" w:hAnsi="Times New Roman" w:cs="Times New Roman"/>
                  <w:b/>
                  <w:bCs/>
                  <w:sz w:val="20"/>
                  <w:szCs w:val="20"/>
                  <w:lang w:val="en-AU" w:eastAsia="de-DE"/>
                </w:rPr>
                <w:t xml:space="preserve">use of safety and health guidelines from safety management system </w:t>
              </w:r>
            </w:ins>
          </w:p>
          <w:p w14:paraId="192A41D1" w14:textId="77777777" w:rsidR="00D93AC5" w:rsidRPr="00080673" w:rsidRDefault="00D93AC5" w:rsidP="00080673">
            <w:pPr>
              <w:numPr>
                <w:ilvl w:val="0"/>
                <w:numId w:val="25"/>
                <w:ins w:id="388" w:author="DFOuser" w:date="2013-03-12T09:47:00Z"/>
              </w:numPr>
              <w:spacing w:after="120" w:line="276" w:lineRule="auto"/>
              <w:jc w:val="both"/>
              <w:rPr>
                <w:ins w:id="389" w:author="DFOuser" w:date="2013-03-12T09:47:00Z"/>
                <w:rFonts w:ascii="Times New Roman" w:hAnsi="Times New Roman" w:cs="Times New Roman"/>
                <w:b/>
                <w:bCs/>
                <w:sz w:val="20"/>
                <w:szCs w:val="20"/>
                <w:lang w:val="en-AU" w:eastAsia="de-DE"/>
              </w:rPr>
            </w:pPr>
          </w:p>
        </w:tc>
      </w:tr>
    </w:tbl>
    <w:p w14:paraId="76D6D184" w14:textId="77777777" w:rsidR="00D93AC5" w:rsidRPr="006E0BF1" w:rsidRDefault="00D93AC5" w:rsidP="006E0BF1">
      <w:pPr>
        <w:spacing w:after="120" w:line="276" w:lineRule="auto"/>
        <w:jc w:val="both"/>
        <w:rPr>
          <w:lang w:eastAsia="de-DE"/>
        </w:rPr>
      </w:pPr>
    </w:p>
    <w:p w14:paraId="2A30B6A8" w14:textId="77777777" w:rsidR="00D93AC5" w:rsidRDefault="00D93AC5" w:rsidP="00533951">
      <w:pPr>
        <w:pStyle w:val="Heading1"/>
        <w:rPr>
          <w:lang w:val="en-AU"/>
        </w:rPr>
      </w:pPr>
      <w:bookmarkStart w:id="390" w:name="_Toc350248938"/>
      <w:bookmarkStart w:id="391" w:name="_Toc350807912"/>
      <w:r w:rsidRPr="006E0BF1">
        <w:rPr>
          <w:lang w:val="en-AU"/>
        </w:rPr>
        <w:t>procedures for Appointing anD Assessing a VTS</w:t>
      </w:r>
      <w:bookmarkEnd w:id="390"/>
      <w:bookmarkEnd w:id="391"/>
    </w:p>
    <w:p w14:paraId="29DC0EB1" w14:textId="77777777" w:rsidR="00D93AC5" w:rsidRPr="006E0BF1" w:rsidRDefault="00D93AC5" w:rsidP="0015290D">
      <w:pPr>
        <w:numPr>
          <w:ins w:id="392" w:author="DFOuser" w:date="2013-03-12T09:54:00Z"/>
        </w:numPr>
        <w:spacing w:before="120" w:after="120" w:line="276" w:lineRule="auto"/>
        <w:jc w:val="both"/>
        <w:rPr>
          <w:ins w:id="393" w:author="DFOuser" w:date="2013-03-12T09:54:00Z"/>
          <w:lang w:eastAsia="de-DE"/>
        </w:rPr>
      </w:pPr>
      <w:ins w:id="394" w:author="DFOuser" w:date="2013-03-12T09:54:00Z">
        <w:r w:rsidRPr="006E0BF1">
          <w:rPr>
            <w:lang w:eastAsia="de-DE"/>
          </w:rPr>
          <w:t xml:space="preserve">The </w:t>
        </w:r>
        <w:r>
          <w:rPr>
            <w:lang w:eastAsia="de-DE"/>
          </w:rPr>
          <w:t xml:space="preserve">IMO </w:t>
        </w:r>
        <w:r w:rsidRPr="006E0BF1">
          <w:rPr>
            <w:lang w:eastAsia="de-DE"/>
          </w:rPr>
          <w:t xml:space="preserve">Resolution A.857(20) describes the principles and general provisions for the operation of a VTS and participating vessels, in addition to the roles and responsibilities of contracting governments, competent authorities and VTS Authorities.  </w:t>
        </w:r>
      </w:ins>
    </w:p>
    <w:p w14:paraId="7A2C76F6" w14:textId="77777777" w:rsidR="006E04C2" w:rsidRDefault="00D93AC5">
      <w:pPr>
        <w:numPr>
          <w:ins w:id="395" w:author="DFOuser" w:date="2013-03-12T09:54:00Z"/>
        </w:numPr>
        <w:spacing w:after="120" w:line="276" w:lineRule="auto"/>
        <w:jc w:val="both"/>
        <w:rPr>
          <w:ins w:id="396" w:author="DFOuser" w:date="2013-03-12T11:23:00Z"/>
          <w:lang w:eastAsia="de-DE"/>
        </w:rPr>
        <w:pPrChange w:id="397" w:author="DFOuser" w:date="2013-03-12T09:57:00Z">
          <w:pPr>
            <w:numPr>
              <w:ilvl w:val="1"/>
              <w:numId w:val="39"/>
            </w:numPr>
            <w:tabs>
              <w:tab w:val="num" w:pos="1080"/>
            </w:tabs>
            <w:spacing w:after="120" w:line="276" w:lineRule="auto"/>
            <w:ind w:left="1080" w:hanging="357"/>
            <w:jc w:val="both"/>
          </w:pPr>
        </w:pPrChange>
      </w:pPr>
      <w:ins w:id="398" w:author="DFOuser" w:date="2013-03-12T09:54:00Z">
        <w:r w:rsidRPr="006E0BF1">
          <w:rPr>
            <w:lang w:eastAsia="de-DE"/>
          </w:rPr>
          <w:t>In planning and establishing a VTS, the Contracting Government or Governments or the competent authority should ensure that</w:t>
        </w:r>
      </w:ins>
      <w:ins w:id="399" w:author="DFOuser" w:date="2013-03-12T09:56:00Z">
        <w:r>
          <w:rPr>
            <w:lang w:eastAsia="de-DE"/>
          </w:rPr>
          <w:t xml:space="preserve"> </w:t>
        </w:r>
      </w:ins>
      <w:ins w:id="400" w:author="DFOuser" w:date="2013-03-12T09:54:00Z">
        <w:r w:rsidRPr="006E0BF1">
          <w:rPr>
            <w:lang w:eastAsia="de-DE"/>
          </w:rPr>
          <w:t xml:space="preserve">a </w:t>
        </w:r>
        <w:r w:rsidR="006E04C2" w:rsidRPr="006E04C2">
          <w:rPr>
            <w:lang w:eastAsia="de-DE"/>
            <w:rPrChange w:id="401" w:author="DFOuser" w:date="2013-03-12T09:57:00Z">
              <w:rPr>
                <w:i/>
                <w:iCs/>
                <w:lang w:eastAsia="de-DE"/>
              </w:rPr>
            </w:rPrChange>
          </w:rPr>
          <w:t>VTS authority is appointed and legally empowered</w:t>
        </w:r>
      </w:ins>
    </w:p>
    <w:p w14:paraId="16DCB355" w14:textId="77777777" w:rsidR="00D93AC5" w:rsidRPr="00BD63EA" w:rsidRDefault="00D93AC5" w:rsidP="00BD63EA">
      <w:pPr>
        <w:numPr>
          <w:ins w:id="402" w:author="DFOuser" w:date="2013-03-12T11:23:00Z"/>
        </w:numPr>
        <w:spacing w:after="200" w:line="276" w:lineRule="auto"/>
        <w:rPr>
          <w:ins w:id="403" w:author="DFOuser" w:date="2013-03-12T11:23:00Z"/>
          <w:lang w:val="en-AU" w:eastAsia="de-DE"/>
        </w:rPr>
      </w:pPr>
      <w:ins w:id="404" w:author="DFOuser" w:date="2013-03-12T11:23:00Z">
        <w:r w:rsidRPr="00BD63EA">
          <w:rPr>
            <w:lang w:val="en-AU" w:eastAsia="de-DE"/>
          </w:rPr>
          <w:t>Assessments are an essential management tool to be used for verifying objective evidence of processes, to assess how successfully processes have been implemented, for judging the effectiveness of achieving any defined target levels, to provide evidence concerning reduction and elimination of problem areas.</w:t>
        </w:r>
      </w:ins>
    </w:p>
    <w:p w14:paraId="2BD87003" w14:textId="77777777" w:rsidR="006E04C2" w:rsidRDefault="00D93AC5">
      <w:pPr>
        <w:pStyle w:val="BodyText"/>
        <w:numPr>
          <w:ins w:id="405" w:author="DFOuser" w:date="2013-03-12T09:50:00Z"/>
        </w:numPr>
        <w:rPr>
          <w:ins w:id="406" w:author="DFOuser" w:date="2013-03-12T09:55:00Z"/>
        </w:rPr>
        <w:pPrChange w:id="407" w:author="DFOuser" w:date="2013-03-12T09:50:00Z">
          <w:pPr>
            <w:pStyle w:val="Heading1"/>
          </w:pPr>
        </w:pPrChange>
      </w:pPr>
      <w:ins w:id="408" w:author="DFOuser" w:date="2013-03-12T09:55:00Z">
        <w:r>
          <w:t>The following procedures provide competent authorities with guidelines for appointing and assessing a VTS.</w:t>
        </w:r>
      </w:ins>
    </w:p>
    <w:p w14:paraId="294DFC68" w14:textId="77777777" w:rsidR="006E04C2" w:rsidRPr="006E04C2" w:rsidRDefault="006E04C2">
      <w:pPr>
        <w:pStyle w:val="BodyText"/>
        <w:numPr>
          <w:ins w:id="409" w:author="DFOuser" w:date="2013-03-12T09:55:00Z"/>
        </w:numPr>
        <w:rPr>
          <w:ins w:id="410" w:author="DFOuser" w:date="2013-03-12T09:50:00Z"/>
          <w:lang w:eastAsia="en-US"/>
          <w:rPrChange w:id="411" w:author="DFOuser" w:date="2013-03-12T09:50:00Z">
            <w:rPr>
              <w:ins w:id="412" w:author="DFOuser" w:date="2013-03-12T09:50:00Z"/>
              <w:lang w:val="en-AU"/>
            </w:rPr>
          </w:rPrChange>
        </w:rPr>
        <w:pPrChange w:id="413" w:author="DFOuser" w:date="2013-03-12T09:50:00Z">
          <w:pPr>
            <w:pStyle w:val="Heading1"/>
            <w:tabs>
              <w:tab w:val="num" w:pos="360"/>
            </w:tabs>
          </w:pPr>
        </w:pPrChange>
      </w:pPr>
    </w:p>
    <w:p w14:paraId="2FD8E90A" w14:textId="77777777" w:rsidR="00D93AC5" w:rsidRPr="006E0BF1" w:rsidRDefault="00D93AC5" w:rsidP="00533951">
      <w:pPr>
        <w:pStyle w:val="Heading2"/>
        <w:rPr>
          <w:lang w:val="en-AU" w:eastAsia="de-DE"/>
        </w:rPr>
      </w:pPr>
      <w:bookmarkStart w:id="414" w:name="_Toc350248939"/>
      <w:bookmarkStart w:id="415" w:name="_Toc350807913"/>
      <w:r w:rsidRPr="006E0BF1">
        <w:rPr>
          <w:lang w:val="en-AU" w:eastAsia="de-DE"/>
        </w:rPr>
        <w:t>Step 1</w:t>
      </w:r>
      <w:bookmarkEnd w:id="414"/>
      <w:bookmarkEnd w:id="415"/>
    </w:p>
    <w:p w14:paraId="2F70F482" w14:textId="77777777" w:rsidR="00D93AC5" w:rsidRPr="006E0BF1" w:rsidRDefault="00D93AC5" w:rsidP="00533951">
      <w:pPr>
        <w:pStyle w:val="Heading3"/>
        <w:rPr>
          <w:lang w:val="en-AU"/>
        </w:rPr>
      </w:pPr>
      <w:bookmarkStart w:id="416" w:name="_Toc350248940"/>
      <w:bookmarkStart w:id="417" w:name="_Toc350807914"/>
      <w:r w:rsidRPr="006E0BF1">
        <w:rPr>
          <w:lang w:val="en-AU"/>
        </w:rPr>
        <w:t xml:space="preserve">The entity seeking to be appointed as a VTS Authority submits a request to the </w:t>
      </w:r>
      <w:del w:id="418" w:author="DFOuser" w:date="2013-03-12T10:06:00Z">
        <w:r w:rsidRPr="006E0BF1" w:rsidDel="009B0352">
          <w:rPr>
            <w:lang w:val="en-AU"/>
          </w:rPr>
          <w:delText xml:space="preserve">Competent </w:delText>
        </w:r>
      </w:del>
      <w:ins w:id="419" w:author="DFOuser" w:date="2013-03-12T10:06:00Z">
        <w:r>
          <w:rPr>
            <w:lang w:val="en-AU"/>
          </w:rPr>
          <w:t>c</w:t>
        </w:r>
        <w:r w:rsidRPr="006E0BF1">
          <w:rPr>
            <w:lang w:val="en-AU"/>
          </w:rPr>
          <w:t xml:space="preserve">ompetent </w:t>
        </w:r>
      </w:ins>
      <w:del w:id="420" w:author="DFOuser" w:date="2013-03-12T10:06:00Z">
        <w:r w:rsidRPr="006E0BF1" w:rsidDel="009B0352">
          <w:rPr>
            <w:lang w:val="en-AU"/>
          </w:rPr>
          <w:delText>Authority</w:delText>
        </w:r>
      </w:del>
      <w:ins w:id="421" w:author="DFOuser" w:date="2013-03-12T10:06:00Z">
        <w:r>
          <w:rPr>
            <w:lang w:val="en-AU"/>
          </w:rPr>
          <w:t>a</w:t>
        </w:r>
        <w:r w:rsidRPr="006E0BF1">
          <w:rPr>
            <w:lang w:val="en-AU"/>
          </w:rPr>
          <w:t>uthority</w:t>
        </w:r>
      </w:ins>
      <w:r w:rsidRPr="006E0BF1">
        <w:rPr>
          <w:lang w:val="en-AU"/>
        </w:rPr>
        <w:t>.</w:t>
      </w:r>
      <w:bookmarkEnd w:id="416"/>
      <w:bookmarkEnd w:id="417"/>
    </w:p>
    <w:p w14:paraId="1B60EAD5" w14:textId="77777777" w:rsidR="00D93AC5" w:rsidRPr="006E0BF1" w:rsidRDefault="00D93AC5" w:rsidP="006E0BF1">
      <w:pPr>
        <w:spacing w:after="200" w:line="276" w:lineRule="auto"/>
        <w:rPr>
          <w:lang w:val="en-AU" w:eastAsia="de-DE"/>
        </w:rPr>
      </w:pPr>
      <w:del w:id="422" w:author="DFOuser" w:date="2013-03-12T10:04:00Z">
        <w:r w:rsidRPr="006E0BF1" w:rsidDel="009B0352">
          <w:rPr>
            <w:lang w:val="en-AU" w:eastAsia="de-DE"/>
          </w:rPr>
          <w:delText xml:space="preserve">The entity needs to obtain </w:delText>
        </w:r>
      </w:del>
      <w:del w:id="423" w:author="DFOuser" w:date="2013-03-12T10:05:00Z">
        <w:r w:rsidRPr="006E0BF1" w:rsidDel="009B0352">
          <w:rPr>
            <w:lang w:val="en-AU" w:eastAsia="de-DE"/>
          </w:rPr>
          <w:delText>t</w:delText>
        </w:r>
      </w:del>
      <w:ins w:id="424" w:author="DFOuser" w:date="2013-03-12T10:05:00Z">
        <w:r>
          <w:rPr>
            <w:lang w:val="en-AU" w:eastAsia="de-DE"/>
          </w:rPr>
          <w:t>T</w:t>
        </w:r>
      </w:ins>
      <w:r w:rsidRPr="006E0BF1">
        <w:rPr>
          <w:lang w:val="en-AU" w:eastAsia="de-DE"/>
        </w:rPr>
        <w:t xml:space="preserve">he requirements </w:t>
      </w:r>
      <w:ins w:id="425" w:author="DFOuser" w:date="2013-03-12T10:03:00Z">
        <w:r>
          <w:rPr>
            <w:lang w:val="en-AU" w:eastAsia="de-DE"/>
          </w:rPr>
          <w:t xml:space="preserve">for appointment as a VTS authority should be made available by </w:t>
        </w:r>
      </w:ins>
      <w:del w:id="426" w:author="DFOuser" w:date="2013-03-12T10:03:00Z">
        <w:r w:rsidRPr="006E0BF1" w:rsidDel="009B0352">
          <w:rPr>
            <w:lang w:val="en-AU" w:eastAsia="de-DE"/>
          </w:rPr>
          <w:delText xml:space="preserve">from </w:delText>
        </w:r>
      </w:del>
      <w:r w:rsidRPr="006E0BF1">
        <w:rPr>
          <w:lang w:val="en-AU" w:eastAsia="de-DE"/>
        </w:rPr>
        <w:t xml:space="preserve">the </w:t>
      </w:r>
      <w:del w:id="427" w:author="DFOuser" w:date="2013-03-12T10:06:00Z">
        <w:r w:rsidRPr="006E0BF1" w:rsidDel="009B0352">
          <w:rPr>
            <w:lang w:val="en-AU" w:eastAsia="de-DE"/>
          </w:rPr>
          <w:delText xml:space="preserve">Competent </w:delText>
        </w:r>
      </w:del>
      <w:ins w:id="428" w:author="DFOuser" w:date="2013-03-12T10:06:00Z">
        <w:r>
          <w:rPr>
            <w:lang w:val="en-AU" w:eastAsia="de-DE"/>
          </w:rPr>
          <w:t>c</w:t>
        </w:r>
        <w:r w:rsidRPr="006E0BF1">
          <w:rPr>
            <w:lang w:val="en-AU" w:eastAsia="de-DE"/>
          </w:rPr>
          <w:t xml:space="preserve">ompetent </w:t>
        </w:r>
      </w:ins>
      <w:del w:id="429" w:author="DFOuser" w:date="2013-03-12T10:06:00Z">
        <w:r w:rsidRPr="006E0BF1" w:rsidDel="009B0352">
          <w:rPr>
            <w:lang w:val="en-AU" w:eastAsia="de-DE"/>
          </w:rPr>
          <w:delText>Authority</w:delText>
        </w:r>
      </w:del>
      <w:ins w:id="430" w:author="DFOuser" w:date="2013-03-12T10:06:00Z">
        <w:r>
          <w:rPr>
            <w:lang w:val="en-AU" w:eastAsia="de-DE"/>
          </w:rPr>
          <w:t>a</w:t>
        </w:r>
        <w:r w:rsidRPr="006E0BF1">
          <w:rPr>
            <w:lang w:val="en-AU" w:eastAsia="de-DE"/>
          </w:rPr>
          <w:t>uthority</w:t>
        </w:r>
      </w:ins>
      <w:r w:rsidRPr="006E0BF1">
        <w:rPr>
          <w:lang w:val="en-AU" w:eastAsia="de-DE"/>
        </w:rPr>
        <w:t>.</w:t>
      </w:r>
    </w:p>
    <w:p w14:paraId="701DAB6B" w14:textId="77777777" w:rsidR="00D93AC5" w:rsidRDefault="00D93AC5" w:rsidP="006E0BF1">
      <w:pPr>
        <w:spacing w:after="200" w:line="276" w:lineRule="auto"/>
        <w:rPr>
          <w:ins w:id="431" w:author="DFOuser" w:date="2013-03-12T10:00:00Z"/>
          <w:lang w:val="en-AU" w:eastAsia="de-DE"/>
        </w:rPr>
      </w:pPr>
      <w:r w:rsidRPr="006E0BF1">
        <w:rPr>
          <w:lang w:val="en-AU" w:eastAsia="de-DE"/>
        </w:rPr>
        <w:t>Prior to submission of an appointment request, it is recommended that the entity conducts their</w:t>
      </w:r>
      <w:ins w:id="432" w:author="DFOuser" w:date="2013-03-12T09:42:00Z">
        <w:r>
          <w:rPr>
            <w:lang w:val="en-AU" w:eastAsia="de-DE"/>
          </w:rPr>
          <w:t xml:space="preserve"> </w:t>
        </w:r>
      </w:ins>
      <w:r w:rsidRPr="006E0BF1">
        <w:rPr>
          <w:lang w:val="en-AU" w:eastAsia="de-DE"/>
        </w:rPr>
        <w:t xml:space="preserve">own internal check using the </w:t>
      </w:r>
      <w:del w:id="433" w:author="DFOuser" w:date="2013-03-12T10:07:00Z">
        <w:r w:rsidRPr="006E0BF1" w:rsidDel="009B0352">
          <w:rPr>
            <w:lang w:val="en-AU" w:eastAsia="de-DE"/>
          </w:rPr>
          <w:delText>pre-audit documentation</w:delText>
        </w:r>
      </w:del>
      <w:ins w:id="434" w:author="DFOuser" w:date="2013-03-12T10:07:00Z">
        <w:r>
          <w:rPr>
            <w:lang w:val="en-AU" w:eastAsia="de-DE"/>
          </w:rPr>
          <w:t>checklist</w:t>
        </w:r>
      </w:ins>
      <w:r w:rsidRPr="006E0BF1">
        <w:rPr>
          <w:lang w:val="en-AU" w:eastAsia="de-DE"/>
        </w:rPr>
        <w:t xml:space="preserve"> in ANNEX </w:t>
      </w:r>
      <w:r w:rsidRPr="006E0BF1">
        <w:rPr>
          <w:highlight w:val="yellow"/>
          <w:lang w:val="en-AU" w:eastAsia="de-DE"/>
        </w:rPr>
        <w:t>A</w:t>
      </w:r>
      <w:r w:rsidRPr="006E0BF1">
        <w:rPr>
          <w:lang w:val="en-AU" w:eastAsia="de-DE"/>
        </w:rPr>
        <w:t>.</w:t>
      </w:r>
      <w:ins w:id="435" w:author="DFOuser" w:date="2013-03-12T10:02:00Z">
        <w:r>
          <w:rPr>
            <w:lang w:val="en-AU" w:eastAsia="de-DE"/>
          </w:rPr>
          <w:t xml:space="preserve"> </w:t>
        </w:r>
      </w:ins>
      <w:del w:id="436" w:author="DFOuser" w:date="2013-03-12T10:02:00Z">
        <w:r w:rsidRPr="006E0BF1" w:rsidDel="009B0352">
          <w:rPr>
            <w:lang w:val="en-AU" w:eastAsia="de-DE"/>
          </w:rPr>
          <w:br/>
        </w:r>
      </w:del>
    </w:p>
    <w:p w14:paraId="3D4610FF" w14:textId="77777777" w:rsidR="00D93AC5" w:rsidRDefault="00D93AC5" w:rsidP="006E0BF1">
      <w:pPr>
        <w:numPr>
          <w:ins w:id="437" w:author="DFOuser" w:date="2013-03-12T10:00:00Z"/>
        </w:numPr>
        <w:spacing w:after="200" w:line="276" w:lineRule="auto"/>
        <w:rPr>
          <w:ins w:id="438" w:author="DFOuser" w:date="2013-03-12T10:01:00Z"/>
          <w:lang w:val="en-AU" w:eastAsia="de-DE"/>
        </w:rPr>
      </w:pPr>
      <w:ins w:id="439" w:author="DFOuser" w:date="2013-03-12T10:05:00Z">
        <w:r>
          <w:rPr>
            <w:lang w:val="en-AU" w:eastAsia="de-DE"/>
          </w:rPr>
          <w:t>T</w:t>
        </w:r>
      </w:ins>
      <w:ins w:id="440" w:author="DFOuser" w:date="2013-03-12T10:01:00Z">
        <w:r>
          <w:rPr>
            <w:lang w:val="en-AU" w:eastAsia="de-DE"/>
          </w:rPr>
          <w:t xml:space="preserve">he competent authority should ensure its national legislation provides for VTS in compliance with its SOLAS obligations. </w:t>
        </w:r>
      </w:ins>
    </w:p>
    <w:p w14:paraId="4406DA7B" w14:textId="77777777" w:rsidR="006E04C2" w:rsidRDefault="00D93AC5">
      <w:pPr>
        <w:rPr>
          <w:del w:id="441" w:author="DFOuser" w:date="2013-03-12T10:04:00Z"/>
          <w:lang w:val="en-AU" w:eastAsia="de-DE"/>
        </w:rPr>
        <w:pPrChange w:id="442" w:author="DFOuser" w:date="2013-03-12T10:04:00Z">
          <w:pPr>
            <w:pStyle w:val="Heading2"/>
          </w:pPr>
        </w:pPrChange>
      </w:pPr>
      <w:ins w:id="443" w:author="DFOuser" w:date="2013-03-12T09:59:00Z">
        <w:r>
          <w:rPr>
            <w:lang w:val="en-AU" w:eastAsia="de-DE"/>
          </w:rPr>
          <w:t xml:space="preserve">It is recognized </w:t>
        </w:r>
      </w:ins>
      <w:ins w:id="444" w:author="DFOuser" w:date="2013-03-12T10:04:00Z">
        <w:r>
          <w:rPr>
            <w:lang w:val="en-AU" w:eastAsia="de-DE"/>
          </w:rPr>
          <w:t xml:space="preserve">that </w:t>
        </w:r>
      </w:ins>
      <w:ins w:id="445" w:author="DFOuser" w:date="2013-03-12T09:59:00Z">
        <w:r>
          <w:rPr>
            <w:lang w:val="en-AU" w:eastAsia="de-DE"/>
          </w:rPr>
          <w:t xml:space="preserve">in </w:t>
        </w:r>
      </w:ins>
      <w:ins w:id="446" w:author="DFOuser" w:date="2013-03-12T10:04:00Z">
        <w:r>
          <w:rPr>
            <w:lang w:val="en-AU" w:eastAsia="de-DE"/>
          </w:rPr>
          <w:t>many</w:t>
        </w:r>
      </w:ins>
      <w:ins w:id="447" w:author="DFOuser" w:date="2013-03-12T09:59:00Z">
        <w:r>
          <w:rPr>
            <w:lang w:val="en-AU" w:eastAsia="de-DE"/>
          </w:rPr>
          <w:t xml:space="preserve"> cases the entity is the competent authority </w:t>
        </w:r>
      </w:ins>
    </w:p>
    <w:p w14:paraId="55F88456" w14:textId="77777777" w:rsidR="00D93AC5" w:rsidRPr="006E0BF1" w:rsidRDefault="00D93AC5" w:rsidP="009B0352">
      <w:pPr>
        <w:numPr>
          <w:ins w:id="448" w:author="DFOuser" w:date="2013-03-12T10:04:00Z"/>
        </w:numPr>
        <w:spacing w:after="200" w:line="276" w:lineRule="auto"/>
        <w:rPr>
          <w:ins w:id="449" w:author="DFOuser" w:date="2013-03-12T10:04:00Z"/>
          <w:lang w:val="en-AU" w:eastAsia="de-DE"/>
        </w:rPr>
      </w:pPr>
    </w:p>
    <w:p w14:paraId="39F9C769" w14:textId="77777777" w:rsidR="00D93AC5" w:rsidDel="00212FFD" w:rsidRDefault="00D93AC5" w:rsidP="009B0352">
      <w:pPr>
        <w:rPr>
          <w:del w:id="450" w:author="DFOuser" w:date="2013-03-12T09:43:00Z"/>
          <w:b/>
          <w:bCs/>
          <w:lang w:eastAsia="en-US"/>
        </w:rPr>
      </w:pPr>
      <w:bookmarkStart w:id="451" w:name="_Toc350248941"/>
      <w:bookmarkStart w:id="452" w:name="_Toc350807915"/>
    </w:p>
    <w:p w14:paraId="3E63DDC3" w14:textId="77777777" w:rsidR="006E04C2" w:rsidRDefault="00D93AC5">
      <w:pPr>
        <w:rPr>
          <w:lang w:val="en-AU" w:eastAsia="de-DE"/>
        </w:rPr>
        <w:pPrChange w:id="453" w:author="DFOuser" w:date="2013-03-12T10:04:00Z">
          <w:pPr>
            <w:pStyle w:val="Heading2"/>
          </w:pPr>
        </w:pPrChange>
      </w:pPr>
      <w:r w:rsidRPr="006E0BF1">
        <w:rPr>
          <w:lang w:eastAsia="en-US"/>
        </w:rPr>
        <w:t>Step</w:t>
      </w:r>
      <w:r w:rsidRPr="006E0BF1">
        <w:rPr>
          <w:lang w:val="en-AU" w:eastAsia="de-DE"/>
        </w:rPr>
        <w:t xml:space="preserve"> 2</w:t>
      </w:r>
      <w:bookmarkEnd w:id="451"/>
      <w:bookmarkEnd w:id="452"/>
    </w:p>
    <w:p w14:paraId="183F5AC8" w14:textId="77777777" w:rsidR="00D93AC5" w:rsidRPr="006E0BF1" w:rsidRDefault="00D93AC5" w:rsidP="00533951">
      <w:pPr>
        <w:pStyle w:val="Heading3"/>
        <w:numPr>
          <w:numberingChange w:id="454" w:author="DFOuser" w:date="2013-03-12T06:53:00Z" w:original="%1:7:0:.%2:2:0:.%3:1:0:"/>
        </w:numPr>
        <w:rPr>
          <w:lang w:val="en-AU"/>
        </w:rPr>
      </w:pPr>
      <w:bookmarkStart w:id="455" w:name="_Toc350248942"/>
      <w:bookmarkStart w:id="456" w:name="_Toc350807916"/>
      <w:r w:rsidRPr="006E0BF1">
        <w:rPr>
          <w:lang w:val="en-AU"/>
        </w:rPr>
        <w:t>The entity submits completed pre-audit documentation</w:t>
      </w:r>
      <w:del w:id="457" w:author="DFOuser" w:date="2013-03-12T09:58:00Z">
        <w:r w:rsidRPr="006E0BF1" w:rsidDel="009B0352">
          <w:rPr>
            <w:lang w:val="en-AU"/>
          </w:rPr>
          <w:delText xml:space="preserve"> </w:delText>
        </w:r>
      </w:del>
      <w:r w:rsidRPr="006E0BF1">
        <w:rPr>
          <w:lang w:val="en-AU"/>
        </w:rPr>
        <w:t>.</w:t>
      </w:r>
      <w:bookmarkEnd w:id="455"/>
      <w:bookmarkEnd w:id="456"/>
    </w:p>
    <w:p w14:paraId="518A756F" w14:textId="77777777" w:rsidR="00D93AC5" w:rsidRPr="006E0BF1" w:rsidRDefault="00D93AC5" w:rsidP="006E0BF1">
      <w:pPr>
        <w:spacing w:after="120" w:line="276" w:lineRule="auto"/>
        <w:rPr>
          <w:lang w:val="en-AU" w:eastAsia="de-DE"/>
        </w:rPr>
      </w:pPr>
      <w:r w:rsidRPr="006E0BF1">
        <w:rPr>
          <w:lang w:val="en-AU" w:eastAsia="de-DE"/>
        </w:rPr>
        <w:t xml:space="preserve">The entity should ensure that the </w:t>
      </w:r>
      <w:del w:id="458" w:author="DFOuser" w:date="2013-03-12T10:08:00Z">
        <w:r w:rsidRPr="006E0BF1" w:rsidDel="009B0352">
          <w:rPr>
            <w:lang w:val="en-AU" w:eastAsia="de-DE"/>
          </w:rPr>
          <w:delText xml:space="preserve">questionnaire </w:delText>
        </w:r>
      </w:del>
      <w:ins w:id="459" w:author="DFOuser" w:date="2013-03-12T10:08:00Z">
        <w:r>
          <w:rPr>
            <w:lang w:val="en-AU" w:eastAsia="de-DE"/>
          </w:rPr>
          <w:t>checklist</w:t>
        </w:r>
        <w:r w:rsidRPr="006E0BF1">
          <w:rPr>
            <w:lang w:val="en-AU" w:eastAsia="de-DE"/>
          </w:rPr>
          <w:t xml:space="preserve"> </w:t>
        </w:r>
      </w:ins>
      <w:r w:rsidRPr="006E0BF1">
        <w:rPr>
          <w:lang w:val="en-AU" w:eastAsia="de-DE"/>
        </w:rPr>
        <w:t xml:space="preserve">and the supporting documentation are submitted in sufficient time to allow the </w:t>
      </w:r>
      <w:del w:id="460" w:author="DFOuser" w:date="2013-03-12T10:06:00Z">
        <w:r w:rsidRPr="006E0BF1" w:rsidDel="009B0352">
          <w:rPr>
            <w:lang w:val="en-AU" w:eastAsia="de-DE"/>
          </w:rPr>
          <w:delText xml:space="preserve">Competent </w:delText>
        </w:r>
      </w:del>
      <w:ins w:id="461" w:author="DFOuser" w:date="2013-03-12T10:06:00Z">
        <w:r>
          <w:rPr>
            <w:lang w:val="en-AU" w:eastAsia="de-DE"/>
          </w:rPr>
          <w:t>c</w:t>
        </w:r>
        <w:r w:rsidRPr="006E0BF1">
          <w:rPr>
            <w:lang w:val="en-AU" w:eastAsia="de-DE"/>
          </w:rPr>
          <w:t xml:space="preserve">ompetent </w:t>
        </w:r>
      </w:ins>
      <w:del w:id="462" w:author="DFOuser" w:date="2013-03-12T10:06:00Z">
        <w:r w:rsidRPr="006E0BF1" w:rsidDel="009B0352">
          <w:rPr>
            <w:lang w:val="en-AU" w:eastAsia="de-DE"/>
          </w:rPr>
          <w:delText xml:space="preserve">Authority </w:delText>
        </w:r>
      </w:del>
      <w:ins w:id="463" w:author="DFOuser" w:date="2013-03-12T10:06:00Z">
        <w:r>
          <w:rPr>
            <w:lang w:val="en-AU" w:eastAsia="de-DE"/>
          </w:rPr>
          <w:t>a</w:t>
        </w:r>
        <w:r w:rsidRPr="006E0BF1">
          <w:rPr>
            <w:lang w:val="en-AU" w:eastAsia="de-DE"/>
          </w:rPr>
          <w:t xml:space="preserve">uthority </w:t>
        </w:r>
      </w:ins>
      <w:r w:rsidRPr="006E0BF1">
        <w:rPr>
          <w:lang w:val="en-AU" w:eastAsia="de-DE"/>
        </w:rPr>
        <w:t>to properly assess the submission.</w:t>
      </w:r>
    </w:p>
    <w:p w14:paraId="47C807CE" w14:textId="77777777" w:rsidR="00D93AC5" w:rsidRPr="006E0BF1" w:rsidRDefault="00D93AC5" w:rsidP="00533951">
      <w:pPr>
        <w:pStyle w:val="Heading2"/>
        <w:numPr>
          <w:numberingChange w:id="464" w:author="DFOuser" w:date="2013-03-12T06:53:00Z" w:original="%1:7:0:.%2:3:0:"/>
        </w:numPr>
        <w:rPr>
          <w:lang w:val="en-AU" w:eastAsia="de-DE"/>
        </w:rPr>
      </w:pPr>
      <w:bookmarkStart w:id="465" w:name="_Toc350248943"/>
      <w:bookmarkStart w:id="466" w:name="_Toc350807917"/>
      <w:r w:rsidRPr="006E0BF1">
        <w:rPr>
          <w:lang w:val="en-AU" w:eastAsia="de-DE"/>
        </w:rPr>
        <w:t>Competent Authority evaluates pre-audit documentation</w:t>
      </w:r>
      <w:bookmarkEnd w:id="465"/>
      <w:bookmarkEnd w:id="466"/>
    </w:p>
    <w:p w14:paraId="5FE03390" w14:textId="77777777" w:rsidR="00D93AC5" w:rsidRPr="006E0BF1" w:rsidRDefault="00D93AC5" w:rsidP="006E0BF1">
      <w:pPr>
        <w:spacing w:after="120" w:line="276" w:lineRule="auto"/>
        <w:rPr>
          <w:lang w:val="en-AU" w:eastAsia="de-DE"/>
        </w:rPr>
      </w:pPr>
      <w:r w:rsidRPr="006E0BF1">
        <w:rPr>
          <w:lang w:val="en-AU" w:eastAsia="de-DE"/>
        </w:rPr>
        <w:t xml:space="preserve">The </w:t>
      </w:r>
      <w:del w:id="467" w:author="DFOuser" w:date="2013-03-12T10:06:00Z">
        <w:r w:rsidRPr="006E0BF1" w:rsidDel="009B0352">
          <w:rPr>
            <w:lang w:val="en-AU" w:eastAsia="de-DE"/>
          </w:rPr>
          <w:delText xml:space="preserve">Competent </w:delText>
        </w:r>
      </w:del>
      <w:ins w:id="468" w:author="DFOuser" w:date="2013-03-12T10:06:00Z">
        <w:r>
          <w:rPr>
            <w:lang w:val="en-AU" w:eastAsia="de-DE"/>
          </w:rPr>
          <w:t>c</w:t>
        </w:r>
        <w:r w:rsidRPr="006E0BF1">
          <w:rPr>
            <w:lang w:val="en-AU" w:eastAsia="de-DE"/>
          </w:rPr>
          <w:t xml:space="preserve">ompetent </w:t>
        </w:r>
      </w:ins>
      <w:del w:id="469" w:author="DFOuser" w:date="2013-03-12T10:06:00Z">
        <w:r w:rsidRPr="006E0BF1" w:rsidDel="009B0352">
          <w:rPr>
            <w:lang w:val="en-AU" w:eastAsia="de-DE"/>
          </w:rPr>
          <w:delText xml:space="preserve">Authority </w:delText>
        </w:r>
      </w:del>
      <w:ins w:id="470" w:author="DFOuser" w:date="2013-03-12T10:06:00Z">
        <w:r>
          <w:rPr>
            <w:lang w:val="en-AU" w:eastAsia="de-DE"/>
          </w:rPr>
          <w:t>a</w:t>
        </w:r>
        <w:r w:rsidRPr="006E0BF1">
          <w:rPr>
            <w:lang w:val="en-AU" w:eastAsia="de-DE"/>
          </w:rPr>
          <w:t xml:space="preserve">uthority </w:t>
        </w:r>
      </w:ins>
      <w:r w:rsidRPr="006E0BF1">
        <w:rPr>
          <w:lang w:val="en-AU" w:eastAsia="de-DE"/>
        </w:rPr>
        <w:t xml:space="preserve">evaluates the </w:t>
      </w:r>
      <w:del w:id="471" w:author="DFOuser" w:date="2013-03-12T10:06:00Z">
        <w:r w:rsidRPr="006E0BF1" w:rsidDel="009B0352">
          <w:rPr>
            <w:lang w:val="en-AU" w:eastAsia="de-DE"/>
          </w:rPr>
          <w:delText xml:space="preserve">questionnaire </w:delText>
        </w:r>
      </w:del>
      <w:ins w:id="472" w:author="DFOuser" w:date="2013-03-12T10:06:00Z">
        <w:r>
          <w:rPr>
            <w:lang w:val="en-AU" w:eastAsia="de-DE"/>
          </w:rPr>
          <w:t>checklist</w:t>
        </w:r>
        <w:r w:rsidRPr="006E0BF1">
          <w:rPr>
            <w:lang w:val="en-AU" w:eastAsia="de-DE"/>
          </w:rPr>
          <w:t xml:space="preserve"> </w:t>
        </w:r>
      </w:ins>
      <w:r w:rsidRPr="006E0BF1">
        <w:rPr>
          <w:lang w:val="en-AU" w:eastAsia="de-DE"/>
        </w:rPr>
        <w:t>and the supporting documentation to ensure compatibility with IMO Resolution A.857 Guidelines for Vessel Traffic Services</w:t>
      </w:r>
      <w:ins w:id="473" w:author="DFOuser" w:date="2013-03-12T10:07:00Z">
        <w:r>
          <w:rPr>
            <w:lang w:val="en-AU" w:eastAsia="de-DE"/>
          </w:rPr>
          <w:t>,</w:t>
        </w:r>
      </w:ins>
      <w:del w:id="474" w:author="DFOuser" w:date="2013-03-12T10:07:00Z">
        <w:r w:rsidRPr="006E0BF1" w:rsidDel="009B0352">
          <w:rPr>
            <w:lang w:val="en-AU" w:eastAsia="de-DE"/>
          </w:rPr>
          <w:delText xml:space="preserve"> and</w:delText>
        </w:r>
      </w:del>
      <w:r w:rsidRPr="006E0BF1">
        <w:rPr>
          <w:lang w:val="en-AU" w:eastAsia="de-DE"/>
        </w:rPr>
        <w:t xml:space="preserve"> conformance with IALA Recommendations and Guidelines</w:t>
      </w:r>
      <w:ins w:id="475" w:author="DFOuser" w:date="2013-03-12T10:07:00Z">
        <w:r>
          <w:rPr>
            <w:lang w:val="en-AU" w:eastAsia="de-DE"/>
          </w:rPr>
          <w:t>,</w:t>
        </w:r>
      </w:ins>
      <w:r w:rsidRPr="006E0BF1">
        <w:rPr>
          <w:lang w:val="en-AU" w:eastAsia="de-DE"/>
        </w:rPr>
        <w:t xml:space="preserve"> and any additional requirements.</w:t>
      </w:r>
    </w:p>
    <w:p w14:paraId="37271153" w14:textId="77777777" w:rsidR="00D93AC5" w:rsidRPr="006E0BF1" w:rsidRDefault="00D93AC5" w:rsidP="00533951">
      <w:pPr>
        <w:pStyle w:val="Heading3"/>
        <w:numPr>
          <w:numberingChange w:id="476" w:author="DFOuser" w:date="2013-03-12T06:53:00Z" w:original="%1:7:0:.%2:3:0:.%3:1:0:"/>
        </w:numPr>
        <w:rPr>
          <w:lang w:val="en-AU"/>
        </w:rPr>
      </w:pPr>
      <w:bookmarkStart w:id="477" w:name="_Toc350248944"/>
      <w:bookmarkStart w:id="478" w:name="_Toc350807918"/>
      <w:r w:rsidRPr="006E0BF1">
        <w:rPr>
          <w:lang w:val="en-AU"/>
        </w:rPr>
        <w:t>Does pre-audit documentation comply with the requirements?</w:t>
      </w:r>
      <w:bookmarkEnd w:id="477"/>
      <w:bookmarkEnd w:id="478"/>
    </w:p>
    <w:p w14:paraId="70D07A36" w14:textId="77777777" w:rsidR="00D93AC5" w:rsidRPr="006E0BF1" w:rsidRDefault="00D93AC5" w:rsidP="006E0BF1">
      <w:pPr>
        <w:spacing w:after="120" w:line="276" w:lineRule="auto"/>
        <w:rPr>
          <w:lang w:val="en-AU" w:eastAsia="de-DE"/>
        </w:rPr>
      </w:pPr>
      <w:r w:rsidRPr="006E0BF1">
        <w:rPr>
          <w:lang w:val="en-AU" w:eastAsia="de-DE"/>
        </w:rPr>
        <w:t>If ‘Yes’, the initial audit can take place at an agreed time.</w:t>
      </w:r>
    </w:p>
    <w:p w14:paraId="08ED5A63" w14:textId="77777777" w:rsidR="00D93AC5" w:rsidRPr="006E0BF1" w:rsidRDefault="00D93AC5" w:rsidP="006E0BF1">
      <w:pPr>
        <w:spacing w:after="120" w:line="276" w:lineRule="auto"/>
        <w:rPr>
          <w:lang w:val="en-AU" w:eastAsia="de-DE"/>
        </w:rPr>
      </w:pPr>
      <w:r w:rsidRPr="006E0BF1">
        <w:rPr>
          <w:lang w:val="en-AU" w:eastAsia="de-DE"/>
        </w:rPr>
        <w:t xml:space="preserve">If ‘No’, the </w:t>
      </w:r>
      <w:del w:id="479" w:author="DFOuser" w:date="2013-03-12T10:09:00Z">
        <w:r w:rsidRPr="006E0BF1" w:rsidDel="00DC2398">
          <w:rPr>
            <w:lang w:val="en-AU" w:eastAsia="de-DE"/>
          </w:rPr>
          <w:delText xml:space="preserve">Competent </w:delText>
        </w:r>
      </w:del>
      <w:ins w:id="480" w:author="DFOuser" w:date="2013-03-12T10:09:00Z">
        <w:r>
          <w:rPr>
            <w:lang w:val="en-AU" w:eastAsia="de-DE"/>
          </w:rPr>
          <w:t>c</w:t>
        </w:r>
        <w:r w:rsidRPr="006E0BF1">
          <w:rPr>
            <w:lang w:val="en-AU" w:eastAsia="de-DE"/>
          </w:rPr>
          <w:t xml:space="preserve">ompetent </w:t>
        </w:r>
      </w:ins>
      <w:del w:id="481" w:author="DFOuser" w:date="2013-03-12T10:09:00Z">
        <w:r w:rsidRPr="006E0BF1" w:rsidDel="00DC2398">
          <w:rPr>
            <w:lang w:val="en-AU" w:eastAsia="de-DE"/>
          </w:rPr>
          <w:delText xml:space="preserve">Authority </w:delText>
        </w:r>
      </w:del>
      <w:ins w:id="482" w:author="DFOuser" w:date="2013-03-12T10:09:00Z">
        <w:r>
          <w:rPr>
            <w:lang w:val="en-AU" w:eastAsia="de-DE"/>
          </w:rPr>
          <w:t>a</w:t>
        </w:r>
        <w:r w:rsidRPr="006E0BF1">
          <w:rPr>
            <w:lang w:val="en-AU" w:eastAsia="de-DE"/>
          </w:rPr>
          <w:t xml:space="preserve">uthority </w:t>
        </w:r>
      </w:ins>
      <w:r w:rsidRPr="006E0BF1">
        <w:rPr>
          <w:lang w:val="en-AU" w:eastAsia="de-DE"/>
        </w:rPr>
        <w:t>notifies the entity and provides reasons to serve as a basis for corrective actions.</w:t>
      </w:r>
    </w:p>
    <w:p w14:paraId="14B149AE" w14:textId="77777777" w:rsidR="00D93AC5" w:rsidRPr="006E0BF1" w:rsidRDefault="00D93AC5" w:rsidP="00533951">
      <w:pPr>
        <w:pStyle w:val="Heading2"/>
        <w:numPr>
          <w:numberingChange w:id="483" w:author="DFOuser" w:date="2013-03-12T06:53:00Z" w:original="%1:7:0:.%2:4:0:"/>
        </w:numPr>
        <w:rPr>
          <w:lang w:val="en-AU" w:eastAsia="de-DE"/>
        </w:rPr>
      </w:pPr>
      <w:bookmarkStart w:id="484" w:name="_Toc350248945"/>
      <w:bookmarkStart w:id="485" w:name="_Toc350807919"/>
      <w:r w:rsidRPr="006E0BF1">
        <w:rPr>
          <w:lang w:val="en-AU" w:eastAsia="de-DE"/>
        </w:rPr>
        <w:t>Step 3</w:t>
      </w:r>
      <w:bookmarkEnd w:id="484"/>
      <w:bookmarkEnd w:id="485"/>
    </w:p>
    <w:p w14:paraId="70645726" w14:textId="77777777" w:rsidR="00D93AC5" w:rsidRPr="006E0BF1" w:rsidRDefault="00D93AC5" w:rsidP="00533951">
      <w:pPr>
        <w:pStyle w:val="Heading3"/>
        <w:numPr>
          <w:numberingChange w:id="486" w:author="DFOuser" w:date="2013-03-12T06:53:00Z" w:original="%1:7:0:.%2:4:0:.%3:1:0:"/>
        </w:numPr>
        <w:rPr>
          <w:lang w:val="en-AU"/>
        </w:rPr>
      </w:pPr>
      <w:bookmarkStart w:id="487" w:name="_Toc350248946"/>
      <w:bookmarkStart w:id="488" w:name="_Toc350807920"/>
      <w:r w:rsidRPr="006E0BF1">
        <w:rPr>
          <w:lang w:val="en-AU"/>
        </w:rPr>
        <w:t>Initial audit</w:t>
      </w:r>
      <w:bookmarkEnd w:id="487"/>
      <w:bookmarkEnd w:id="488"/>
    </w:p>
    <w:p w14:paraId="54703CD2" w14:textId="77777777" w:rsidR="00D93AC5" w:rsidRPr="006E0BF1" w:rsidRDefault="00D93AC5" w:rsidP="006E0BF1">
      <w:pPr>
        <w:spacing w:after="120" w:line="276" w:lineRule="auto"/>
        <w:rPr>
          <w:lang w:val="en-AU" w:eastAsia="de-DE"/>
        </w:rPr>
      </w:pPr>
      <w:r w:rsidRPr="006E0BF1">
        <w:rPr>
          <w:lang w:val="en-AU" w:eastAsia="de-DE"/>
        </w:rPr>
        <w:t xml:space="preserve">The </w:t>
      </w:r>
      <w:del w:id="489" w:author="DFOuser" w:date="2013-03-12T10:10:00Z">
        <w:r w:rsidRPr="006E0BF1" w:rsidDel="00DC2398">
          <w:rPr>
            <w:lang w:val="en-AU" w:eastAsia="de-DE"/>
          </w:rPr>
          <w:delText xml:space="preserve">Competent </w:delText>
        </w:r>
      </w:del>
      <w:ins w:id="490" w:author="DFOuser" w:date="2013-03-12T10:10:00Z">
        <w:r>
          <w:rPr>
            <w:lang w:val="en-AU" w:eastAsia="de-DE"/>
          </w:rPr>
          <w:t>c</w:t>
        </w:r>
        <w:r w:rsidRPr="006E0BF1">
          <w:rPr>
            <w:lang w:val="en-AU" w:eastAsia="de-DE"/>
          </w:rPr>
          <w:t xml:space="preserve">ompetent </w:t>
        </w:r>
      </w:ins>
      <w:del w:id="491" w:author="DFOuser" w:date="2013-03-12T10:10:00Z">
        <w:r w:rsidRPr="006E0BF1" w:rsidDel="00DC2398">
          <w:rPr>
            <w:lang w:val="en-AU" w:eastAsia="de-DE"/>
          </w:rPr>
          <w:delText xml:space="preserve">Authority </w:delText>
        </w:r>
      </w:del>
      <w:ins w:id="492" w:author="DFOuser" w:date="2013-03-12T10:10:00Z">
        <w:r>
          <w:rPr>
            <w:lang w:val="en-AU" w:eastAsia="de-DE"/>
          </w:rPr>
          <w:t>a</w:t>
        </w:r>
        <w:r w:rsidRPr="006E0BF1">
          <w:rPr>
            <w:lang w:val="en-AU" w:eastAsia="de-DE"/>
          </w:rPr>
          <w:t xml:space="preserve">uthority </w:t>
        </w:r>
      </w:ins>
      <w:r w:rsidRPr="006E0BF1">
        <w:rPr>
          <w:lang w:val="en-AU" w:eastAsia="de-DE"/>
        </w:rPr>
        <w:t>should ensure that the audit process is conducted in compliance</w:t>
      </w:r>
    </w:p>
    <w:p w14:paraId="70DA3368" w14:textId="77777777" w:rsidR="00D93AC5" w:rsidRDefault="00D93AC5" w:rsidP="006E0BF1">
      <w:pPr>
        <w:spacing w:after="120" w:line="276" w:lineRule="auto"/>
        <w:rPr>
          <w:ins w:id="493" w:author="DFOuser" w:date="2013-03-12T10:12:00Z"/>
          <w:lang w:val="en-AU" w:eastAsia="de-DE"/>
        </w:rPr>
      </w:pPr>
      <w:r w:rsidRPr="006E0BF1">
        <w:rPr>
          <w:lang w:val="en-AU" w:eastAsia="de-DE"/>
        </w:rPr>
        <w:t xml:space="preserve">with ANNEX </w:t>
      </w:r>
      <w:r w:rsidRPr="006E0BF1">
        <w:rPr>
          <w:highlight w:val="yellow"/>
          <w:lang w:val="en-AU" w:eastAsia="de-DE"/>
        </w:rPr>
        <w:t>B</w:t>
      </w:r>
      <w:r w:rsidRPr="006E0BF1">
        <w:rPr>
          <w:lang w:val="en-AU" w:eastAsia="de-DE"/>
        </w:rPr>
        <w:t xml:space="preserve"> of these Guidelines.</w:t>
      </w:r>
    </w:p>
    <w:p w14:paraId="7DF304EE" w14:textId="77777777" w:rsidR="00D93AC5" w:rsidDel="005D6EE6" w:rsidRDefault="00D93AC5" w:rsidP="006E0BF1">
      <w:pPr>
        <w:numPr>
          <w:ins w:id="494" w:author="DFOuser" w:date="2013-03-12T10:13:00Z"/>
        </w:numPr>
        <w:spacing w:after="120" w:line="276" w:lineRule="auto"/>
        <w:rPr>
          <w:ins w:id="495" w:author="DFOuser" w:date="2013-03-12T10:11:00Z"/>
          <w:del w:id="496" w:author="Jacky" w:date="2013-03-13T22:50:00Z"/>
          <w:lang w:val="en-AU" w:eastAsia="de-DE"/>
        </w:rPr>
      </w:pPr>
      <w:ins w:id="497" w:author="DFOuser" w:date="2013-03-12T10:13:00Z">
        <w:del w:id="498" w:author="Jacky" w:date="2013-03-13T22:47:00Z">
          <w:r w:rsidDel="005D6EE6">
            <w:rPr>
              <w:lang w:val="en-AU" w:eastAsia="de-DE"/>
            </w:rPr>
            <w:delText xml:space="preserve">An example checklist of each of the major recommendations is available in </w:delText>
          </w:r>
        </w:del>
        <w:del w:id="499" w:author="Jacky" w:date="2013-03-13T22:48:00Z">
          <w:r w:rsidDel="005D6EE6">
            <w:rPr>
              <w:lang w:val="en-AU" w:eastAsia="de-DE"/>
            </w:rPr>
            <w:delText>Annex B.</w:delText>
          </w:r>
        </w:del>
        <w:del w:id="500" w:author="Jacky" w:date="2013-03-13T22:50:00Z">
          <w:r w:rsidDel="005D6EE6">
            <w:rPr>
              <w:lang w:val="en-AU" w:eastAsia="de-DE"/>
            </w:rPr>
            <w:delText xml:space="preserve"> </w:delText>
          </w:r>
        </w:del>
      </w:ins>
      <w:ins w:id="501" w:author="DFOuser" w:date="2013-03-12T10:12:00Z">
        <w:del w:id="502" w:author="Jacky" w:date="2013-03-13T22:50:00Z">
          <w:r w:rsidDel="005D6EE6">
            <w:rPr>
              <w:lang w:val="en-AU" w:eastAsia="de-DE"/>
            </w:rPr>
            <w:delText xml:space="preserve"> </w:delText>
          </w:r>
        </w:del>
      </w:ins>
    </w:p>
    <w:p w14:paraId="6F110AE1" w14:textId="77777777" w:rsidR="00D93AC5" w:rsidRPr="006E0BF1" w:rsidRDefault="00D93AC5" w:rsidP="006E0BF1">
      <w:pPr>
        <w:numPr>
          <w:ins w:id="503" w:author="DFOuser" w:date="2013-03-12T10:13:00Z"/>
        </w:numPr>
        <w:spacing w:after="120" w:line="276" w:lineRule="auto"/>
        <w:rPr>
          <w:lang w:val="en-AU" w:eastAsia="de-DE"/>
        </w:rPr>
      </w:pPr>
      <w:ins w:id="504" w:author="DFOuser" w:date="2013-03-12T10:11:00Z">
        <w:del w:id="505" w:author="Jacky" w:date="2013-03-13T22:50:00Z">
          <w:r w:rsidDel="005D6EE6">
            <w:rPr>
              <w:lang w:val="en-AU" w:eastAsia="de-DE"/>
            </w:rPr>
            <w:delText xml:space="preserve"> </w:delText>
          </w:r>
        </w:del>
      </w:ins>
    </w:p>
    <w:p w14:paraId="7BDB53A5" w14:textId="77777777" w:rsidR="00D93AC5" w:rsidRPr="006E0BF1" w:rsidRDefault="00D93AC5" w:rsidP="00533951">
      <w:pPr>
        <w:pStyle w:val="Heading3"/>
        <w:numPr>
          <w:numberingChange w:id="506" w:author="DFOuser" w:date="2013-03-12T06:53:00Z" w:original="%1:7:0:.%2:4:0:.%3:2:0:"/>
        </w:numPr>
        <w:rPr>
          <w:lang w:val="en-AU"/>
        </w:rPr>
      </w:pPr>
      <w:bookmarkStart w:id="507" w:name="_Toc350248947"/>
      <w:bookmarkStart w:id="508" w:name="_Toc350807921"/>
      <w:r w:rsidRPr="006E0BF1">
        <w:rPr>
          <w:lang w:val="en-AU"/>
        </w:rPr>
        <w:t>Does the application comply with the requirements?</w:t>
      </w:r>
      <w:bookmarkEnd w:id="507"/>
      <w:bookmarkEnd w:id="508"/>
    </w:p>
    <w:p w14:paraId="2824CF2A" w14:textId="77777777" w:rsidR="00D93AC5" w:rsidRPr="006E0BF1" w:rsidRDefault="00D93AC5" w:rsidP="006E0BF1">
      <w:pPr>
        <w:spacing w:after="120" w:line="276" w:lineRule="auto"/>
        <w:rPr>
          <w:lang w:val="en-AU" w:eastAsia="de-DE"/>
        </w:rPr>
      </w:pPr>
      <w:r w:rsidRPr="006E0BF1">
        <w:rPr>
          <w:lang w:val="en-AU" w:eastAsia="de-DE"/>
        </w:rPr>
        <w:t xml:space="preserve">If ‘Yes’, the </w:t>
      </w:r>
      <w:del w:id="509" w:author="DFOuser" w:date="2013-03-12T10:10:00Z">
        <w:r w:rsidRPr="006E0BF1" w:rsidDel="00DC2398">
          <w:rPr>
            <w:lang w:val="en-AU" w:eastAsia="de-DE"/>
          </w:rPr>
          <w:delText xml:space="preserve">Competent </w:delText>
        </w:r>
      </w:del>
      <w:ins w:id="510" w:author="DFOuser" w:date="2013-03-12T10:10:00Z">
        <w:r>
          <w:rPr>
            <w:lang w:val="en-AU" w:eastAsia="de-DE"/>
          </w:rPr>
          <w:t>c</w:t>
        </w:r>
        <w:r w:rsidRPr="006E0BF1">
          <w:rPr>
            <w:lang w:val="en-AU" w:eastAsia="de-DE"/>
          </w:rPr>
          <w:t xml:space="preserve">ompetent </w:t>
        </w:r>
      </w:ins>
      <w:del w:id="511" w:author="DFOuser" w:date="2013-03-12T10:10:00Z">
        <w:r w:rsidRPr="006E0BF1" w:rsidDel="00DC2398">
          <w:rPr>
            <w:lang w:val="en-AU" w:eastAsia="de-DE"/>
          </w:rPr>
          <w:delText xml:space="preserve">Authority </w:delText>
        </w:r>
      </w:del>
      <w:ins w:id="512" w:author="DFOuser" w:date="2013-03-12T10:10:00Z">
        <w:r>
          <w:rPr>
            <w:lang w:val="en-AU" w:eastAsia="de-DE"/>
          </w:rPr>
          <w:t>a</w:t>
        </w:r>
        <w:r w:rsidRPr="006E0BF1">
          <w:rPr>
            <w:lang w:val="en-AU" w:eastAsia="de-DE"/>
          </w:rPr>
          <w:t xml:space="preserve">uthority </w:t>
        </w:r>
      </w:ins>
      <w:r w:rsidRPr="006E0BF1">
        <w:rPr>
          <w:lang w:val="en-AU" w:eastAsia="de-DE"/>
        </w:rPr>
        <w:t>can appoint the entity as a VTS Authority.</w:t>
      </w:r>
    </w:p>
    <w:p w14:paraId="272C393A" w14:textId="77777777" w:rsidR="00D93AC5" w:rsidRPr="006E0BF1" w:rsidRDefault="00D93AC5" w:rsidP="006E0BF1">
      <w:pPr>
        <w:spacing w:after="120" w:line="276" w:lineRule="auto"/>
        <w:rPr>
          <w:lang w:val="en-AU" w:eastAsia="de-DE"/>
        </w:rPr>
      </w:pPr>
      <w:r w:rsidRPr="006E0BF1">
        <w:rPr>
          <w:lang w:val="en-AU" w:eastAsia="de-DE"/>
        </w:rPr>
        <w:t xml:space="preserve">If ‘No’, the </w:t>
      </w:r>
      <w:del w:id="513" w:author="DFOuser" w:date="2013-03-12T10:10:00Z">
        <w:r w:rsidRPr="006E0BF1" w:rsidDel="00DC2398">
          <w:rPr>
            <w:lang w:val="en-AU" w:eastAsia="de-DE"/>
          </w:rPr>
          <w:delText xml:space="preserve">Competent </w:delText>
        </w:r>
      </w:del>
      <w:ins w:id="514" w:author="DFOuser" w:date="2013-03-12T10:10:00Z">
        <w:r>
          <w:rPr>
            <w:lang w:val="en-AU" w:eastAsia="de-DE"/>
          </w:rPr>
          <w:t>c</w:t>
        </w:r>
        <w:r w:rsidRPr="006E0BF1">
          <w:rPr>
            <w:lang w:val="en-AU" w:eastAsia="de-DE"/>
          </w:rPr>
          <w:t xml:space="preserve">ompetent </w:t>
        </w:r>
      </w:ins>
      <w:del w:id="515" w:author="DFOuser" w:date="2013-03-12T10:10:00Z">
        <w:r w:rsidRPr="006E0BF1" w:rsidDel="00DC2398">
          <w:rPr>
            <w:lang w:val="en-AU" w:eastAsia="de-DE"/>
          </w:rPr>
          <w:delText xml:space="preserve">Authority </w:delText>
        </w:r>
      </w:del>
      <w:ins w:id="516" w:author="DFOuser" w:date="2013-03-12T10:10:00Z">
        <w:r>
          <w:rPr>
            <w:lang w:val="en-AU" w:eastAsia="de-DE"/>
          </w:rPr>
          <w:t>a</w:t>
        </w:r>
        <w:r w:rsidRPr="006E0BF1">
          <w:rPr>
            <w:lang w:val="en-AU" w:eastAsia="de-DE"/>
          </w:rPr>
          <w:t xml:space="preserve">uthority </w:t>
        </w:r>
      </w:ins>
      <w:r w:rsidRPr="006E0BF1">
        <w:rPr>
          <w:lang w:val="en-AU" w:eastAsia="de-DE"/>
        </w:rPr>
        <w:t xml:space="preserve">notifies the </w:t>
      </w:r>
      <w:r>
        <w:rPr>
          <w:lang w:val="en-AU" w:eastAsia="de-DE"/>
        </w:rPr>
        <w:t>entity</w:t>
      </w:r>
      <w:r w:rsidRPr="006E0BF1">
        <w:rPr>
          <w:lang w:val="en-AU" w:eastAsia="de-DE"/>
        </w:rPr>
        <w:t xml:space="preserve"> and provides reasons to serve as a basis for corrective actions.</w:t>
      </w:r>
    </w:p>
    <w:p w14:paraId="669C3E09" w14:textId="77777777" w:rsidR="00D93AC5" w:rsidRPr="006E0BF1" w:rsidRDefault="00D93AC5" w:rsidP="00533951">
      <w:pPr>
        <w:pStyle w:val="Heading2"/>
        <w:numPr>
          <w:numberingChange w:id="517" w:author="DFOuser" w:date="2013-03-12T06:53:00Z" w:original="%1:7:0:.%2:5:0:"/>
        </w:numPr>
        <w:rPr>
          <w:lang w:val="en-AU" w:eastAsia="de-DE"/>
        </w:rPr>
      </w:pPr>
      <w:bookmarkStart w:id="518" w:name="_Toc350248948"/>
      <w:bookmarkStart w:id="519" w:name="_Toc350807922"/>
      <w:r w:rsidRPr="006E0BF1">
        <w:rPr>
          <w:lang w:val="en-AU" w:eastAsia="de-DE"/>
        </w:rPr>
        <w:t>Step 4</w:t>
      </w:r>
      <w:bookmarkEnd w:id="518"/>
      <w:bookmarkEnd w:id="519"/>
    </w:p>
    <w:p w14:paraId="1304C28D" w14:textId="77777777" w:rsidR="00D93AC5" w:rsidRPr="006E0BF1" w:rsidRDefault="00D93AC5" w:rsidP="00533951">
      <w:pPr>
        <w:pStyle w:val="Heading3"/>
        <w:numPr>
          <w:numberingChange w:id="520" w:author="DFOuser" w:date="2013-03-12T06:53:00Z" w:original="%1:7:0:.%2:5:0:.%3:1:0:"/>
        </w:numPr>
        <w:rPr>
          <w:lang w:val="en-AU"/>
        </w:rPr>
      </w:pPr>
      <w:bookmarkStart w:id="521" w:name="_Toc350248949"/>
      <w:bookmarkStart w:id="522" w:name="_Toc350807923"/>
      <w:r w:rsidRPr="006E0BF1">
        <w:rPr>
          <w:lang w:val="en-AU"/>
        </w:rPr>
        <w:t xml:space="preserve">The </w:t>
      </w:r>
      <w:del w:id="523" w:author="DFOuser" w:date="2013-03-12T10:10:00Z">
        <w:r w:rsidRPr="006E0BF1" w:rsidDel="00DC2398">
          <w:rPr>
            <w:lang w:val="en-AU"/>
          </w:rPr>
          <w:delText xml:space="preserve">Competent </w:delText>
        </w:r>
      </w:del>
      <w:ins w:id="524" w:author="DFOuser" w:date="2013-03-12T10:10:00Z">
        <w:r>
          <w:rPr>
            <w:lang w:val="en-AU"/>
          </w:rPr>
          <w:t>c</w:t>
        </w:r>
        <w:r w:rsidRPr="006E0BF1">
          <w:rPr>
            <w:lang w:val="en-AU"/>
          </w:rPr>
          <w:t xml:space="preserve">ompetent </w:t>
        </w:r>
      </w:ins>
      <w:del w:id="525" w:author="DFOuser" w:date="2013-03-12T10:10:00Z">
        <w:r w:rsidRPr="006E0BF1" w:rsidDel="00DC2398">
          <w:rPr>
            <w:lang w:val="en-AU"/>
          </w:rPr>
          <w:delText xml:space="preserve">Authority </w:delText>
        </w:r>
      </w:del>
      <w:ins w:id="526" w:author="DFOuser" w:date="2013-03-12T10:15:00Z">
        <w:r>
          <w:rPr>
            <w:lang w:val="en-AU"/>
          </w:rPr>
          <w:t>a</w:t>
        </w:r>
      </w:ins>
      <w:ins w:id="527" w:author="DFOuser" w:date="2013-03-12T10:10:00Z">
        <w:r w:rsidRPr="006E0BF1">
          <w:rPr>
            <w:lang w:val="en-AU"/>
          </w:rPr>
          <w:t xml:space="preserve">uthority </w:t>
        </w:r>
      </w:ins>
      <w:r w:rsidRPr="006E0BF1">
        <w:rPr>
          <w:lang w:val="en-AU"/>
        </w:rPr>
        <w:t>appoints the entity as a VTS Authority.</w:t>
      </w:r>
      <w:bookmarkEnd w:id="521"/>
      <w:bookmarkEnd w:id="522"/>
    </w:p>
    <w:p w14:paraId="38A8688D" w14:textId="77777777" w:rsidR="00D93AC5" w:rsidRPr="006E0BF1" w:rsidDel="00697F43" w:rsidRDefault="00D93AC5" w:rsidP="006E0BF1">
      <w:pPr>
        <w:spacing w:after="120" w:line="276" w:lineRule="auto"/>
        <w:rPr>
          <w:del w:id="528" w:author="DFOuser" w:date="2013-03-12T10:16:00Z"/>
          <w:lang w:val="en-AU" w:eastAsia="de-DE"/>
        </w:rPr>
      </w:pPr>
      <w:r w:rsidRPr="006E0BF1">
        <w:rPr>
          <w:lang w:val="en-AU" w:eastAsia="de-DE"/>
        </w:rPr>
        <w:t xml:space="preserve">The </w:t>
      </w:r>
      <w:del w:id="529" w:author="DFOuser" w:date="2013-03-12T10:10:00Z">
        <w:r w:rsidRPr="006E0BF1" w:rsidDel="00DC2398">
          <w:rPr>
            <w:lang w:val="en-AU" w:eastAsia="de-DE"/>
          </w:rPr>
          <w:delText xml:space="preserve">Competent </w:delText>
        </w:r>
      </w:del>
      <w:ins w:id="530" w:author="DFOuser" w:date="2013-03-12T10:10:00Z">
        <w:r>
          <w:rPr>
            <w:lang w:val="en-AU" w:eastAsia="de-DE"/>
          </w:rPr>
          <w:t>c</w:t>
        </w:r>
        <w:r w:rsidRPr="006E0BF1">
          <w:rPr>
            <w:lang w:val="en-AU" w:eastAsia="de-DE"/>
          </w:rPr>
          <w:t xml:space="preserve">ompetent </w:t>
        </w:r>
      </w:ins>
      <w:del w:id="531" w:author="DFOuser" w:date="2013-03-12T10:10:00Z">
        <w:r w:rsidRPr="006E0BF1" w:rsidDel="00DC2398">
          <w:rPr>
            <w:lang w:val="en-AU" w:eastAsia="de-DE"/>
          </w:rPr>
          <w:delText xml:space="preserve">Authority </w:delText>
        </w:r>
      </w:del>
      <w:ins w:id="532" w:author="DFOuser" w:date="2013-03-12T10:10:00Z">
        <w:r>
          <w:rPr>
            <w:lang w:val="en-AU" w:eastAsia="de-DE"/>
          </w:rPr>
          <w:t>a</w:t>
        </w:r>
        <w:r w:rsidRPr="006E0BF1">
          <w:rPr>
            <w:lang w:val="en-AU" w:eastAsia="de-DE"/>
          </w:rPr>
          <w:t xml:space="preserve">uthority </w:t>
        </w:r>
      </w:ins>
      <w:r w:rsidRPr="006E0BF1">
        <w:rPr>
          <w:lang w:val="en-AU" w:eastAsia="de-DE"/>
        </w:rPr>
        <w:t>issues the</w:t>
      </w:r>
      <w:ins w:id="533" w:author="DFOuser" w:date="2013-03-12T10:16:00Z">
        <w:r>
          <w:rPr>
            <w:lang w:val="en-AU" w:eastAsia="de-DE"/>
          </w:rPr>
          <w:t xml:space="preserve"> formal</w:t>
        </w:r>
      </w:ins>
      <w:r w:rsidRPr="006E0BF1">
        <w:rPr>
          <w:lang w:val="en-AU" w:eastAsia="de-DE"/>
        </w:rPr>
        <w:t xml:space="preserve"> appointment </w:t>
      </w:r>
      <w:del w:id="534" w:author="DFOuser" w:date="2013-03-12T10:16:00Z">
        <w:r w:rsidRPr="006E0BF1" w:rsidDel="00697F43">
          <w:rPr>
            <w:lang w:val="en-AU" w:eastAsia="de-DE"/>
          </w:rPr>
          <w:delText>certificate</w:delText>
        </w:r>
      </w:del>
      <w:ins w:id="535" w:author="DFOuser" w:date="2013-03-12T10:16:00Z">
        <w:r>
          <w:rPr>
            <w:lang w:val="en-AU" w:eastAsia="de-DE"/>
          </w:rPr>
          <w:t>document</w:t>
        </w:r>
      </w:ins>
      <w:r w:rsidRPr="006E0BF1">
        <w:rPr>
          <w:lang w:val="en-AU" w:eastAsia="de-DE"/>
        </w:rPr>
        <w:t>, which should at least contain the</w:t>
      </w:r>
      <w:ins w:id="536" w:author="DFOuser" w:date="2013-03-12T10:16:00Z">
        <w:r>
          <w:rPr>
            <w:lang w:val="en-AU" w:eastAsia="de-DE"/>
          </w:rPr>
          <w:t xml:space="preserve"> </w:t>
        </w:r>
      </w:ins>
    </w:p>
    <w:p w14:paraId="2FBFAE15" w14:textId="77777777" w:rsidR="00D93AC5" w:rsidRPr="006E0BF1" w:rsidRDefault="00D93AC5" w:rsidP="006E0BF1">
      <w:pPr>
        <w:spacing w:after="120" w:line="276" w:lineRule="auto"/>
        <w:rPr>
          <w:lang w:val="en-AU" w:eastAsia="de-DE"/>
        </w:rPr>
      </w:pPr>
      <w:r w:rsidRPr="006E0BF1">
        <w:rPr>
          <w:lang w:val="en-AU" w:eastAsia="de-DE"/>
        </w:rPr>
        <w:t>information as shown</w:t>
      </w:r>
      <w:del w:id="537" w:author="Jacky" w:date="2013-03-13T22:51:00Z">
        <w:r w:rsidRPr="006E0BF1" w:rsidDel="005D6EE6">
          <w:rPr>
            <w:lang w:val="en-AU" w:eastAsia="de-DE"/>
          </w:rPr>
          <w:delText xml:space="preserve"> in the sample certificate </w:delText>
        </w:r>
      </w:del>
      <w:ins w:id="538" w:author="DFOuser" w:date="2013-03-12T10:16:00Z">
        <w:del w:id="539" w:author="Jacky" w:date="2013-03-13T22:51:00Z">
          <w:r w:rsidDel="005D6EE6">
            <w:rPr>
              <w:lang w:val="en-AU" w:eastAsia="de-DE"/>
            </w:rPr>
            <w:delText>document found</w:delText>
          </w:r>
        </w:del>
        <w:r>
          <w:rPr>
            <w:lang w:val="en-AU" w:eastAsia="de-DE"/>
          </w:rPr>
          <w:t xml:space="preserve"> </w:t>
        </w:r>
      </w:ins>
      <w:r w:rsidRPr="006E0BF1">
        <w:rPr>
          <w:lang w:val="en-AU" w:eastAsia="de-DE"/>
        </w:rPr>
        <w:t xml:space="preserve">in ANNEX </w:t>
      </w:r>
      <w:del w:id="540" w:author="DFOuser" w:date="2013-03-12T10:15:00Z">
        <w:r w:rsidRPr="006E0BF1" w:rsidDel="00697F43">
          <w:rPr>
            <w:highlight w:val="yellow"/>
            <w:lang w:val="en-AU" w:eastAsia="de-DE"/>
          </w:rPr>
          <w:delText>E</w:delText>
        </w:r>
      </w:del>
      <w:ins w:id="541" w:author="Jacky" w:date="2013-03-13T22:51:00Z">
        <w:r w:rsidR="005D6EE6">
          <w:rPr>
            <w:highlight w:val="yellow"/>
            <w:lang w:val="en-AU" w:eastAsia="de-DE"/>
          </w:rPr>
          <w:t>B</w:t>
        </w:r>
      </w:ins>
      <w:ins w:id="542" w:author="DFOuser" w:date="2013-03-12T10:15:00Z">
        <w:del w:id="543" w:author="Jacky" w:date="2013-03-13T22:51:00Z">
          <w:r w:rsidDel="005D6EE6">
            <w:rPr>
              <w:highlight w:val="yellow"/>
              <w:lang w:val="en-AU" w:eastAsia="de-DE"/>
            </w:rPr>
            <w:delText>C</w:delText>
          </w:r>
        </w:del>
      </w:ins>
      <w:r w:rsidRPr="006E0BF1">
        <w:rPr>
          <w:highlight w:val="yellow"/>
          <w:lang w:val="en-AU" w:eastAsia="de-DE"/>
        </w:rPr>
        <w:t>.</w:t>
      </w:r>
    </w:p>
    <w:p w14:paraId="678632B2" w14:textId="77777777" w:rsidR="00D93AC5" w:rsidRPr="006E0BF1" w:rsidRDefault="00D93AC5" w:rsidP="006E0BF1">
      <w:pPr>
        <w:spacing w:after="120" w:line="276" w:lineRule="auto"/>
        <w:rPr>
          <w:lang w:val="en-AU" w:eastAsia="de-DE"/>
        </w:rPr>
      </w:pPr>
      <w:r w:rsidRPr="006E0BF1">
        <w:rPr>
          <w:lang w:val="en-AU" w:eastAsia="de-DE"/>
        </w:rPr>
        <w:t>It is recommended that the appointment be for a fixed term of no longer than 5 years</w:t>
      </w:r>
    </w:p>
    <w:p w14:paraId="2253B30E" w14:textId="77777777" w:rsidR="00D93AC5" w:rsidRPr="006E0BF1" w:rsidRDefault="00D93AC5" w:rsidP="00533951">
      <w:pPr>
        <w:pStyle w:val="Heading2"/>
        <w:numPr>
          <w:numberingChange w:id="544" w:author="DFOuser" w:date="2013-03-12T06:53:00Z" w:original="%1:7:0:.%2:6:0:"/>
        </w:numPr>
        <w:rPr>
          <w:lang w:val="en-AU" w:eastAsia="de-DE"/>
        </w:rPr>
      </w:pPr>
      <w:bookmarkStart w:id="545" w:name="_Toc350248950"/>
      <w:bookmarkStart w:id="546" w:name="_Toc350807924"/>
      <w:r w:rsidRPr="006E0BF1">
        <w:rPr>
          <w:lang w:val="en-AU" w:eastAsia="de-DE"/>
        </w:rPr>
        <w:t>Step 5</w:t>
      </w:r>
      <w:bookmarkEnd w:id="545"/>
      <w:bookmarkEnd w:id="546"/>
    </w:p>
    <w:p w14:paraId="0008D224" w14:textId="77777777" w:rsidR="00D93AC5" w:rsidRPr="006E0BF1" w:rsidRDefault="00D93AC5" w:rsidP="00533951">
      <w:pPr>
        <w:pStyle w:val="Heading3"/>
        <w:numPr>
          <w:numberingChange w:id="547" w:author="DFOuser" w:date="2013-03-12T06:53:00Z" w:original="%1:7:0:.%2:6:0:.%3:1:0:"/>
        </w:numPr>
        <w:rPr>
          <w:lang w:val="en-AU"/>
        </w:rPr>
      </w:pPr>
      <w:bookmarkStart w:id="548" w:name="_Toc350248951"/>
      <w:bookmarkStart w:id="549" w:name="_Toc350807925"/>
      <w:r w:rsidRPr="006E0BF1">
        <w:rPr>
          <w:lang w:val="en-AU"/>
        </w:rPr>
        <w:t>The Competent Authority ensures an on-going audit of the VTS Authority.</w:t>
      </w:r>
      <w:bookmarkEnd w:id="548"/>
      <w:bookmarkEnd w:id="549"/>
    </w:p>
    <w:p w14:paraId="6D726F70" w14:textId="77777777" w:rsidR="00D93AC5" w:rsidRDefault="00D93AC5" w:rsidP="00CB2BDE">
      <w:pPr>
        <w:numPr>
          <w:ins w:id="550" w:author="DFOuser" w:date="2013-03-12T10:27:00Z"/>
        </w:numPr>
        <w:spacing w:after="200" w:line="276" w:lineRule="auto"/>
        <w:rPr>
          <w:ins w:id="551" w:author="DFOuser" w:date="2013-03-12T10:28:00Z"/>
          <w:lang w:val="en-AU" w:eastAsia="de-DE"/>
        </w:rPr>
      </w:pPr>
      <w:r w:rsidRPr="006E0BF1">
        <w:rPr>
          <w:lang w:val="en-AU" w:eastAsia="de-DE"/>
        </w:rPr>
        <w:t xml:space="preserve">The </w:t>
      </w:r>
      <w:del w:id="552" w:author="DFOuser" w:date="2013-03-12T10:18:00Z">
        <w:r w:rsidRPr="006E0BF1" w:rsidDel="00697F43">
          <w:rPr>
            <w:lang w:val="en-AU" w:eastAsia="de-DE"/>
          </w:rPr>
          <w:delText xml:space="preserve">Competent </w:delText>
        </w:r>
      </w:del>
      <w:ins w:id="553" w:author="DFOuser" w:date="2013-03-12T10:18:00Z">
        <w:r>
          <w:rPr>
            <w:lang w:val="en-AU" w:eastAsia="de-DE"/>
          </w:rPr>
          <w:t>c</w:t>
        </w:r>
        <w:r w:rsidRPr="006E0BF1">
          <w:rPr>
            <w:lang w:val="en-AU" w:eastAsia="de-DE"/>
          </w:rPr>
          <w:t xml:space="preserve">ompetent </w:t>
        </w:r>
      </w:ins>
      <w:del w:id="554" w:author="DFOuser" w:date="2013-03-12T10:18:00Z">
        <w:r w:rsidRPr="006E0BF1" w:rsidDel="00697F43">
          <w:rPr>
            <w:lang w:val="en-AU" w:eastAsia="de-DE"/>
          </w:rPr>
          <w:delText xml:space="preserve">Authority </w:delText>
        </w:r>
      </w:del>
      <w:ins w:id="555" w:author="DFOuser" w:date="2013-03-12T10:18:00Z">
        <w:r>
          <w:rPr>
            <w:lang w:val="en-AU" w:eastAsia="de-DE"/>
          </w:rPr>
          <w:t>a</w:t>
        </w:r>
        <w:r w:rsidRPr="006E0BF1">
          <w:rPr>
            <w:lang w:val="en-AU" w:eastAsia="de-DE"/>
          </w:rPr>
          <w:t xml:space="preserve">uthority </w:t>
        </w:r>
      </w:ins>
      <w:r w:rsidRPr="006E0BF1">
        <w:rPr>
          <w:lang w:val="en-AU" w:eastAsia="de-DE"/>
        </w:rPr>
        <w:t>conducts a regular audit to determine</w:t>
      </w:r>
      <w:ins w:id="556" w:author="DFOuser" w:date="2013-03-12T10:28:00Z">
        <w:r>
          <w:rPr>
            <w:lang w:val="en-AU" w:eastAsia="de-DE"/>
          </w:rPr>
          <w:t>:</w:t>
        </w:r>
      </w:ins>
    </w:p>
    <w:p w14:paraId="5A2A1D04" w14:textId="77777777" w:rsidR="00D93AC5" w:rsidRDefault="00D93AC5" w:rsidP="00CB2BDE">
      <w:pPr>
        <w:numPr>
          <w:ilvl w:val="0"/>
          <w:numId w:val="26"/>
          <w:ins w:id="557" w:author="DFOuser" w:date="2013-03-12T10:28:00Z"/>
        </w:numPr>
        <w:spacing w:after="200" w:line="276" w:lineRule="auto"/>
        <w:rPr>
          <w:ins w:id="558" w:author="DFOuser" w:date="2013-03-12T10:26:00Z"/>
          <w:lang w:val="en-AU" w:eastAsia="de-DE"/>
        </w:rPr>
      </w:pPr>
      <w:del w:id="559" w:author="DFOuser" w:date="2013-03-12T10:27:00Z">
        <w:r w:rsidRPr="006E0BF1" w:rsidDel="00CB2BDE">
          <w:rPr>
            <w:lang w:val="en-AU" w:eastAsia="de-DE"/>
          </w:rPr>
          <w:delText xml:space="preserve"> that the VTS Authority is meeting its </w:delText>
        </w:r>
      </w:del>
      <w:del w:id="560" w:author="DFOuser" w:date="2013-03-12T10:26:00Z">
        <w:r w:rsidRPr="006E0BF1" w:rsidDel="00CB2BDE">
          <w:rPr>
            <w:lang w:val="en-AU" w:eastAsia="de-DE"/>
          </w:rPr>
          <w:delText xml:space="preserve">responsibility for the management, operation and co-ordination of the VTS, interaction with participating vessels and the safe and effective provision of the service.  </w:delText>
        </w:r>
      </w:del>
      <w:del w:id="561" w:author="DFOuser" w:date="2013-03-12T10:27:00Z">
        <w:r w:rsidRPr="006E0BF1" w:rsidDel="00CB2BDE">
          <w:rPr>
            <w:lang w:val="en-AU" w:eastAsia="de-DE"/>
          </w:rPr>
          <w:delText>In particular</w:delText>
        </w:r>
      </w:del>
      <w:del w:id="562" w:author="DFOuser" w:date="2013-03-12T10:26:00Z">
        <w:r w:rsidRPr="006E0BF1" w:rsidDel="00CB2BDE">
          <w:rPr>
            <w:lang w:val="en-AU" w:eastAsia="de-DE"/>
          </w:rPr>
          <w:delText xml:space="preserve">, to </w:delText>
        </w:r>
      </w:del>
      <w:del w:id="563" w:author="DFOuser" w:date="2013-03-12T10:28:00Z">
        <w:r w:rsidRPr="006E0BF1" w:rsidDel="00CB2BDE">
          <w:rPr>
            <w:lang w:val="en-AU" w:eastAsia="de-DE"/>
          </w:rPr>
          <w:delText>confirm</w:delText>
        </w:r>
      </w:del>
      <w:r w:rsidRPr="006E0BF1">
        <w:rPr>
          <w:lang w:val="en-AU" w:eastAsia="de-DE"/>
        </w:rPr>
        <w:t xml:space="preserve"> that the operational objectives are being met</w:t>
      </w:r>
      <w:del w:id="564" w:author="DFOuser" w:date="2013-03-12T10:27:00Z">
        <w:r w:rsidRPr="006E0BF1" w:rsidDel="00CB2BDE">
          <w:rPr>
            <w:lang w:val="en-AU" w:eastAsia="de-DE"/>
          </w:rPr>
          <w:delText>,</w:delText>
        </w:r>
      </w:del>
      <w:r w:rsidRPr="006E0BF1">
        <w:rPr>
          <w:lang w:val="en-AU" w:eastAsia="de-DE"/>
        </w:rPr>
        <w:t xml:space="preserve"> </w:t>
      </w:r>
    </w:p>
    <w:p w14:paraId="1CA7F759" w14:textId="77777777" w:rsidR="00D93AC5" w:rsidRDefault="00D93AC5" w:rsidP="00CB2BDE">
      <w:pPr>
        <w:numPr>
          <w:ilvl w:val="0"/>
          <w:numId w:val="26"/>
          <w:ins w:id="565" w:author="DFOuser" w:date="2013-03-12T10:28:00Z"/>
        </w:numPr>
        <w:spacing w:after="200" w:line="276" w:lineRule="auto"/>
        <w:rPr>
          <w:ins w:id="566" w:author="DFOuser" w:date="2013-03-12T10:27:00Z"/>
          <w:lang w:val="en-AU" w:eastAsia="de-DE"/>
        </w:rPr>
      </w:pPr>
      <w:r w:rsidRPr="006E0BF1">
        <w:rPr>
          <w:lang w:val="en-AU" w:eastAsia="de-DE"/>
        </w:rPr>
        <w:t>the technical and operational performance is acceptable</w:t>
      </w:r>
    </w:p>
    <w:p w14:paraId="72C8E373" w14:textId="77777777" w:rsidR="006E04C2" w:rsidRDefault="00D93AC5">
      <w:pPr>
        <w:numPr>
          <w:ilvl w:val="0"/>
          <w:numId w:val="26"/>
          <w:ins w:id="567" w:author="DFOuser" w:date="2013-03-12T10:27:00Z"/>
        </w:numPr>
        <w:spacing w:after="200" w:line="276" w:lineRule="auto"/>
        <w:rPr>
          <w:lang w:val="en-AU" w:eastAsia="de-DE"/>
        </w:rPr>
        <w:pPrChange w:id="568" w:author="DFOuser" w:date="2013-03-12T10:27:00Z">
          <w:pPr>
            <w:numPr>
              <w:ilvl w:val="1"/>
              <w:numId w:val="58"/>
            </w:numPr>
            <w:tabs>
              <w:tab w:val="num" w:pos="2160"/>
            </w:tabs>
            <w:spacing w:after="200" w:line="276" w:lineRule="auto"/>
            <w:ind w:left="2160" w:hanging="360"/>
          </w:pPr>
        </w:pPrChange>
      </w:pPr>
      <w:del w:id="569" w:author="DFOuser" w:date="2013-03-12T10:27:00Z">
        <w:r w:rsidRPr="006E0BF1" w:rsidDel="00CB2BDE">
          <w:rPr>
            <w:lang w:val="en-AU" w:eastAsia="de-DE"/>
          </w:rPr>
          <w:delText xml:space="preserve"> and </w:delText>
        </w:r>
      </w:del>
      <w:r w:rsidRPr="006E0BF1">
        <w:rPr>
          <w:lang w:val="en-AU" w:eastAsia="de-DE"/>
        </w:rPr>
        <w:t>the issues identified and defined in determining the need for the VTS have been either alleviated or at least reduced to an acceptable level</w:t>
      </w:r>
      <w:del w:id="570" w:author="DFOuser" w:date="2013-03-12T10:28:00Z">
        <w:r w:rsidRPr="006E0BF1" w:rsidDel="00CB2BDE">
          <w:rPr>
            <w:lang w:val="en-AU" w:eastAsia="de-DE"/>
          </w:rPr>
          <w:delText>.</w:delText>
        </w:r>
      </w:del>
    </w:p>
    <w:p w14:paraId="1FCAB5FB" w14:textId="77777777" w:rsidR="005D6EE6" w:rsidRDefault="00D93AC5" w:rsidP="006E0BF1">
      <w:pPr>
        <w:spacing w:after="200" w:line="276" w:lineRule="auto"/>
        <w:rPr>
          <w:ins w:id="571" w:author="Jacky" w:date="2013-03-13T22:51:00Z"/>
          <w:lang w:val="en-AU" w:eastAsia="de-DE"/>
        </w:rPr>
      </w:pPr>
      <w:r w:rsidRPr="006E0BF1">
        <w:rPr>
          <w:lang w:val="en-AU" w:eastAsia="de-DE"/>
        </w:rPr>
        <w:t>It is recommended that at least one audit be carried out at the mid-term of the appointment.</w:t>
      </w:r>
    </w:p>
    <w:p w14:paraId="3EB413C2" w14:textId="77777777" w:rsidR="00D93AC5" w:rsidDel="005D6EE6" w:rsidRDefault="00D93AC5" w:rsidP="006E0BF1">
      <w:pPr>
        <w:numPr>
          <w:ins w:id="572" w:author="Jacky" w:date="2013-03-13T22:51:00Z"/>
        </w:numPr>
        <w:spacing w:after="200" w:line="276" w:lineRule="auto"/>
        <w:rPr>
          <w:del w:id="573" w:author="Jacky" w:date="2013-03-13T22:52:00Z"/>
          <w:lang w:val="en-AU" w:eastAsia="de-DE"/>
        </w:rPr>
      </w:pPr>
      <w:del w:id="574" w:author="Jacky" w:date="2013-03-13T22:52:00Z">
        <w:r w:rsidDel="005D6EE6">
          <w:rPr>
            <w:lang w:val="en-AU" w:eastAsia="de-DE"/>
          </w:rPr>
          <w:br/>
        </w:r>
      </w:del>
    </w:p>
    <w:p w14:paraId="1D66CE73" w14:textId="77777777" w:rsidR="00D93AC5" w:rsidRDefault="00D93AC5">
      <w:pPr>
        <w:rPr>
          <w:lang w:val="en-AU" w:eastAsia="de-DE"/>
        </w:rPr>
      </w:pPr>
      <w:r>
        <w:rPr>
          <w:lang w:val="en-AU" w:eastAsia="de-DE"/>
        </w:rPr>
        <w:br w:type="page"/>
      </w:r>
    </w:p>
    <w:p w14:paraId="0C0AC482" w14:textId="77777777" w:rsidR="00D93AC5" w:rsidRPr="006E0BF1" w:rsidRDefault="00D93AC5" w:rsidP="00533951">
      <w:pPr>
        <w:pStyle w:val="Heading2"/>
        <w:numPr>
          <w:numberingChange w:id="575" w:author="DFOuser" w:date="2013-03-12T06:53:00Z" w:original="%1:7:0:.%2:7:0:"/>
        </w:numPr>
        <w:rPr>
          <w:lang w:val="en-AU" w:eastAsia="de-DE"/>
        </w:rPr>
      </w:pPr>
      <w:bookmarkStart w:id="576" w:name="_Toc350248952"/>
      <w:bookmarkStart w:id="577" w:name="_Toc350807926"/>
      <w:r w:rsidRPr="006E0BF1">
        <w:rPr>
          <w:lang w:val="en-AU" w:eastAsia="de-DE"/>
        </w:rPr>
        <w:lastRenderedPageBreak/>
        <w:t>Step 6</w:t>
      </w:r>
      <w:bookmarkEnd w:id="576"/>
      <w:bookmarkEnd w:id="577"/>
    </w:p>
    <w:p w14:paraId="14216195" w14:textId="77777777" w:rsidR="00D93AC5" w:rsidRPr="006E0BF1" w:rsidRDefault="00D93AC5" w:rsidP="00533951">
      <w:pPr>
        <w:pStyle w:val="Heading3"/>
        <w:numPr>
          <w:numberingChange w:id="578" w:author="DFOuser" w:date="2013-03-12T06:53:00Z" w:original="%1:7:0:.%2:7:0:.%3:1:0:"/>
        </w:numPr>
        <w:rPr>
          <w:lang w:val="en-AU"/>
        </w:rPr>
      </w:pPr>
      <w:bookmarkStart w:id="579" w:name="_Toc350248953"/>
      <w:bookmarkStart w:id="580" w:name="_Toc350807927"/>
      <w:r w:rsidRPr="006E0BF1">
        <w:rPr>
          <w:lang w:val="en-AU"/>
        </w:rPr>
        <w:t>The Competent Authority renews the appointment of a VTS Authority.</w:t>
      </w:r>
      <w:bookmarkEnd w:id="579"/>
      <w:bookmarkEnd w:id="580"/>
    </w:p>
    <w:p w14:paraId="5FA94700" w14:textId="77777777" w:rsidR="00D93AC5" w:rsidRPr="006E0BF1" w:rsidRDefault="00D93AC5" w:rsidP="006E0BF1">
      <w:pPr>
        <w:spacing w:after="200" w:line="276" w:lineRule="auto"/>
        <w:rPr>
          <w:lang w:val="en-AU" w:eastAsia="de-DE"/>
        </w:rPr>
      </w:pPr>
      <w:r w:rsidRPr="006E0BF1">
        <w:rPr>
          <w:lang w:val="en-AU" w:eastAsia="de-DE"/>
        </w:rPr>
        <w:t>Towards the end of the period of appointment the VTS Authority should apply for its appointment to be renewed.</w:t>
      </w:r>
    </w:p>
    <w:p w14:paraId="7C15BBD7" w14:textId="77777777" w:rsidR="00D93AC5" w:rsidRDefault="00D93AC5" w:rsidP="006E0BF1">
      <w:pPr>
        <w:spacing w:after="200" w:line="276" w:lineRule="auto"/>
        <w:rPr>
          <w:ins w:id="581" w:author="Jacky" w:date="2013-03-13T22:52:00Z"/>
          <w:lang w:val="en-AU" w:eastAsia="de-DE"/>
        </w:rPr>
      </w:pPr>
      <w:r w:rsidRPr="006E0BF1">
        <w:rPr>
          <w:lang w:val="en-AU" w:eastAsia="de-DE"/>
        </w:rPr>
        <w:t xml:space="preserve">It is recommended that an audit be carried out prior to the renewal of the appointment. </w:t>
      </w:r>
    </w:p>
    <w:p w14:paraId="68D41612" w14:textId="77777777" w:rsidR="005D6EE6" w:rsidRDefault="005D6EE6" w:rsidP="005D6EE6">
      <w:pPr>
        <w:numPr>
          <w:ins w:id="582" w:author="Jacky" w:date="2013-03-13T22:52:00Z"/>
        </w:numPr>
        <w:spacing w:after="200" w:line="276" w:lineRule="auto"/>
        <w:rPr>
          <w:ins w:id="583" w:author="Jacky" w:date="2013-03-13T22:52:00Z"/>
          <w:lang w:val="en-AU" w:eastAsia="de-DE"/>
        </w:rPr>
      </w:pPr>
      <w:ins w:id="584" w:author="Jacky" w:date="2013-03-13T22:52:00Z">
        <w:r>
          <w:rPr>
            <w:lang w:val="en-AU" w:eastAsia="de-DE"/>
          </w:rPr>
          <w:t>Annex B provides guidance on the appointment process to competent authorities.</w:t>
        </w:r>
        <w:r>
          <w:rPr>
            <w:lang w:val="en-AU" w:eastAsia="de-DE"/>
          </w:rPr>
          <w:br/>
        </w:r>
      </w:ins>
    </w:p>
    <w:p w14:paraId="2B5FB131" w14:textId="77777777" w:rsidR="005D6EE6" w:rsidRPr="006E0BF1" w:rsidRDefault="005D6EE6" w:rsidP="006E0BF1">
      <w:pPr>
        <w:numPr>
          <w:ins w:id="585" w:author="Jacky" w:date="2013-03-13T22:52:00Z"/>
        </w:numPr>
        <w:spacing w:after="200" w:line="276" w:lineRule="auto"/>
        <w:rPr>
          <w:lang w:val="en-AU" w:eastAsia="de-DE"/>
        </w:rPr>
      </w:pPr>
    </w:p>
    <w:p w14:paraId="111D79EC" w14:textId="77777777" w:rsidR="00D93AC5" w:rsidRPr="00BD63EA" w:rsidDel="00AE32BD" w:rsidRDefault="00D93AC5" w:rsidP="006E0BF1">
      <w:pPr>
        <w:spacing w:after="200" w:line="276" w:lineRule="auto"/>
        <w:rPr>
          <w:del w:id="586" w:author="DFOuser" w:date="2013-03-12T10:29:00Z"/>
          <w:lang w:val="en-AU" w:eastAsia="de-DE"/>
        </w:rPr>
      </w:pPr>
    </w:p>
    <w:p w14:paraId="32DB1366" w14:textId="77777777" w:rsidR="00D93AC5" w:rsidRPr="00BD63EA" w:rsidDel="00AE32BD" w:rsidRDefault="00D93AC5" w:rsidP="006E0BF1">
      <w:pPr>
        <w:spacing w:after="200" w:line="276" w:lineRule="auto"/>
        <w:rPr>
          <w:del w:id="587" w:author="DFOuser" w:date="2013-03-12T10:29:00Z"/>
          <w:lang w:val="en-AU" w:eastAsia="de-DE"/>
        </w:rPr>
      </w:pPr>
    </w:p>
    <w:p w14:paraId="19840088" w14:textId="77777777" w:rsidR="00D93AC5" w:rsidRPr="00BD63EA" w:rsidDel="00AE32BD" w:rsidRDefault="00D93AC5" w:rsidP="006E0BF1">
      <w:pPr>
        <w:spacing w:after="200" w:line="276" w:lineRule="auto"/>
        <w:rPr>
          <w:del w:id="588" w:author="DFOuser" w:date="2013-03-12T10:29:00Z"/>
          <w:lang w:val="en-AU" w:eastAsia="de-DE"/>
        </w:rPr>
      </w:pPr>
    </w:p>
    <w:p w14:paraId="78151807" w14:textId="77777777" w:rsidR="00D93AC5" w:rsidRPr="00BD63EA" w:rsidDel="00BD63EA" w:rsidRDefault="00D93AC5" w:rsidP="006E0BF1">
      <w:pPr>
        <w:spacing w:after="200" w:line="276" w:lineRule="auto"/>
        <w:rPr>
          <w:del w:id="589" w:author="DFOuser" w:date="2013-03-12T11:23:00Z"/>
          <w:lang w:val="en-AU" w:eastAsia="de-DE"/>
        </w:rPr>
      </w:pPr>
      <w:del w:id="590" w:author="DFOuser" w:date="2013-03-12T11:23:00Z">
        <w:r w:rsidRPr="00BD63EA" w:rsidDel="00BD63EA">
          <w:rPr>
            <w:lang w:val="en-AU" w:eastAsia="de-DE"/>
          </w:rPr>
          <w:delText>Assessments are an essential management tool to be used for verifying objective evidence of processes, to assess how successfully processes have been implemented, for judging the effectiveness of achieving any defined target levels, to provide evidence concerning reduction and elimination of problem areas.</w:delText>
        </w:r>
      </w:del>
    </w:p>
    <w:p w14:paraId="5C47AE57" w14:textId="77777777" w:rsidR="00D93AC5" w:rsidRPr="00D2767F" w:rsidDel="00BD63EA" w:rsidRDefault="00D93AC5" w:rsidP="006E0BF1">
      <w:pPr>
        <w:spacing w:after="200" w:line="276" w:lineRule="auto"/>
        <w:rPr>
          <w:del w:id="591" w:author="DFOuser" w:date="2013-03-12T11:22:00Z"/>
          <w:lang w:val="en-AU" w:eastAsia="de-DE"/>
        </w:rPr>
      </w:pPr>
      <w:del w:id="592" w:author="DFOuser" w:date="2013-03-12T11:22:00Z">
        <w:r w:rsidRPr="00377326">
          <w:rPr>
            <w:lang w:val="en-AU" w:eastAsia="de-DE"/>
          </w:rPr>
          <w:delText>The checklist is designed in such a way that it should be provided to the VTS Authority / centre before the assessment is to be undertaken so responses to the questions and any relevant supporting documentation can be provided.</w:delText>
        </w:r>
        <w:r>
          <w:rPr>
            <w:highlight w:val="yellow"/>
            <w:lang w:val="en-AU" w:eastAsia="de-DE"/>
          </w:rPr>
          <w:delText> </w:delText>
        </w:r>
        <w:r w:rsidRPr="00377326">
          <w:rPr>
            <w:lang w:val="en-AU" w:eastAsia="de-DE"/>
          </w:rPr>
          <w:delText>This enables the assessor to maximise their time spent during the actual visit.</w:delText>
        </w:r>
      </w:del>
    </w:p>
    <w:p w14:paraId="44F82BBA" w14:textId="77777777" w:rsidR="00D93AC5" w:rsidRPr="00D2767F" w:rsidDel="00BD63EA" w:rsidRDefault="00D93AC5" w:rsidP="006E0BF1">
      <w:pPr>
        <w:spacing w:after="200" w:line="276" w:lineRule="auto"/>
        <w:rPr>
          <w:del w:id="593" w:author="DFOuser" w:date="2013-03-12T11:22:00Z"/>
          <w:lang w:val="en-AU" w:eastAsia="de-DE"/>
        </w:rPr>
      </w:pPr>
      <w:del w:id="594" w:author="DFOuser" w:date="2013-03-12T11:22:00Z">
        <w:r w:rsidRPr="00377326">
          <w:rPr>
            <w:lang w:val="en-AU" w:eastAsia="de-DE"/>
          </w:rPr>
          <w:delText>The assessment should be planned and conducted using a recognised assessment / audit structure as in the following example:</w:delText>
        </w:r>
      </w:del>
    </w:p>
    <w:p w14:paraId="7FB25C87" w14:textId="77777777" w:rsidR="00D93AC5" w:rsidRPr="00D2767F" w:rsidDel="00BD63EA" w:rsidRDefault="00D93AC5" w:rsidP="006E0BF1">
      <w:pPr>
        <w:numPr>
          <w:ilvl w:val="0"/>
          <w:numId w:val="36"/>
          <w:numberingChange w:id="595" w:author="DFOuser" w:date="2013-03-12T06:53:00Z" w:original=""/>
        </w:numPr>
        <w:spacing w:after="200" w:line="276" w:lineRule="auto"/>
        <w:contextualSpacing/>
        <w:rPr>
          <w:del w:id="596" w:author="DFOuser" w:date="2013-03-12T11:22:00Z"/>
          <w:lang w:val="en-AU" w:eastAsia="de-DE"/>
        </w:rPr>
      </w:pPr>
      <w:del w:id="597" w:author="DFOuser" w:date="2013-03-12T11:22:00Z">
        <w:r w:rsidRPr="00377326">
          <w:rPr>
            <w:lang w:eastAsia="de-DE"/>
          </w:rPr>
          <w:delText>VTS Authority / centre completes checklist as far as possible prior to the assessment being undertaken and provides appropriate supporting documentation</w:delText>
        </w:r>
      </w:del>
    </w:p>
    <w:p w14:paraId="78949EB3" w14:textId="77777777" w:rsidR="00D93AC5" w:rsidRPr="00D2767F" w:rsidDel="00BD63EA" w:rsidRDefault="002A6BDF" w:rsidP="006E0BF1">
      <w:pPr>
        <w:numPr>
          <w:ilvl w:val="0"/>
          <w:numId w:val="36"/>
          <w:numberingChange w:id="598" w:author="DFOuser" w:date="2013-03-12T06:53:00Z" w:original=""/>
        </w:numPr>
        <w:spacing w:after="200" w:line="276" w:lineRule="auto"/>
        <w:contextualSpacing/>
        <w:rPr>
          <w:del w:id="599" w:author="DFOuser" w:date="2013-03-12T11:22:00Z"/>
          <w:lang w:val="en-AU" w:eastAsia="de-DE"/>
        </w:rPr>
      </w:pPr>
      <w:del w:id="600" w:author="DFOuser" w:date="2013-03-12T11:22:00Z">
        <w:r>
          <w:rPr>
            <w:lang w:eastAsia="de-DE"/>
          </w:rPr>
          <w:delText>Assessor carries out document and checklist review in preparation for assessment</w:delText>
        </w:r>
      </w:del>
    </w:p>
    <w:p w14:paraId="78993C60" w14:textId="77777777" w:rsidR="00D93AC5" w:rsidRPr="00D2767F" w:rsidDel="00BD63EA" w:rsidRDefault="002A6BDF" w:rsidP="006E0BF1">
      <w:pPr>
        <w:numPr>
          <w:ilvl w:val="0"/>
          <w:numId w:val="36"/>
          <w:numberingChange w:id="601" w:author="DFOuser" w:date="2013-03-12T06:53:00Z" w:original=""/>
        </w:numPr>
        <w:spacing w:after="200" w:line="276" w:lineRule="auto"/>
        <w:contextualSpacing/>
        <w:rPr>
          <w:del w:id="602" w:author="DFOuser" w:date="2013-03-12T11:22:00Z"/>
          <w:lang w:val="en-AU" w:eastAsia="de-DE"/>
        </w:rPr>
      </w:pPr>
      <w:del w:id="603" w:author="DFOuser" w:date="2013-03-12T11:22:00Z">
        <w:r>
          <w:rPr>
            <w:lang w:eastAsia="de-DE"/>
          </w:rPr>
          <w:delText>Opening Meeting at the start of the assessment</w:delText>
        </w:r>
      </w:del>
    </w:p>
    <w:p w14:paraId="29AE18C0" w14:textId="77777777" w:rsidR="00D93AC5" w:rsidRPr="00D2767F" w:rsidDel="00BD63EA" w:rsidRDefault="002A6BDF" w:rsidP="006E0BF1">
      <w:pPr>
        <w:numPr>
          <w:ilvl w:val="0"/>
          <w:numId w:val="36"/>
          <w:numberingChange w:id="604" w:author="DFOuser" w:date="2013-03-12T06:53:00Z" w:original=""/>
        </w:numPr>
        <w:spacing w:after="200" w:line="276" w:lineRule="auto"/>
        <w:contextualSpacing/>
        <w:rPr>
          <w:del w:id="605" w:author="DFOuser" w:date="2013-03-12T11:22:00Z"/>
          <w:lang w:val="en-AU" w:eastAsia="de-DE"/>
        </w:rPr>
      </w:pPr>
      <w:del w:id="606" w:author="DFOuser" w:date="2013-03-12T11:22:00Z">
        <w:r>
          <w:rPr>
            <w:lang w:eastAsia="de-DE"/>
          </w:rPr>
          <w:delText>Agree on the assessment framework</w:delText>
        </w:r>
        <w:r w:rsidR="00D93AC5">
          <w:rPr>
            <w:highlight w:val="yellow"/>
            <w:lang w:eastAsia="de-DE"/>
          </w:rPr>
          <w:delText> </w:delText>
        </w:r>
      </w:del>
    </w:p>
    <w:p w14:paraId="16F84A8E" w14:textId="77777777" w:rsidR="00D93AC5" w:rsidRPr="00D2767F" w:rsidDel="00BD63EA" w:rsidRDefault="00D93AC5" w:rsidP="006E0BF1">
      <w:pPr>
        <w:numPr>
          <w:ilvl w:val="0"/>
          <w:numId w:val="36"/>
          <w:numberingChange w:id="607" w:author="DFOuser" w:date="2013-03-12T06:53:00Z" w:original=""/>
        </w:numPr>
        <w:spacing w:after="200" w:line="276" w:lineRule="auto"/>
        <w:contextualSpacing/>
        <w:rPr>
          <w:del w:id="608" w:author="DFOuser" w:date="2013-03-12T11:22:00Z"/>
          <w:lang w:val="en-AU" w:eastAsia="de-DE"/>
        </w:rPr>
      </w:pPr>
      <w:del w:id="609" w:author="DFOuser" w:date="2013-03-12T11:22:00Z">
        <w:r w:rsidRPr="00377326">
          <w:rPr>
            <w:lang w:eastAsia="de-DE"/>
          </w:rPr>
          <w:delText>Using checklist, carry out assessment, utilising document review, interview and document inspection</w:delText>
        </w:r>
      </w:del>
    </w:p>
    <w:p w14:paraId="4E50E408" w14:textId="77777777" w:rsidR="00D93AC5" w:rsidRPr="00D2767F" w:rsidDel="00BD63EA" w:rsidRDefault="00D93AC5" w:rsidP="006E0BF1">
      <w:pPr>
        <w:numPr>
          <w:ilvl w:val="0"/>
          <w:numId w:val="36"/>
          <w:numberingChange w:id="610" w:author="DFOuser" w:date="2013-03-12T06:53:00Z" w:original=""/>
        </w:numPr>
        <w:spacing w:after="200" w:line="276" w:lineRule="auto"/>
        <w:contextualSpacing/>
        <w:rPr>
          <w:del w:id="611" w:author="DFOuser" w:date="2013-03-12T11:22:00Z"/>
          <w:lang w:val="en-AU" w:eastAsia="de-DE"/>
        </w:rPr>
      </w:pPr>
      <w:del w:id="612" w:author="DFOuser" w:date="2013-03-12T11:22:00Z">
        <w:r w:rsidRPr="00377326">
          <w:rPr>
            <w:lang w:eastAsia="de-DE"/>
          </w:rPr>
          <w:delText>Agree on final assessment report identifying and agreeing any required areas of continuous improvement and timescales for completion</w:delText>
        </w:r>
      </w:del>
    </w:p>
    <w:p w14:paraId="1048D476" w14:textId="77777777" w:rsidR="00D93AC5" w:rsidRPr="00D2767F" w:rsidDel="00BD63EA" w:rsidRDefault="00D93AC5" w:rsidP="006E0BF1">
      <w:pPr>
        <w:numPr>
          <w:ilvl w:val="0"/>
          <w:numId w:val="36"/>
          <w:numberingChange w:id="613" w:author="DFOuser" w:date="2013-03-12T06:53:00Z" w:original=""/>
        </w:numPr>
        <w:spacing w:after="200" w:line="276" w:lineRule="auto"/>
        <w:contextualSpacing/>
        <w:rPr>
          <w:del w:id="614" w:author="DFOuser" w:date="2013-03-12T11:22:00Z"/>
          <w:lang w:val="en-AU" w:eastAsia="de-DE"/>
        </w:rPr>
      </w:pPr>
      <w:del w:id="615" w:author="DFOuser" w:date="2013-03-12T11:22:00Z">
        <w:r w:rsidRPr="00377326">
          <w:rPr>
            <w:lang w:eastAsia="de-DE"/>
          </w:rPr>
          <w:delText>Conduct closing at the end of the assessment</w:delText>
        </w:r>
      </w:del>
    </w:p>
    <w:p w14:paraId="550B6644" w14:textId="77777777" w:rsidR="00D93AC5" w:rsidRPr="006E0BF1" w:rsidDel="00BD63EA" w:rsidRDefault="002A6BDF" w:rsidP="006E0BF1">
      <w:pPr>
        <w:spacing w:after="200" w:line="276" w:lineRule="auto"/>
        <w:rPr>
          <w:del w:id="616" w:author="DFOuser" w:date="2013-03-12T11:22:00Z"/>
          <w:lang w:val="en-AU" w:eastAsia="de-DE"/>
        </w:rPr>
      </w:pPr>
      <w:del w:id="617" w:author="DFOuser" w:date="2013-03-12T11:22:00Z">
        <w:r>
          <w:rPr>
            <w:lang w:val="en-AU" w:eastAsia="de-DE"/>
          </w:rPr>
          <w:delText>As well as identifying areas for potential improvement, the checklist is also designed to identify and promote best practice.</w:delText>
        </w:r>
      </w:del>
    </w:p>
    <w:p w14:paraId="315F2FC5" w14:textId="77777777" w:rsidR="00D93AC5" w:rsidRPr="006E0BF1" w:rsidRDefault="00D93AC5" w:rsidP="006E0BF1">
      <w:pPr>
        <w:spacing w:after="200" w:line="276" w:lineRule="auto"/>
        <w:rPr>
          <w:lang w:eastAsia="de-DE"/>
        </w:rPr>
      </w:pPr>
    </w:p>
    <w:p w14:paraId="2BB87614" w14:textId="77777777" w:rsidR="00D93AC5" w:rsidRPr="006E0BF1" w:rsidRDefault="00D93AC5" w:rsidP="006E0BF1">
      <w:pPr>
        <w:spacing w:after="200" w:line="276" w:lineRule="auto"/>
        <w:rPr>
          <w:lang w:eastAsia="de-DE"/>
        </w:rPr>
      </w:pPr>
    </w:p>
    <w:p w14:paraId="5E96AB1D" w14:textId="77777777" w:rsidR="00D93AC5" w:rsidRPr="006E0BF1" w:rsidRDefault="00D93AC5" w:rsidP="006E0BF1">
      <w:pPr>
        <w:spacing w:after="200" w:line="276" w:lineRule="auto"/>
        <w:rPr>
          <w:lang w:eastAsia="de-DE"/>
        </w:rPr>
      </w:pPr>
    </w:p>
    <w:p w14:paraId="552F6D2C" w14:textId="77777777" w:rsidR="00D93AC5" w:rsidRPr="006E0BF1" w:rsidRDefault="00D93AC5" w:rsidP="006E0BF1">
      <w:pPr>
        <w:spacing w:after="200" w:line="276" w:lineRule="auto"/>
        <w:rPr>
          <w:lang w:eastAsia="de-DE"/>
        </w:rPr>
        <w:sectPr w:rsidR="00D93AC5" w:rsidRPr="006E0BF1">
          <w:pgSz w:w="11906" w:h="16838" w:code="9"/>
          <w:pgMar w:top="1134" w:right="1134" w:bottom="1134" w:left="1418" w:header="567" w:footer="567" w:gutter="0"/>
          <w:cols w:space="708"/>
          <w:titlePg/>
          <w:docGrid w:linePitch="360"/>
        </w:sectPr>
      </w:pPr>
    </w:p>
    <w:p w14:paraId="177C1192" w14:textId="77777777" w:rsidR="00D93AC5" w:rsidRPr="006E0BF1" w:rsidDel="0079729E" w:rsidRDefault="00D93AC5" w:rsidP="00533951">
      <w:pPr>
        <w:pStyle w:val="Heading1"/>
        <w:numPr>
          <w:numberingChange w:id="618" w:author="DFOuser" w:date="2013-03-12T06:53:00Z" w:original="%1:8:0:"/>
        </w:numPr>
        <w:rPr>
          <w:del w:id="619" w:author="Jacky" w:date="2013-03-13T22:41:00Z"/>
          <w:rFonts w:ascii="Calibri" w:hAnsi="Calibri" w:cs="Calibri"/>
          <w:lang w:val="en-AU"/>
        </w:rPr>
      </w:pPr>
      <w:bookmarkStart w:id="620" w:name="_Toc349580936"/>
      <w:bookmarkStart w:id="621" w:name="_Toc350248954"/>
      <w:bookmarkStart w:id="622" w:name="_Toc350807928"/>
      <w:del w:id="623" w:author="Jacky" w:date="2013-03-13T22:41:00Z">
        <w:r w:rsidRPr="006E0BF1" w:rsidDel="0079729E">
          <w:rPr>
            <w:lang w:val="en-AU"/>
          </w:rPr>
          <w:lastRenderedPageBreak/>
          <w:delText xml:space="preserve">Annex A. Draft Conformance / </w:delText>
        </w:r>
        <w:r w:rsidRPr="006E0BF1" w:rsidDel="0079729E">
          <w:delText>Assessment</w:delText>
        </w:r>
        <w:r w:rsidRPr="006E0BF1" w:rsidDel="0079729E">
          <w:rPr>
            <w:lang w:val="en-AU"/>
          </w:rPr>
          <w:delText xml:space="preserve"> Matrix</w:delText>
        </w:r>
        <w:bookmarkEnd w:id="620"/>
        <w:r w:rsidRPr="006E0BF1" w:rsidDel="0079729E">
          <w:rPr>
            <w:lang w:val="en-AU"/>
          </w:rPr>
          <w:delText xml:space="preserve"> </w:delText>
        </w:r>
        <w:r w:rsidRPr="006E0BF1" w:rsidDel="0079729E">
          <w:rPr>
            <w:highlight w:val="yellow"/>
            <w:lang w:val="en-AU"/>
          </w:rPr>
          <w:delText>(To be completed)</w:delText>
        </w:r>
        <w:bookmarkEnd w:id="621"/>
        <w:bookmarkEnd w:id="622"/>
        <w:r w:rsidRPr="006E0BF1" w:rsidDel="0079729E">
          <w:rPr>
            <w:lang w:val="en-AU"/>
          </w:rPr>
          <w:delText xml:space="preserve"> </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86"/>
        <w:gridCol w:w="1046"/>
        <w:gridCol w:w="1173"/>
        <w:gridCol w:w="1778"/>
        <w:gridCol w:w="1973"/>
      </w:tblGrid>
      <w:tr w:rsidR="00D93AC5" w:rsidRPr="006E0BF1" w:rsidDel="0079729E" w14:paraId="51650DB3" w14:textId="77777777">
        <w:trPr>
          <w:tblHeader/>
          <w:del w:id="624" w:author="Jacky" w:date="2013-03-13T22:41:00Z"/>
        </w:trPr>
        <w:tc>
          <w:tcPr>
            <w:tcW w:w="14786" w:type="dxa"/>
            <w:gridSpan w:val="5"/>
            <w:shd w:val="clear" w:color="auto" w:fill="DBE5F1"/>
          </w:tcPr>
          <w:p w14:paraId="0DBAC6B0" w14:textId="77777777" w:rsidR="00D93AC5" w:rsidRPr="00080673" w:rsidDel="0079729E" w:rsidRDefault="00D93AC5" w:rsidP="00080673">
            <w:pPr>
              <w:spacing w:before="120" w:after="120"/>
              <w:rPr>
                <w:del w:id="625" w:author="Jacky" w:date="2013-03-13T22:41:00Z"/>
                <w:rFonts w:ascii="Calibri" w:hAnsi="Calibri" w:cs="Calibri"/>
                <w:b/>
                <w:bCs/>
                <w:sz w:val="18"/>
                <w:szCs w:val="18"/>
                <w:lang w:val="en-AU" w:eastAsia="en-US"/>
              </w:rPr>
            </w:pPr>
            <w:del w:id="626" w:author="Jacky" w:date="2013-03-13T22:41:00Z">
              <w:r w:rsidRPr="00080673" w:rsidDel="0079729E">
                <w:rPr>
                  <w:rFonts w:ascii="Calibri" w:hAnsi="Calibri" w:cs="Calibri"/>
                  <w:b/>
                  <w:bCs/>
                  <w:sz w:val="24"/>
                  <w:szCs w:val="24"/>
                  <w:lang w:val="en-AU" w:eastAsia="en-US"/>
                </w:rPr>
                <w:delText>Part 1 - Conformance with IMO Resolution A.857(20) Guidelines for Vessel Traffic Services</w:delText>
              </w:r>
            </w:del>
          </w:p>
        </w:tc>
      </w:tr>
      <w:tr w:rsidR="00D93AC5" w:rsidRPr="006E0BF1" w:rsidDel="0079729E" w14:paraId="2676F8CC" w14:textId="77777777">
        <w:trPr>
          <w:tblHeader/>
          <w:del w:id="627" w:author="Jacky" w:date="2013-03-13T22:41:00Z"/>
        </w:trPr>
        <w:tc>
          <w:tcPr>
            <w:tcW w:w="5637" w:type="dxa"/>
            <w:gridSpan w:val="2"/>
            <w:shd w:val="clear" w:color="auto" w:fill="DBE5F1"/>
          </w:tcPr>
          <w:p w14:paraId="2CCB7BF9" w14:textId="77777777" w:rsidR="00D93AC5" w:rsidRPr="00080673" w:rsidDel="0079729E" w:rsidRDefault="00D93AC5" w:rsidP="00080673">
            <w:pPr>
              <w:spacing w:before="120" w:after="120"/>
              <w:rPr>
                <w:del w:id="628" w:author="Jacky" w:date="2013-03-13T22:41:00Z"/>
                <w:rFonts w:ascii="Calibri" w:hAnsi="Calibri" w:cs="Calibri"/>
                <w:sz w:val="18"/>
                <w:szCs w:val="18"/>
                <w:lang w:val="en-AU" w:eastAsia="en-US"/>
              </w:rPr>
            </w:pPr>
            <w:del w:id="629" w:author="Jacky" w:date="2013-03-13T22:41:00Z">
              <w:r w:rsidRPr="00080673" w:rsidDel="0079729E">
                <w:rPr>
                  <w:rFonts w:ascii="Calibri" w:hAnsi="Calibri" w:cs="Calibri"/>
                  <w:b/>
                  <w:bCs/>
                  <w:sz w:val="18"/>
                  <w:szCs w:val="18"/>
                  <w:lang w:val="en-AU" w:eastAsia="en-US"/>
                </w:rPr>
                <w:delText>2.2.2 In planning and establishing a VTS, the Contracting Government or Governments or the competent authority should:</w:delText>
              </w:r>
            </w:del>
          </w:p>
        </w:tc>
        <w:tc>
          <w:tcPr>
            <w:tcW w:w="4961" w:type="dxa"/>
            <w:gridSpan w:val="2"/>
            <w:shd w:val="clear" w:color="auto" w:fill="DBE5F1"/>
          </w:tcPr>
          <w:p w14:paraId="155FC12C" w14:textId="77777777" w:rsidR="00D93AC5" w:rsidRPr="00080673" w:rsidDel="0079729E" w:rsidRDefault="00D93AC5" w:rsidP="00080673">
            <w:pPr>
              <w:spacing w:before="120" w:after="120"/>
              <w:rPr>
                <w:del w:id="630" w:author="Jacky" w:date="2013-03-13T22:41:00Z"/>
                <w:rFonts w:ascii="Calibri" w:hAnsi="Calibri" w:cs="Calibri"/>
                <w:sz w:val="18"/>
                <w:szCs w:val="18"/>
                <w:lang w:val="en-AU" w:eastAsia="en-US"/>
              </w:rPr>
            </w:pPr>
            <w:del w:id="631" w:author="Jacky" w:date="2013-03-13T22:41:00Z">
              <w:r w:rsidRPr="00080673" w:rsidDel="0079729E">
                <w:rPr>
                  <w:rFonts w:ascii="Calibri" w:hAnsi="Calibri" w:cs="Calibri"/>
                  <w:b/>
                  <w:bCs/>
                  <w:sz w:val="18"/>
                  <w:szCs w:val="18"/>
                  <w:lang w:val="en-AU" w:eastAsia="en-US"/>
                </w:rPr>
                <w:delText>2.2.3 In operating a VTS the VTS Authority should:</w:delText>
              </w:r>
            </w:del>
          </w:p>
        </w:tc>
        <w:tc>
          <w:tcPr>
            <w:tcW w:w="4188" w:type="dxa"/>
            <w:shd w:val="clear" w:color="auto" w:fill="DBE5F1"/>
          </w:tcPr>
          <w:p w14:paraId="158273ED" w14:textId="77777777" w:rsidR="00D93AC5" w:rsidRPr="00080673" w:rsidDel="0079729E" w:rsidRDefault="00D93AC5" w:rsidP="00080673">
            <w:pPr>
              <w:spacing w:before="120" w:after="120"/>
              <w:rPr>
                <w:del w:id="632" w:author="Jacky" w:date="2013-03-13T22:41:00Z"/>
                <w:rFonts w:ascii="Calibri" w:hAnsi="Calibri" w:cs="Calibri"/>
                <w:b/>
                <w:bCs/>
                <w:sz w:val="18"/>
                <w:szCs w:val="18"/>
                <w:lang w:val="en-AU" w:eastAsia="en-US"/>
              </w:rPr>
            </w:pPr>
            <w:del w:id="633" w:author="Jacky" w:date="2013-03-13T22:41:00Z">
              <w:r w:rsidRPr="00080673" w:rsidDel="0079729E">
                <w:rPr>
                  <w:rFonts w:ascii="Calibri" w:hAnsi="Calibri" w:cs="Calibri"/>
                  <w:b/>
                  <w:bCs/>
                  <w:sz w:val="18"/>
                  <w:szCs w:val="18"/>
                  <w:lang w:val="en-AU" w:eastAsia="en-US"/>
                </w:rPr>
                <w:delText xml:space="preserve">Supporting Comments </w:delText>
              </w:r>
            </w:del>
          </w:p>
          <w:p w14:paraId="48A614C1" w14:textId="77777777" w:rsidR="00D93AC5" w:rsidRPr="00080673" w:rsidDel="0079729E" w:rsidRDefault="00D93AC5" w:rsidP="00080673">
            <w:pPr>
              <w:spacing w:before="120" w:after="120"/>
              <w:rPr>
                <w:del w:id="634" w:author="Jacky" w:date="2013-03-13T22:41:00Z"/>
                <w:rFonts w:ascii="Calibri" w:hAnsi="Calibri" w:cs="Calibri"/>
                <w:sz w:val="18"/>
                <w:szCs w:val="18"/>
                <w:lang w:val="en-AU" w:eastAsia="en-US"/>
              </w:rPr>
            </w:pPr>
            <w:del w:id="635" w:author="Jacky" w:date="2013-03-13T22:41:00Z">
              <w:r w:rsidRPr="00080673" w:rsidDel="0079729E">
                <w:rPr>
                  <w:rFonts w:ascii="Calibri" w:hAnsi="Calibri" w:cs="Calibri"/>
                  <w:b/>
                  <w:bCs/>
                  <w:sz w:val="18"/>
                  <w:szCs w:val="18"/>
                  <w:lang w:val="en-AU" w:eastAsia="en-US"/>
                </w:rPr>
                <w:delText>QMS / SMS Reference</w:delText>
              </w:r>
            </w:del>
          </w:p>
        </w:tc>
      </w:tr>
      <w:tr w:rsidR="00D93AC5" w:rsidRPr="006E0BF1" w:rsidDel="0079729E" w14:paraId="1723F37B" w14:textId="77777777">
        <w:trPr>
          <w:del w:id="636" w:author="Jacky" w:date="2013-03-13T22:41:00Z"/>
        </w:trPr>
        <w:tc>
          <w:tcPr>
            <w:tcW w:w="5637" w:type="dxa"/>
            <w:gridSpan w:val="2"/>
            <w:shd w:val="clear" w:color="auto" w:fill="DBE5F1"/>
          </w:tcPr>
          <w:p w14:paraId="3D3364EE" w14:textId="77777777" w:rsidR="00D93AC5" w:rsidRPr="00080673" w:rsidDel="0079729E" w:rsidRDefault="00D93AC5" w:rsidP="006E0BF1">
            <w:pPr>
              <w:rPr>
                <w:del w:id="637" w:author="Jacky" w:date="2013-03-13T22:41:00Z"/>
                <w:rFonts w:ascii="Calibri" w:hAnsi="Calibri" w:cs="Calibri"/>
                <w:b/>
                <w:bCs/>
                <w:sz w:val="18"/>
                <w:szCs w:val="18"/>
                <w:lang w:val="en-AU" w:eastAsia="en-US"/>
              </w:rPr>
            </w:pPr>
            <w:del w:id="638" w:author="Jacky" w:date="2013-03-13T22:41:00Z">
              <w:r w:rsidRPr="00080673" w:rsidDel="0079729E">
                <w:rPr>
                  <w:rFonts w:ascii="Calibri" w:hAnsi="Calibri" w:cs="Calibri"/>
                  <w:b/>
                  <w:bCs/>
                  <w:sz w:val="18"/>
                  <w:szCs w:val="18"/>
                  <w:lang w:val="en-AU" w:eastAsia="en-US"/>
                </w:rPr>
                <w:delText>.1 ensure that a legal basis for the operation of a VTS is provided for and that the VTS is operated in accordance with national and international law;</w:delText>
              </w:r>
            </w:del>
          </w:p>
        </w:tc>
        <w:tc>
          <w:tcPr>
            <w:tcW w:w="4961" w:type="dxa"/>
            <w:gridSpan w:val="2"/>
          </w:tcPr>
          <w:p w14:paraId="77B3C87D" w14:textId="77777777" w:rsidR="00D93AC5" w:rsidRPr="00080673" w:rsidDel="0079729E" w:rsidRDefault="00D93AC5" w:rsidP="006E0BF1">
            <w:pPr>
              <w:rPr>
                <w:del w:id="639" w:author="Jacky" w:date="2013-03-13T22:41:00Z"/>
                <w:rFonts w:ascii="Calibri" w:hAnsi="Calibri" w:cs="Calibri"/>
                <w:sz w:val="18"/>
                <w:szCs w:val="18"/>
                <w:lang w:val="en-AU" w:eastAsia="en-US"/>
              </w:rPr>
            </w:pPr>
          </w:p>
        </w:tc>
        <w:tc>
          <w:tcPr>
            <w:tcW w:w="4188" w:type="dxa"/>
          </w:tcPr>
          <w:p w14:paraId="471F4EEF" w14:textId="77777777" w:rsidR="00D93AC5" w:rsidRPr="00080673" w:rsidDel="0079729E" w:rsidRDefault="00D93AC5" w:rsidP="006E0BF1">
            <w:pPr>
              <w:rPr>
                <w:del w:id="640" w:author="Jacky" w:date="2013-03-13T22:41:00Z"/>
                <w:rFonts w:ascii="Calibri" w:hAnsi="Calibri" w:cs="Calibri"/>
                <w:sz w:val="18"/>
                <w:szCs w:val="18"/>
                <w:lang w:val="en-AU" w:eastAsia="en-US"/>
              </w:rPr>
            </w:pPr>
          </w:p>
        </w:tc>
      </w:tr>
      <w:tr w:rsidR="00D93AC5" w:rsidRPr="006E0BF1" w:rsidDel="0079729E" w14:paraId="2A0CEB3C" w14:textId="77777777">
        <w:trPr>
          <w:del w:id="641" w:author="Jacky" w:date="2013-03-13T22:41:00Z"/>
        </w:trPr>
        <w:tc>
          <w:tcPr>
            <w:tcW w:w="10598" w:type="dxa"/>
            <w:gridSpan w:val="4"/>
          </w:tcPr>
          <w:p w14:paraId="59406231" w14:textId="77777777" w:rsidR="00D93AC5" w:rsidRPr="00080673" w:rsidDel="0079729E" w:rsidRDefault="00D93AC5" w:rsidP="006E0BF1">
            <w:pPr>
              <w:rPr>
                <w:del w:id="642" w:author="Jacky" w:date="2013-03-13T22:41:00Z"/>
                <w:rFonts w:ascii="Calibri" w:hAnsi="Calibri" w:cs="Calibri"/>
                <w:sz w:val="18"/>
                <w:szCs w:val="18"/>
                <w:lang w:val="en-AU" w:eastAsia="en-US"/>
              </w:rPr>
            </w:pPr>
            <w:del w:id="643" w:author="Jacky" w:date="2013-03-13T22:41:00Z">
              <w:r w:rsidRPr="00080673" w:rsidDel="0079729E">
                <w:rPr>
                  <w:rFonts w:ascii="Calibri" w:hAnsi="Calibri" w:cs="Calibri"/>
                  <w:sz w:val="18"/>
                  <w:szCs w:val="18"/>
                  <w:lang w:val="en-AU" w:eastAsia="en-US"/>
                </w:rPr>
                <w:delText>What are the processes by which international instruments are formally adopted and transported into your national legislation?</w:delText>
              </w:r>
            </w:del>
          </w:p>
        </w:tc>
        <w:tc>
          <w:tcPr>
            <w:tcW w:w="4188" w:type="dxa"/>
          </w:tcPr>
          <w:p w14:paraId="1603C799" w14:textId="77777777" w:rsidR="00D93AC5" w:rsidRPr="00080673" w:rsidDel="0079729E" w:rsidRDefault="00D93AC5" w:rsidP="006E0BF1">
            <w:pPr>
              <w:rPr>
                <w:del w:id="644" w:author="Jacky" w:date="2013-03-13T22:41:00Z"/>
                <w:rFonts w:ascii="Calibri" w:hAnsi="Calibri" w:cs="Calibri"/>
                <w:sz w:val="18"/>
                <w:szCs w:val="18"/>
                <w:lang w:val="en-AU" w:eastAsia="en-US"/>
              </w:rPr>
            </w:pPr>
          </w:p>
        </w:tc>
      </w:tr>
      <w:tr w:rsidR="00D93AC5" w:rsidRPr="006E0BF1" w:rsidDel="0079729E" w14:paraId="60EF1DA9" w14:textId="77777777">
        <w:trPr>
          <w:del w:id="645" w:author="Jacky" w:date="2013-03-13T22:41:00Z"/>
        </w:trPr>
        <w:tc>
          <w:tcPr>
            <w:tcW w:w="10598" w:type="dxa"/>
            <w:gridSpan w:val="4"/>
          </w:tcPr>
          <w:p w14:paraId="4CA92E8B" w14:textId="77777777" w:rsidR="00D93AC5" w:rsidRPr="00080673" w:rsidDel="0079729E" w:rsidRDefault="00D93AC5" w:rsidP="006E0BF1">
            <w:pPr>
              <w:rPr>
                <w:del w:id="646" w:author="Jacky" w:date="2013-03-13T22:41:00Z"/>
                <w:rFonts w:ascii="Calibri" w:hAnsi="Calibri" w:cs="Calibri"/>
                <w:sz w:val="18"/>
                <w:szCs w:val="18"/>
                <w:lang w:val="en-AU" w:eastAsia="en-US"/>
              </w:rPr>
            </w:pPr>
            <w:del w:id="647" w:author="Jacky" w:date="2013-03-13T22:41:00Z">
              <w:r w:rsidRPr="00080673" w:rsidDel="0079729E">
                <w:rPr>
                  <w:rFonts w:ascii="Calibri" w:hAnsi="Calibri" w:cs="Calibri"/>
                  <w:sz w:val="18"/>
                  <w:szCs w:val="18"/>
                  <w:lang w:val="en-AU" w:eastAsia="en-US"/>
                </w:rPr>
                <w:delText>Which government body is responsible for the implementation and enforcement of SOLAS Chapter V Reg. V/12?</w:delText>
              </w:r>
            </w:del>
          </w:p>
        </w:tc>
        <w:tc>
          <w:tcPr>
            <w:tcW w:w="4188" w:type="dxa"/>
          </w:tcPr>
          <w:p w14:paraId="116B6ADB" w14:textId="77777777" w:rsidR="00D93AC5" w:rsidRPr="00080673" w:rsidDel="0079729E" w:rsidRDefault="00D93AC5" w:rsidP="006E0BF1">
            <w:pPr>
              <w:rPr>
                <w:del w:id="648" w:author="Jacky" w:date="2013-03-13T22:41:00Z"/>
                <w:rFonts w:ascii="Calibri" w:hAnsi="Calibri" w:cs="Calibri"/>
                <w:sz w:val="18"/>
                <w:szCs w:val="18"/>
                <w:lang w:val="en-AU" w:eastAsia="en-US"/>
              </w:rPr>
            </w:pPr>
          </w:p>
        </w:tc>
      </w:tr>
      <w:tr w:rsidR="00D93AC5" w:rsidRPr="006E0BF1" w:rsidDel="0079729E" w14:paraId="14C90404" w14:textId="77777777">
        <w:trPr>
          <w:del w:id="649" w:author="Jacky" w:date="2013-03-13T22:41:00Z"/>
        </w:trPr>
        <w:tc>
          <w:tcPr>
            <w:tcW w:w="10598" w:type="dxa"/>
            <w:gridSpan w:val="4"/>
          </w:tcPr>
          <w:p w14:paraId="5051CEE2" w14:textId="77777777" w:rsidR="00D93AC5" w:rsidRPr="00080673" w:rsidDel="0079729E" w:rsidRDefault="00D93AC5" w:rsidP="006E0BF1">
            <w:pPr>
              <w:rPr>
                <w:del w:id="650" w:author="Jacky" w:date="2013-03-13T22:41:00Z"/>
                <w:rFonts w:ascii="Calibri" w:hAnsi="Calibri" w:cs="Calibri"/>
                <w:sz w:val="18"/>
                <w:szCs w:val="18"/>
                <w:lang w:val="en-AU" w:eastAsia="en-US"/>
              </w:rPr>
            </w:pPr>
            <w:del w:id="651" w:author="Jacky" w:date="2013-03-13T22:41:00Z">
              <w:r w:rsidRPr="00080673" w:rsidDel="0079729E">
                <w:rPr>
                  <w:rFonts w:ascii="Calibri" w:hAnsi="Calibri" w:cs="Calibri"/>
                  <w:sz w:val="18"/>
                  <w:szCs w:val="18"/>
                  <w:lang w:val="en-AU" w:eastAsia="en-US"/>
                </w:rPr>
                <w:delText>Briefly describe any internal stakeholder arrangements for the determination and operation of VTS, in particular the sectional and governance arrangements for the responsibilities of VTS.   Insofar as is possible, clarification of any special organisational arrangements should be fully detailed?</w:delText>
              </w:r>
            </w:del>
          </w:p>
        </w:tc>
        <w:tc>
          <w:tcPr>
            <w:tcW w:w="4188" w:type="dxa"/>
          </w:tcPr>
          <w:p w14:paraId="6D7AA2EB" w14:textId="77777777" w:rsidR="00D93AC5" w:rsidRPr="00080673" w:rsidDel="0079729E" w:rsidRDefault="00D93AC5" w:rsidP="006E0BF1">
            <w:pPr>
              <w:rPr>
                <w:del w:id="652" w:author="Jacky" w:date="2013-03-13T22:41:00Z"/>
                <w:rFonts w:ascii="Calibri" w:hAnsi="Calibri" w:cs="Calibri"/>
                <w:sz w:val="18"/>
                <w:szCs w:val="18"/>
                <w:lang w:val="en-AU" w:eastAsia="en-US"/>
              </w:rPr>
            </w:pPr>
          </w:p>
        </w:tc>
      </w:tr>
      <w:tr w:rsidR="00D93AC5" w:rsidRPr="006E0BF1" w:rsidDel="0079729E" w14:paraId="3B968AB4" w14:textId="77777777">
        <w:trPr>
          <w:del w:id="653" w:author="Jacky" w:date="2013-03-13T22:41:00Z"/>
        </w:trPr>
        <w:tc>
          <w:tcPr>
            <w:tcW w:w="10598" w:type="dxa"/>
            <w:gridSpan w:val="4"/>
          </w:tcPr>
          <w:p w14:paraId="7EABBDA1" w14:textId="77777777" w:rsidR="00D93AC5" w:rsidRPr="00080673" w:rsidDel="0079729E" w:rsidRDefault="00D93AC5" w:rsidP="006E0BF1">
            <w:pPr>
              <w:rPr>
                <w:del w:id="654" w:author="Jacky" w:date="2013-03-13T22:41:00Z"/>
                <w:rFonts w:ascii="Calibri" w:hAnsi="Calibri" w:cs="Calibri"/>
                <w:sz w:val="18"/>
                <w:szCs w:val="18"/>
                <w:lang w:val="en-AU" w:eastAsia="en-US"/>
              </w:rPr>
            </w:pPr>
            <w:del w:id="655" w:author="Jacky" w:date="2013-03-13T22:41:00Z">
              <w:r w:rsidRPr="00080673" w:rsidDel="0079729E">
                <w:rPr>
                  <w:rFonts w:ascii="Calibri" w:hAnsi="Calibri" w:cs="Calibri"/>
                  <w:sz w:val="18"/>
                  <w:szCs w:val="18"/>
                  <w:lang w:val="en-AU" w:eastAsia="en-US"/>
                </w:rPr>
                <w:delText>What national legislation is in place to enable laws to be passed to give domestic effect to SOLAS obligations, that is, makes it part of national law and to enforce it just like any other law?</w:delText>
              </w:r>
            </w:del>
          </w:p>
        </w:tc>
        <w:tc>
          <w:tcPr>
            <w:tcW w:w="4188" w:type="dxa"/>
          </w:tcPr>
          <w:p w14:paraId="1D96C1D3" w14:textId="77777777" w:rsidR="00D93AC5" w:rsidRPr="00080673" w:rsidDel="0079729E" w:rsidRDefault="00D93AC5" w:rsidP="006E0BF1">
            <w:pPr>
              <w:rPr>
                <w:del w:id="656" w:author="Jacky" w:date="2013-03-13T22:41:00Z"/>
                <w:rFonts w:ascii="Calibri" w:hAnsi="Calibri" w:cs="Calibri"/>
                <w:sz w:val="18"/>
                <w:szCs w:val="18"/>
                <w:lang w:val="en-AU" w:eastAsia="en-US"/>
              </w:rPr>
            </w:pPr>
          </w:p>
        </w:tc>
      </w:tr>
      <w:tr w:rsidR="00D93AC5" w:rsidRPr="006E0BF1" w:rsidDel="0079729E" w14:paraId="2DC7EB4F" w14:textId="77777777">
        <w:trPr>
          <w:del w:id="657" w:author="Jacky" w:date="2013-03-13T22:41:00Z"/>
        </w:trPr>
        <w:tc>
          <w:tcPr>
            <w:tcW w:w="10598" w:type="dxa"/>
            <w:gridSpan w:val="4"/>
          </w:tcPr>
          <w:p w14:paraId="1953E712" w14:textId="77777777" w:rsidR="00D93AC5" w:rsidRPr="00080673" w:rsidDel="0079729E" w:rsidRDefault="00D93AC5" w:rsidP="006E0BF1">
            <w:pPr>
              <w:rPr>
                <w:del w:id="658" w:author="Jacky" w:date="2013-03-13T22:41:00Z"/>
                <w:rFonts w:ascii="Calibri" w:hAnsi="Calibri" w:cs="Calibri"/>
                <w:sz w:val="18"/>
                <w:szCs w:val="18"/>
                <w:lang w:val="en-AU" w:eastAsia="en-US"/>
              </w:rPr>
            </w:pPr>
            <w:del w:id="659" w:author="Jacky" w:date="2013-03-13T22:41:00Z">
              <w:r w:rsidRPr="00080673" w:rsidDel="0079729E">
                <w:rPr>
                  <w:rFonts w:ascii="Calibri" w:hAnsi="Calibri" w:cs="Calibri"/>
                  <w:sz w:val="18"/>
                  <w:szCs w:val="18"/>
                  <w:lang w:val="en-AU" w:eastAsia="en-US"/>
                </w:rPr>
                <w:delText>Does the legislation provide:</w:delText>
              </w:r>
            </w:del>
          </w:p>
          <w:p w14:paraId="42D4628C" w14:textId="77777777" w:rsidR="006E04C2" w:rsidRDefault="00D93AC5">
            <w:pPr>
              <w:numPr>
                <w:ilvl w:val="0"/>
                <w:numId w:val="31"/>
                <w:numberingChange w:id="660" w:author="DFOuser" w:date="2013-03-12T06:53:00Z" w:original=""/>
              </w:numPr>
              <w:ind w:left="279" w:hanging="279"/>
              <w:contextualSpacing/>
              <w:rPr>
                <w:del w:id="661" w:author="Jacky" w:date="2013-03-13T22:41:00Z"/>
                <w:rFonts w:ascii="Calibri" w:hAnsi="Calibri" w:cs="Calibri"/>
                <w:sz w:val="18"/>
                <w:szCs w:val="18"/>
                <w:lang w:val="en-AU" w:eastAsia="en-US"/>
              </w:rPr>
              <w:pPrChange w:id="662" w:author="Jacky" w:date="2013-03-13T22:42:00Z">
                <w:pPr>
                  <w:numPr>
                    <w:numId w:val="32"/>
                  </w:numPr>
                  <w:ind w:left="279" w:hanging="279"/>
                  <w:contextualSpacing/>
                </w:pPr>
              </w:pPrChange>
            </w:pPr>
            <w:del w:id="663" w:author="Jacky" w:date="2013-03-13T22:41:00Z">
              <w:r w:rsidRPr="00080673" w:rsidDel="0079729E">
                <w:rPr>
                  <w:rFonts w:ascii="Calibri" w:hAnsi="Calibri" w:cs="Calibri"/>
                  <w:sz w:val="18"/>
                  <w:szCs w:val="18"/>
                  <w:lang w:val="en-AU" w:eastAsia="en-US"/>
                </w:rPr>
                <w:delText>Head of power for VTS?</w:delText>
              </w:r>
            </w:del>
          </w:p>
          <w:p w14:paraId="68D579DC" w14:textId="77777777" w:rsidR="006E04C2" w:rsidRDefault="00D93AC5">
            <w:pPr>
              <w:numPr>
                <w:ilvl w:val="0"/>
                <w:numId w:val="31"/>
                <w:numberingChange w:id="664" w:author="DFOuser" w:date="2013-03-12T06:53:00Z" w:original=""/>
              </w:numPr>
              <w:ind w:left="279" w:hanging="279"/>
              <w:contextualSpacing/>
              <w:rPr>
                <w:del w:id="665" w:author="Jacky" w:date="2013-03-13T22:41:00Z"/>
                <w:rFonts w:ascii="Calibri" w:hAnsi="Calibri" w:cs="Calibri"/>
                <w:sz w:val="18"/>
                <w:szCs w:val="18"/>
                <w:lang w:val="en-AU" w:eastAsia="en-US"/>
              </w:rPr>
              <w:pPrChange w:id="666" w:author="Jacky" w:date="2013-03-13T22:42:00Z">
                <w:pPr>
                  <w:numPr>
                    <w:numId w:val="32"/>
                  </w:numPr>
                  <w:ind w:left="279" w:hanging="279"/>
                  <w:contextualSpacing/>
                </w:pPr>
              </w:pPrChange>
            </w:pPr>
            <w:del w:id="667" w:author="Jacky" w:date="2013-03-13T22:41:00Z">
              <w:r w:rsidRPr="00080673" w:rsidDel="0079729E">
                <w:rPr>
                  <w:rFonts w:ascii="Calibri" w:hAnsi="Calibri" w:cs="Calibri"/>
                  <w:sz w:val="18"/>
                  <w:szCs w:val="18"/>
                  <w:lang w:val="en-AU" w:eastAsia="en-US"/>
                </w:rPr>
                <w:delText>Regulatory provisions?</w:delText>
              </w:r>
            </w:del>
          </w:p>
          <w:p w14:paraId="60B0E76E" w14:textId="77777777" w:rsidR="006E04C2" w:rsidRDefault="00D93AC5">
            <w:pPr>
              <w:numPr>
                <w:ilvl w:val="0"/>
                <w:numId w:val="31"/>
                <w:numberingChange w:id="668" w:author="DFOuser" w:date="2013-03-12T06:53:00Z" w:original=""/>
              </w:numPr>
              <w:ind w:left="279" w:hanging="279"/>
              <w:contextualSpacing/>
              <w:rPr>
                <w:del w:id="669" w:author="Jacky" w:date="2013-03-13T22:41:00Z"/>
                <w:rFonts w:ascii="Calibri" w:hAnsi="Calibri" w:cs="Calibri"/>
                <w:sz w:val="18"/>
                <w:szCs w:val="18"/>
                <w:lang w:val="en-AU" w:eastAsia="en-US"/>
              </w:rPr>
              <w:pPrChange w:id="670" w:author="Jacky" w:date="2013-03-13T22:42:00Z">
                <w:pPr>
                  <w:numPr>
                    <w:numId w:val="32"/>
                  </w:numPr>
                  <w:ind w:left="279" w:hanging="279"/>
                  <w:contextualSpacing/>
                </w:pPr>
              </w:pPrChange>
            </w:pPr>
            <w:del w:id="671" w:author="Jacky" w:date="2013-03-13T22:41:00Z">
              <w:r w:rsidRPr="00080673" w:rsidDel="0079729E">
                <w:rPr>
                  <w:rFonts w:ascii="Calibri" w:hAnsi="Calibri" w:cs="Calibri"/>
                  <w:sz w:val="18"/>
                  <w:szCs w:val="18"/>
                  <w:lang w:val="en-AU" w:eastAsia="en-US"/>
                </w:rPr>
                <w:delText>Compliance and enforcement provisions?</w:delText>
              </w:r>
            </w:del>
          </w:p>
        </w:tc>
        <w:tc>
          <w:tcPr>
            <w:tcW w:w="4188" w:type="dxa"/>
          </w:tcPr>
          <w:p w14:paraId="7DAB401F" w14:textId="77777777" w:rsidR="00D93AC5" w:rsidRPr="00080673" w:rsidDel="0079729E" w:rsidRDefault="00D93AC5" w:rsidP="006E0BF1">
            <w:pPr>
              <w:rPr>
                <w:del w:id="672" w:author="Jacky" w:date="2013-03-13T22:41:00Z"/>
                <w:rFonts w:ascii="Calibri" w:hAnsi="Calibri" w:cs="Calibri"/>
                <w:sz w:val="18"/>
                <w:szCs w:val="18"/>
                <w:lang w:val="en-AU" w:eastAsia="en-US"/>
              </w:rPr>
            </w:pPr>
          </w:p>
        </w:tc>
      </w:tr>
      <w:tr w:rsidR="00D93AC5" w:rsidRPr="006E0BF1" w:rsidDel="0079729E" w14:paraId="0AF588A2" w14:textId="77777777">
        <w:trPr>
          <w:del w:id="673" w:author="Jacky" w:date="2013-03-13T22:41:00Z"/>
        </w:trPr>
        <w:tc>
          <w:tcPr>
            <w:tcW w:w="10598" w:type="dxa"/>
            <w:gridSpan w:val="4"/>
          </w:tcPr>
          <w:p w14:paraId="699B0DE3" w14:textId="77777777" w:rsidR="00D93AC5" w:rsidRPr="00080673" w:rsidDel="0079729E" w:rsidRDefault="00D93AC5" w:rsidP="006E0BF1">
            <w:pPr>
              <w:rPr>
                <w:del w:id="674" w:author="Jacky" w:date="2013-03-13T22:41:00Z"/>
                <w:rFonts w:ascii="Calibri" w:hAnsi="Calibri" w:cs="Calibri"/>
                <w:sz w:val="18"/>
                <w:szCs w:val="18"/>
                <w:lang w:val="en-AU" w:eastAsia="en-US"/>
              </w:rPr>
            </w:pPr>
            <w:del w:id="675" w:author="Jacky" w:date="2013-03-13T22:41:00Z">
              <w:r w:rsidRPr="00080673" w:rsidDel="0079729E">
                <w:rPr>
                  <w:rFonts w:ascii="Calibri" w:hAnsi="Calibri" w:cs="Calibri"/>
                  <w:sz w:val="18"/>
                  <w:szCs w:val="18"/>
                  <w:lang w:val="en-AU" w:eastAsia="en-US"/>
                </w:rPr>
                <w:delText>Who is the Competent Authority for VTS?</w:delText>
              </w:r>
            </w:del>
          </w:p>
        </w:tc>
        <w:tc>
          <w:tcPr>
            <w:tcW w:w="4188" w:type="dxa"/>
          </w:tcPr>
          <w:p w14:paraId="7C70B5A5" w14:textId="77777777" w:rsidR="00D93AC5" w:rsidRPr="00080673" w:rsidDel="0079729E" w:rsidRDefault="00D93AC5" w:rsidP="006E0BF1">
            <w:pPr>
              <w:rPr>
                <w:del w:id="676" w:author="Jacky" w:date="2013-03-13T22:41:00Z"/>
                <w:rFonts w:ascii="Calibri" w:hAnsi="Calibri" w:cs="Calibri"/>
                <w:sz w:val="18"/>
                <w:szCs w:val="18"/>
                <w:lang w:val="en-AU" w:eastAsia="en-US"/>
              </w:rPr>
            </w:pPr>
          </w:p>
        </w:tc>
      </w:tr>
      <w:tr w:rsidR="00D93AC5" w:rsidRPr="006E0BF1" w:rsidDel="0079729E" w14:paraId="509B59B6" w14:textId="77777777">
        <w:trPr>
          <w:del w:id="677" w:author="Jacky" w:date="2013-03-13T22:41:00Z"/>
        </w:trPr>
        <w:tc>
          <w:tcPr>
            <w:tcW w:w="10598" w:type="dxa"/>
            <w:gridSpan w:val="4"/>
          </w:tcPr>
          <w:p w14:paraId="088774EA" w14:textId="77777777" w:rsidR="00D93AC5" w:rsidRPr="00080673" w:rsidDel="0079729E" w:rsidRDefault="00D93AC5" w:rsidP="006E0BF1">
            <w:pPr>
              <w:rPr>
                <w:del w:id="678" w:author="Jacky" w:date="2013-03-13T22:41:00Z"/>
                <w:rFonts w:ascii="Calibri" w:hAnsi="Calibri" w:cs="Calibri"/>
                <w:sz w:val="18"/>
                <w:szCs w:val="18"/>
                <w:lang w:val="en-AU" w:eastAsia="en-US"/>
              </w:rPr>
            </w:pPr>
            <w:del w:id="679" w:author="Jacky" w:date="2013-03-13T22:41:00Z">
              <w:r w:rsidRPr="00080673" w:rsidDel="0079729E">
                <w:rPr>
                  <w:rFonts w:ascii="Calibri" w:hAnsi="Calibri" w:cs="Calibri"/>
                  <w:sz w:val="18"/>
                  <w:szCs w:val="18"/>
                  <w:lang w:val="en-AU" w:eastAsia="en-US"/>
                </w:rPr>
                <w:delText>Describe the legislative framework in place and the measures taken to ensure compliance with A.857(20) Guidelines for Vessel Traffic Services?</w:delText>
              </w:r>
            </w:del>
          </w:p>
        </w:tc>
        <w:tc>
          <w:tcPr>
            <w:tcW w:w="4188" w:type="dxa"/>
          </w:tcPr>
          <w:p w14:paraId="4F9CE21D" w14:textId="77777777" w:rsidR="00D93AC5" w:rsidRPr="00080673" w:rsidDel="0079729E" w:rsidRDefault="00D93AC5" w:rsidP="006E0BF1">
            <w:pPr>
              <w:rPr>
                <w:del w:id="680" w:author="Jacky" w:date="2013-03-13T22:41:00Z"/>
                <w:rFonts w:ascii="Calibri" w:hAnsi="Calibri" w:cs="Calibri"/>
                <w:sz w:val="18"/>
                <w:szCs w:val="18"/>
                <w:lang w:val="en-AU" w:eastAsia="en-US"/>
              </w:rPr>
            </w:pPr>
          </w:p>
        </w:tc>
      </w:tr>
      <w:tr w:rsidR="00D93AC5" w:rsidRPr="006E0BF1" w:rsidDel="0079729E" w14:paraId="7B107DA4" w14:textId="77777777">
        <w:trPr>
          <w:del w:id="681" w:author="Jacky" w:date="2013-03-13T22:41:00Z"/>
        </w:trPr>
        <w:tc>
          <w:tcPr>
            <w:tcW w:w="10598" w:type="dxa"/>
            <w:gridSpan w:val="4"/>
          </w:tcPr>
          <w:p w14:paraId="72CD7986" w14:textId="77777777" w:rsidR="00D93AC5" w:rsidRPr="00080673" w:rsidDel="0079729E" w:rsidRDefault="00D93AC5" w:rsidP="006E0BF1">
            <w:pPr>
              <w:rPr>
                <w:del w:id="682" w:author="Jacky" w:date="2013-03-13T22:41:00Z"/>
                <w:rFonts w:ascii="Calibri" w:hAnsi="Calibri" w:cs="Calibri"/>
                <w:sz w:val="18"/>
                <w:szCs w:val="18"/>
                <w:lang w:val="en-AU" w:eastAsia="en-US"/>
              </w:rPr>
            </w:pPr>
            <w:del w:id="683" w:author="Jacky" w:date="2013-03-13T22:41:00Z">
              <w:r w:rsidRPr="00080673" w:rsidDel="0079729E">
                <w:rPr>
                  <w:rFonts w:ascii="Calibri" w:hAnsi="Calibri" w:cs="Calibri"/>
                  <w:sz w:val="18"/>
                  <w:szCs w:val="18"/>
                  <w:lang w:val="en-AU" w:eastAsia="en-US"/>
                </w:rPr>
                <w:delText>In planning and establishing the VTS have the guidelines developed by the IMO been followed, wherever possible, including conformance with the following IALA documents?</w:delText>
              </w:r>
            </w:del>
          </w:p>
        </w:tc>
        <w:tc>
          <w:tcPr>
            <w:tcW w:w="4188" w:type="dxa"/>
          </w:tcPr>
          <w:p w14:paraId="4FBC04C9" w14:textId="77777777" w:rsidR="00D93AC5" w:rsidRPr="00080673" w:rsidDel="0079729E" w:rsidRDefault="00D93AC5" w:rsidP="006E0BF1">
            <w:pPr>
              <w:rPr>
                <w:del w:id="684" w:author="Jacky" w:date="2013-03-13T22:41:00Z"/>
                <w:rFonts w:ascii="Calibri" w:hAnsi="Calibri" w:cs="Calibri"/>
                <w:sz w:val="18"/>
                <w:szCs w:val="18"/>
                <w:lang w:val="en-AU" w:eastAsia="en-US"/>
              </w:rPr>
            </w:pPr>
          </w:p>
        </w:tc>
      </w:tr>
      <w:tr w:rsidR="00D93AC5" w:rsidRPr="006E0BF1" w:rsidDel="0079729E" w14:paraId="7EAB290E" w14:textId="77777777">
        <w:trPr>
          <w:del w:id="685" w:author="Jacky" w:date="2013-03-13T22:41:00Z"/>
        </w:trPr>
        <w:tc>
          <w:tcPr>
            <w:tcW w:w="10598" w:type="dxa"/>
            <w:gridSpan w:val="4"/>
          </w:tcPr>
          <w:p w14:paraId="42B0E8A0" w14:textId="77777777" w:rsidR="00D93AC5" w:rsidRPr="00080673" w:rsidDel="0079729E" w:rsidRDefault="00D93AC5" w:rsidP="00080673">
            <w:pPr>
              <w:numPr>
                <w:ilvl w:val="0"/>
                <w:numId w:val="48"/>
                <w:numberingChange w:id="686" w:author="DFOuser" w:date="2013-03-12T06:53:00Z" w:original=""/>
              </w:numPr>
              <w:contextualSpacing/>
              <w:rPr>
                <w:del w:id="687" w:author="Jacky" w:date="2013-03-13T22:41:00Z"/>
                <w:rFonts w:ascii="Calibri" w:hAnsi="Calibri" w:cs="Calibri"/>
                <w:sz w:val="18"/>
                <w:szCs w:val="18"/>
                <w:lang w:val="en-AU" w:eastAsia="en-US"/>
              </w:rPr>
            </w:pPr>
            <w:del w:id="688" w:author="Jacky" w:date="2013-03-13T22:41:00Z">
              <w:r w:rsidRPr="00080673" w:rsidDel="0079729E">
                <w:rPr>
                  <w:rFonts w:ascii="Calibri" w:hAnsi="Calibri" w:cs="Calibri"/>
                  <w:sz w:val="18"/>
                  <w:szCs w:val="18"/>
                  <w:lang w:val="en-AU" w:eastAsia="en-US"/>
                </w:rPr>
                <w:delText>Recommendation V-119 on Implementation of Vessel Traffic Services (Complete Annex A.1)</w:delText>
              </w:r>
            </w:del>
          </w:p>
        </w:tc>
        <w:tc>
          <w:tcPr>
            <w:tcW w:w="4188" w:type="dxa"/>
          </w:tcPr>
          <w:p w14:paraId="17D91945" w14:textId="77777777" w:rsidR="00D93AC5" w:rsidRPr="00080673" w:rsidDel="0079729E" w:rsidRDefault="00D93AC5" w:rsidP="006E0BF1">
            <w:pPr>
              <w:rPr>
                <w:del w:id="689" w:author="Jacky" w:date="2013-03-13T22:41:00Z"/>
                <w:rFonts w:ascii="Calibri" w:hAnsi="Calibri" w:cs="Calibri"/>
                <w:sz w:val="18"/>
                <w:szCs w:val="18"/>
                <w:lang w:val="en-AU" w:eastAsia="en-US"/>
              </w:rPr>
            </w:pPr>
          </w:p>
        </w:tc>
      </w:tr>
      <w:tr w:rsidR="00D93AC5" w:rsidRPr="006E0BF1" w:rsidDel="0079729E" w14:paraId="26991AF0" w14:textId="77777777">
        <w:trPr>
          <w:del w:id="690" w:author="Jacky" w:date="2013-03-13T22:41:00Z"/>
        </w:trPr>
        <w:tc>
          <w:tcPr>
            <w:tcW w:w="10598" w:type="dxa"/>
            <w:gridSpan w:val="4"/>
          </w:tcPr>
          <w:p w14:paraId="0752F8BF" w14:textId="77777777" w:rsidR="00D93AC5" w:rsidRPr="00080673" w:rsidDel="0079729E" w:rsidRDefault="00D93AC5" w:rsidP="00080673">
            <w:pPr>
              <w:numPr>
                <w:ilvl w:val="0"/>
                <w:numId w:val="48"/>
                <w:numberingChange w:id="691" w:author="DFOuser" w:date="2013-03-12T06:53:00Z" w:original=""/>
              </w:numPr>
              <w:contextualSpacing/>
              <w:rPr>
                <w:del w:id="692" w:author="Jacky" w:date="2013-03-13T22:41:00Z"/>
                <w:rFonts w:ascii="Calibri" w:hAnsi="Calibri" w:cs="Calibri"/>
                <w:sz w:val="18"/>
                <w:szCs w:val="18"/>
                <w:lang w:val="en-AU" w:eastAsia="en-US"/>
              </w:rPr>
            </w:pPr>
            <w:del w:id="693" w:author="Jacky" w:date="2013-03-13T22:41:00Z">
              <w:r w:rsidRPr="00080673" w:rsidDel="0079729E">
                <w:rPr>
                  <w:rFonts w:ascii="Calibri" w:hAnsi="Calibri" w:cs="Calibri"/>
                  <w:sz w:val="18"/>
                  <w:szCs w:val="18"/>
                  <w:lang w:val="en-AU" w:eastAsia="en-US"/>
                </w:rPr>
                <w:delText>Recommendation V-127 on Operational Procedures for VTS (Complete Annex A.2)</w:delText>
              </w:r>
            </w:del>
          </w:p>
        </w:tc>
        <w:tc>
          <w:tcPr>
            <w:tcW w:w="4188" w:type="dxa"/>
          </w:tcPr>
          <w:p w14:paraId="151D7834" w14:textId="77777777" w:rsidR="00D93AC5" w:rsidRPr="00080673" w:rsidDel="0079729E" w:rsidRDefault="00D93AC5" w:rsidP="006E0BF1">
            <w:pPr>
              <w:rPr>
                <w:del w:id="694" w:author="Jacky" w:date="2013-03-13T22:41:00Z"/>
                <w:rFonts w:ascii="Calibri" w:hAnsi="Calibri" w:cs="Calibri"/>
                <w:sz w:val="18"/>
                <w:szCs w:val="18"/>
                <w:lang w:val="en-AU" w:eastAsia="en-US"/>
              </w:rPr>
            </w:pPr>
          </w:p>
        </w:tc>
      </w:tr>
      <w:tr w:rsidR="00D93AC5" w:rsidRPr="006E0BF1" w:rsidDel="0079729E" w14:paraId="514D37CE" w14:textId="77777777">
        <w:trPr>
          <w:del w:id="695" w:author="Jacky" w:date="2013-03-13T22:41:00Z"/>
        </w:trPr>
        <w:tc>
          <w:tcPr>
            <w:tcW w:w="10598" w:type="dxa"/>
            <w:gridSpan w:val="4"/>
          </w:tcPr>
          <w:p w14:paraId="5AAB3DEE" w14:textId="77777777" w:rsidR="00D93AC5" w:rsidRPr="00080673" w:rsidDel="0079729E" w:rsidRDefault="00D93AC5" w:rsidP="00080673">
            <w:pPr>
              <w:numPr>
                <w:ilvl w:val="0"/>
                <w:numId w:val="47"/>
                <w:numberingChange w:id="696" w:author="DFOuser" w:date="2013-03-12T06:53:00Z" w:original=""/>
              </w:numPr>
              <w:contextualSpacing/>
              <w:rPr>
                <w:del w:id="697" w:author="Jacky" w:date="2013-03-13T22:41:00Z"/>
                <w:rFonts w:ascii="Calibri" w:hAnsi="Calibri" w:cs="Calibri"/>
                <w:sz w:val="18"/>
                <w:szCs w:val="18"/>
                <w:lang w:val="en-AU" w:eastAsia="en-US"/>
              </w:rPr>
            </w:pPr>
            <w:del w:id="698" w:author="Jacky" w:date="2013-03-13T22:41:00Z">
              <w:r w:rsidRPr="00080673" w:rsidDel="0079729E">
                <w:rPr>
                  <w:rFonts w:ascii="Calibri" w:hAnsi="Calibri" w:cs="Calibri"/>
                  <w:sz w:val="18"/>
                  <w:szCs w:val="18"/>
                  <w:lang w:val="en-AU" w:eastAsia="en-US"/>
                </w:rPr>
                <w:delText>Recommendation V-128 on Operational and Technical Performance Requirements for VTS Equipment (Complete Annex A.3)</w:delText>
              </w:r>
            </w:del>
          </w:p>
        </w:tc>
        <w:tc>
          <w:tcPr>
            <w:tcW w:w="4188" w:type="dxa"/>
          </w:tcPr>
          <w:p w14:paraId="7673BE02" w14:textId="77777777" w:rsidR="00D93AC5" w:rsidRPr="00080673" w:rsidDel="0079729E" w:rsidRDefault="00D93AC5" w:rsidP="006E0BF1">
            <w:pPr>
              <w:rPr>
                <w:del w:id="699" w:author="Jacky" w:date="2013-03-13T22:41:00Z"/>
                <w:rFonts w:ascii="Calibri" w:hAnsi="Calibri" w:cs="Calibri"/>
                <w:sz w:val="18"/>
                <w:szCs w:val="18"/>
                <w:lang w:val="en-AU" w:eastAsia="en-US"/>
              </w:rPr>
            </w:pPr>
          </w:p>
        </w:tc>
      </w:tr>
      <w:tr w:rsidR="00D93AC5" w:rsidRPr="006E0BF1" w:rsidDel="0079729E" w14:paraId="1C00CABE" w14:textId="77777777">
        <w:trPr>
          <w:del w:id="700" w:author="Jacky" w:date="2013-03-13T22:41:00Z"/>
        </w:trPr>
        <w:tc>
          <w:tcPr>
            <w:tcW w:w="10598" w:type="dxa"/>
            <w:gridSpan w:val="4"/>
          </w:tcPr>
          <w:p w14:paraId="1A62B507" w14:textId="77777777" w:rsidR="00D93AC5" w:rsidRPr="00080673" w:rsidDel="0079729E" w:rsidRDefault="00D93AC5" w:rsidP="00080673">
            <w:pPr>
              <w:numPr>
                <w:ilvl w:val="0"/>
                <w:numId w:val="47"/>
                <w:numberingChange w:id="701" w:author="DFOuser" w:date="2013-03-12T06:53:00Z" w:original=""/>
              </w:numPr>
              <w:contextualSpacing/>
              <w:rPr>
                <w:del w:id="702" w:author="Jacky" w:date="2013-03-13T22:41:00Z"/>
                <w:rFonts w:ascii="Calibri" w:hAnsi="Calibri" w:cs="Calibri"/>
                <w:sz w:val="18"/>
                <w:szCs w:val="18"/>
                <w:lang w:val="en-AU" w:eastAsia="en-US"/>
              </w:rPr>
            </w:pPr>
            <w:del w:id="703" w:author="Jacky" w:date="2013-03-13T22:41:00Z">
              <w:r w:rsidRPr="00080673" w:rsidDel="0079729E">
                <w:rPr>
                  <w:rFonts w:ascii="Calibri" w:hAnsi="Calibri" w:cs="Calibri"/>
                  <w:sz w:val="18"/>
                  <w:szCs w:val="18"/>
                  <w:lang w:val="en-AU" w:eastAsia="en-US"/>
                </w:rPr>
                <w:delText>Guideline 1014 on the Accreditation and Approval Process for VTS Training (Complete Annex A.4)</w:delText>
              </w:r>
            </w:del>
          </w:p>
        </w:tc>
        <w:tc>
          <w:tcPr>
            <w:tcW w:w="4188" w:type="dxa"/>
          </w:tcPr>
          <w:p w14:paraId="57C78331" w14:textId="77777777" w:rsidR="00D93AC5" w:rsidRPr="00080673" w:rsidDel="0079729E" w:rsidRDefault="00D93AC5" w:rsidP="006E0BF1">
            <w:pPr>
              <w:rPr>
                <w:del w:id="704" w:author="Jacky" w:date="2013-03-13T22:41:00Z"/>
                <w:rFonts w:ascii="Calibri" w:hAnsi="Calibri" w:cs="Calibri"/>
                <w:sz w:val="18"/>
                <w:szCs w:val="18"/>
                <w:lang w:val="en-AU" w:eastAsia="en-US"/>
              </w:rPr>
            </w:pPr>
          </w:p>
        </w:tc>
      </w:tr>
      <w:tr w:rsidR="00D93AC5" w:rsidRPr="006E0BF1" w:rsidDel="0079729E" w14:paraId="6A760C7A" w14:textId="77777777">
        <w:trPr>
          <w:del w:id="705" w:author="Jacky" w:date="2013-03-13T22:41:00Z"/>
        </w:trPr>
        <w:tc>
          <w:tcPr>
            <w:tcW w:w="10598" w:type="dxa"/>
            <w:gridSpan w:val="4"/>
          </w:tcPr>
          <w:p w14:paraId="656E89A0" w14:textId="77777777" w:rsidR="00D93AC5" w:rsidRPr="00080673" w:rsidDel="0079729E" w:rsidRDefault="00D93AC5" w:rsidP="00080673">
            <w:pPr>
              <w:numPr>
                <w:ilvl w:val="0"/>
                <w:numId w:val="47"/>
                <w:numberingChange w:id="706" w:author="DFOuser" w:date="2013-03-12T06:53:00Z" w:original=""/>
              </w:numPr>
              <w:contextualSpacing/>
              <w:rPr>
                <w:del w:id="707" w:author="Jacky" w:date="2013-03-13T22:41:00Z"/>
                <w:rFonts w:ascii="Calibri" w:hAnsi="Calibri" w:cs="Calibri"/>
                <w:sz w:val="18"/>
                <w:szCs w:val="18"/>
                <w:lang w:val="en-AU" w:eastAsia="en-US"/>
              </w:rPr>
            </w:pPr>
            <w:del w:id="708" w:author="Jacky" w:date="2013-03-13T22:41:00Z">
              <w:r w:rsidRPr="00080673" w:rsidDel="0079729E">
                <w:rPr>
                  <w:rFonts w:ascii="Calibri" w:hAnsi="Calibri" w:cs="Calibri"/>
                  <w:sz w:val="18"/>
                  <w:szCs w:val="18"/>
                  <w:lang w:val="en-AU" w:eastAsia="en-US"/>
                </w:rPr>
                <w:delText>Recommendation V-103 on Standards for Training and Certification of VTS Personnel and associated model courses (Complete Annex A.5)</w:delText>
              </w:r>
            </w:del>
          </w:p>
        </w:tc>
        <w:tc>
          <w:tcPr>
            <w:tcW w:w="4188" w:type="dxa"/>
          </w:tcPr>
          <w:p w14:paraId="5CA2BE94" w14:textId="77777777" w:rsidR="00D93AC5" w:rsidRPr="00080673" w:rsidDel="0079729E" w:rsidRDefault="00D93AC5" w:rsidP="006E0BF1">
            <w:pPr>
              <w:rPr>
                <w:del w:id="709" w:author="Jacky" w:date="2013-03-13T22:41:00Z"/>
                <w:rFonts w:ascii="Calibri" w:hAnsi="Calibri" w:cs="Calibri"/>
                <w:sz w:val="18"/>
                <w:szCs w:val="18"/>
                <w:lang w:val="en-AU" w:eastAsia="en-US"/>
              </w:rPr>
            </w:pPr>
          </w:p>
        </w:tc>
      </w:tr>
      <w:tr w:rsidR="00D93AC5" w:rsidRPr="006E0BF1" w:rsidDel="0079729E" w14:paraId="6E64E495" w14:textId="77777777">
        <w:trPr>
          <w:del w:id="710" w:author="Jacky" w:date="2013-03-13T22:41:00Z"/>
        </w:trPr>
        <w:tc>
          <w:tcPr>
            <w:tcW w:w="10598" w:type="dxa"/>
            <w:gridSpan w:val="4"/>
          </w:tcPr>
          <w:p w14:paraId="4DC9A6EB" w14:textId="77777777" w:rsidR="00D93AC5" w:rsidRPr="00080673" w:rsidDel="0079729E" w:rsidRDefault="00D93AC5" w:rsidP="00080673">
            <w:pPr>
              <w:numPr>
                <w:ilvl w:val="0"/>
                <w:numId w:val="47"/>
                <w:numberingChange w:id="711" w:author="DFOuser" w:date="2013-03-12T06:53:00Z" w:original=""/>
              </w:numPr>
              <w:contextualSpacing/>
              <w:rPr>
                <w:del w:id="712" w:author="Jacky" w:date="2013-03-13T22:41:00Z"/>
                <w:rFonts w:ascii="Calibri" w:hAnsi="Calibri" w:cs="Calibri"/>
                <w:sz w:val="18"/>
                <w:szCs w:val="18"/>
                <w:lang w:val="en-AU" w:eastAsia="en-US"/>
              </w:rPr>
            </w:pPr>
            <w:del w:id="713" w:author="Jacky" w:date="2013-03-13T22:41:00Z">
              <w:r w:rsidRPr="00080673" w:rsidDel="0079729E">
                <w:rPr>
                  <w:rFonts w:ascii="Calibri" w:hAnsi="Calibri" w:cs="Calibri"/>
                  <w:sz w:val="18"/>
                  <w:szCs w:val="18"/>
                  <w:lang w:val="en-AU" w:eastAsia="en-US"/>
                </w:rPr>
                <w:delText>Recommendation O-134 on the IALA Risk Management tool for ports and restricted waterways</w:delText>
              </w:r>
            </w:del>
          </w:p>
        </w:tc>
        <w:tc>
          <w:tcPr>
            <w:tcW w:w="4188" w:type="dxa"/>
          </w:tcPr>
          <w:p w14:paraId="4C157636" w14:textId="77777777" w:rsidR="00D93AC5" w:rsidRPr="00080673" w:rsidDel="0079729E" w:rsidRDefault="00D93AC5" w:rsidP="006E0BF1">
            <w:pPr>
              <w:rPr>
                <w:del w:id="714" w:author="Jacky" w:date="2013-03-13T22:41:00Z"/>
                <w:rFonts w:ascii="Calibri" w:hAnsi="Calibri" w:cs="Calibri"/>
                <w:sz w:val="18"/>
                <w:szCs w:val="18"/>
                <w:lang w:val="en-AU" w:eastAsia="en-US"/>
              </w:rPr>
            </w:pPr>
          </w:p>
        </w:tc>
      </w:tr>
      <w:tr w:rsidR="00D93AC5" w:rsidRPr="006E0BF1" w:rsidDel="0079729E" w14:paraId="5BB80A10" w14:textId="77777777">
        <w:trPr>
          <w:del w:id="715" w:author="Jacky" w:date="2013-03-13T22:41:00Z"/>
        </w:trPr>
        <w:tc>
          <w:tcPr>
            <w:tcW w:w="10598" w:type="dxa"/>
            <w:gridSpan w:val="4"/>
          </w:tcPr>
          <w:p w14:paraId="2FA228B5" w14:textId="77777777" w:rsidR="00D93AC5" w:rsidRPr="00080673" w:rsidDel="0079729E" w:rsidRDefault="00D93AC5" w:rsidP="00080673">
            <w:pPr>
              <w:numPr>
                <w:ilvl w:val="0"/>
                <w:numId w:val="47"/>
                <w:numberingChange w:id="716" w:author="DFOuser" w:date="2013-03-12T06:53:00Z" w:original=""/>
              </w:numPr>
              <w:contextualSpacing/>
              <w:rPr>
                <w:del w:id="717" w:author="Jacky" w:date="2013-03-13T22:41:00Z"/>
                <w:rFonts w:ascii="Calibri" w:hAnsi="Calibri" w:cs="Calibri"/>
                <w:sz w:val="18"/>
                <w:szCs w:val="18"/>
                <w:lang w:val="en-AU" w:eastAsia="en-US"/>
              </w:rPr>
            </w:pPr>
            <w:del w:id="718" w:author="Jacky" w:date="2013-03-13T22:41:00Z">
              <w:r w:rsidRPr="00080673" w:rsidDel="0079729E">
                <w:rPr>
                  <w:rFonts w:ascii="Calibri" w:hAnsi="Calibri" w:cs="Calibri"/>
                  <w:sz w:val="18"/>
                  <w:szCs w:val="18"/>
                  <w:lang w:val="en-AU" w:eastAsia="en-US"/>
                </w:rPr>
                <w:delText>Recommendation O-132 - ‘Quality Management for Aids to Navigation Authorities</w:delText>
              </w:r>
            </w:del>
          </w:p>
        </w:tc>
        <w:tc>
          <w:tcPr>
            <w:tcW w:w="4188" w:type="dxa"/>
          </w:tcPr>
          <w:p w14:paraId="7B0075E7" w14:textId="77777777" w:rsidR="00D93AC5" w:rsidRPr="00080673" w:rsidDel="0079729E" w:rsidRDefault="00D93AC5" w:rsidP="006E0BF1">
            <w:pPr>
              <w:rPr>
                <w:del w:id="719" w:author="Jacky" w:date="2013-03-13T22:41:00Z"/>
                <w:rFonts w:ascii="Calibri" w:hAnsi="Calibri" w:cs="Calibri"/>
                <w:sz w:val="18"/>
                <w:szCs w:val="18"/>
                <w:lang w:val="en-AU" w:eastAsia="en-US"/>
              </w:rPr>
            </w:pPr>
          </w:p>
        </w:tc>
      </w:tr>
      <w:tr w:rsidR="00D93AC5" w:rsidRPr="006E0BF1" w:rsidDel="0079729E" w14:paraId="516BDA02" w14:textId="77777777">
        <w:trPr>
          <w:del w:id="720" w:author="Jacky" w:date="2013-03-13T22:41:00Z"/>
        </w:trPr>
        <w:tc>
          <w:tcPr>
            <w:tcW w:w="10598" w:type="dxa"/>
            <w:gridSpan w:val="4"/>
          </w:tcPr>
          <w:p w14:paraId="3E66FE6D" w14:textId="77777777" w:rsidR="00D93AC5" w:rsidRPr="00080673" w:rsidDel="0079729E" w:rsidRDefault="00D93AC5" w:rsidP="00080673">
            <w:pPr>
              <w:numPr>
                <w:ilvl w:val="0"/>
                <w:numId w:val="47"/>
                <w:numberingChange w:id="721" w:author="DFOuser" w:date="2013-03-12T06:53:00Z" w:original=""/>
              </w:numPr>
              <w:contextualSpacing/>
              <w:rPr>
                <w:del w:id="722" w:author="Jacky" w:date="2013-03-13T22:41:00Z"/>
                <w:rFonts w:ascii="Calibri" w:hAnsi="Calibri" w:cs="Calibri"/>
                <w:sz w:val="18"/>
                <w:szCs w:val="18"/>
                <w:lang w:val="en-AU" w:eastAsia="en-US"/>
              </w:rPr>
            </w:pPr>
            <w:del w:id="723" w:author="Jacky" w:date="2013-03-13T22:41:00Z">
              <w:r w:rsidRPr="00080673" w:rsidDel="0079729E">
                <w:rPr>
                  <w:rFonts w:ascii="Calibri" w:hAnsi="Calibri" w:cs="Calibri"/>
                  <w:sz w:val="18"/>
                  <w:szCs w:val="18"/>
                  <w:lang w:val="en-AU" w:eastAsia="en-US"/>
                </w:rPr>
                <w:delText>Guideline 1089 on Provision of Vessel Traffic Services (IMS, TOS &amp; NAS) (Complete Annex A.3)</w:delText>
              </w:r>
            </w:del>
          </w:p>
        </w:tc>
        <w:tc>
          <w:tcPr>
            <w:tcW w:w="4188" w:type="dxa"/>
          </w:tcPr>
          <w:p w14:paraId="103B63AF" w14:textId="77777777" w:rsidR="00D93AC5" w:rsidRPr="00080673" w:rsidDel="0079729E" w:rsidRDefault="00D93AC5" w:rsidP="006E0BF1">
            <w:pPr>
              <w:rPr>
                <w:del w:id="724" w:author="Jacky" w:date="2013-03-13T22:41:00Z"/>
                <w:rFonts w:ascii="Calibri" w:hAnsi="Calibri" w:cs="Calibri"/>
                <w:sz w:val="18"/>
                <w:szCs w:val="18"/>
                <w:lang w:val="en-AU" w:eastAsia="en-US"/>
              </w:rPr>
            </w:pPr>
          </w:p>
        </w:tc>
      </w:tr>
      <w:tr w:rsidR="00D93AC5" w:rsidRPr="006E0BF1" w:rsidDel="0079729E" w14:paraId="1037DCB0" w14:textId="77777777">
        <w:trPr>
          <w:del w:id="725" w:author="Jacky" w:date="2013-03-13T22:41:00Z"/>
        </w:trPr>
        <w:tc>
          <w:tcPr>
            <w:tcW w:w="10598" w:type="dxa"/>
            <w:gridSpan w:val="4"/>
          </w:tcPr>
          <w:p w14:paraId="319769BA" w14:textId="77777777" w:rsidR="00D93AC5" w:rsidRPr="00080673" w:rsidDel="0079729E" w:rsidRDefault="00D93AC5" w:rsidP="00080673">
            <w:pPr>
              <w:numPr>
                <w:ilvl w:val="0"/>
                <w:numId w:val="47"/>
                <w:numberingChange w:id="726" w:author="DFOuser" w:date="2013-03-12T06:53:00Z" w:original=""/>
              </w:numPr>
              <w:contextualSpacing/>
              <w:rPr>
                <w:del w:id="727" w:author="Jacky" w:date="2013-03-13T22:41:00Z"/>
                <w:rFonts w:ascii="Calibri" w:hAnsi="Calibri" w:cs="Calibri"/>
                <w:sz w:val="18"/>
                <w:szCs w:val="18"/>
                <w:lang w:val="en-AU" w:eastAsia="en-US"/>
              </w:rPr>
            </w:pPr>
            <w:del w:id="728" w:author="Jacky" w:date="2013-03-13T22:41:00Z">
              <w:r w:rsidRPr="00080673" w:rsidDel="0079729E">
                <w:rPr>
                  <w:rFonts w:ascii="Calibri" w:hAnsi="Calibri" w:cs="Calibri"/>
                  <w:sz w:val="18"/>
                  <w:szCs w:val="18"/>
                  <w:lang w:val="en-AU" w:eastAsia="en-US"/>
                </w:rPr>
                <w:delText>Guideline  1018 on Risk Management</w:delText>
              </w:r>
            </w:del>
          </w:p>
        </w:tc>
        <w:tc>
          <w:tcPr>
            <w:tcW w:w="4188" w:type="dxa"/>
          </w:tcPr>
          <w:p w14:paraId="18BFC6BC" w14:textId="77777777" w:rsidR="00D93AC5" w:rsidRPr="00080673" w:rsidDel="0079729E" w:rsidRDefault="00D93AC5" w:rsidP="006E0BF1">
            <w:pPr>
              <w:rPr>
                <w:del w:id="729" w:author="Jacky" w:date="2013-03-13T22:41:00Z"/>
                <w:rFonts w:ascii="Calibri" w:hAnsi="Calibri" w:cs="Calibri"/>
                <w:sz w:val="18"/>
                <w:szCs w:val="18"/>
                <w:lang w:val="en-AU" w:eastAsia="en-US"/>
              </w:rPr>
            </w:pPr>
          </w:p>
        </w:tc>
      </w:tr>
      <w:tr w:rsidR="00D93AC5" w:rsidRPr="006E0BF1" w:rsidDel="0079729E" w14:paraId="328B48D2" w14:textId="77777777">
        <w:trPr>
          <w:del w:id="730" w:author="Jacky" w:date="2013-03-13T22:41:00Z"/>
        </w:trPr>
        <w:tc>
          <w:tcPr>
            <w:tcW w:w="10598" w:type="dxa"/>
            <w:gridSpan w:val="4"/>
          </w:tcPr>
          <w:p w14:paraId="4A19FCDE" w14:textId="77777777" w:rsidR="00D93AC5" w:rsidRPr="00080673" w:rsidDel="0079729E" w:rsidRDefault="00D93AC5" w:rsidP="00080673">
            <w:pPr>
              <w:numPr>
                <w:ilvl w:val="0"/>
                <w:numId w:val="47"/>
                <w:numberingChange w:id="731" w:author="DFOuser" w:date="2013-03-12T06:53:00Z" w:original=""/>
              </w:numPr>
              <w:contextualSpacing/>
              <w:rPr>
                <w:del w:id="732" w:author="Jacky" w:date="2013-03-13T22:41:00Z"/>
                <w:rFonts w:ascii="Calibri" w:hAnsi="Calibri" w:cs="Calibri"/>
                <w:sz w:val="18"/>
                <w:szCs w:val="18"/>
                <w:lang w:val="en-AU" w:eastAsia="en-US"/>
              </w:rPr>
            </w:pPr>
            <w:del w:id="733" w:author="Jacky" w:date="2013-03-13T22:41:00Z">
              <w:r w:rsidRPr="00080673" w:rsidDel="0079729E">
                <w:rPr>
                  <w:rFonts w:ascii="Calibri" w:hAnsi="Calibri" w:cs="Calibri"/>
                  <w:sz w:val="18"/>
                  <w:szCs w:val="18"/>
                  <w:lang w:val="en-AU" w:eastAsia="en-US"/>
                </w:rPr>
                <w:delText>Guideline 1052 on the Use of Quality Management Systems for Aids to Navigation Service Delivery</w:delText>
              </w:r>
            </w:del>
          </w:p>
        </w:tc>
        <w:tc>
          <w:tcPr>
            <w:tcW w:w="4188" w:type="dxa"/>
          </w:tcPr>
          <w:p w14:paraId="62069B93" w14:textId="77777777" w:rsidR="00D93AC5" w:rsidRPr="00080673" w:rsidDel="0079729E" w:rsidRDefault="00D93AC5" w:rsidP="006E0BF1">
            <w:pPr>
              <w:rPr>
                <w:del w:id="734" w:author="Jacky" w:date="2013-03-13T22:41:00Z"/>
                <w:rFonts w:ascii="Calibri" w:hAnsi="Calibri" w:cs="Calibri"/>
                <w:sz w:val="18"/>
                <w:szCs w:val="18"/>
                <w:lang w:val="en-AU" w:eastAsia="en-US"/>
              </w:rPr>
            </w:pPr>
          </w:p>
        </w:tc>
      </w:tr>
      <w:tr w:rsidR="00D93AC5" w:rsidRPr="006E0BF1" w:rsidDel="0079729E" w14:paraId="75765F51" w14:textId="77777777">
        <w:trPr>
          <w:del w:id="735" w:author="Jacky" w:date="2013-03-13T22:41:00Z"/>
        </w:trPr>
        <w:tc>
          <w:tcPr>
            <w:tcW w:w="10598" w:type="dxa"/>
            <w:gridSpan w:val="4"/>
          </w:tcPr>
          <w:p w14:paraId="247561C7" w14:textId="77777777" w:rsidR="00D93AC5" w:rsidRPr="00080673" w:rsidDel="0079729E" w:rsidRDefault="00D93AC5" w:rsidP="00080673">
            <w:pPr>
              <w:numPr>
                <w:ilvl w:val="0"/>
                <w:numId w:val="47"/>
                <w:numberingChange w:id="736" w:author="DFOuser" w:date="2013-03-12T06:53:00Z" w:original=""/>
              </w:numPr>
              <w:contextualSpacing/>
              <w:rPr>
                <w:del w:id="737" w:author="Jacky" w:date="2013-03-13T22:41:00Z"/>
                <w:b/>
                <w:bCs/>
                <w:caps/>
                <w:lang w:eastAsia="en-US"/>
              </w:rPr>
            </w:pPr>
            <w:del w:id="738" w:author="Jacky" w:date="2013-03-13T22:41:00Z">
              <w:r w:rsidRPr="00080673" w:rsidDel="0079729E">
                <w:rPr>
                  <w:rFonts w:ascii="Calibri" w:hAnsi="Calibri" w:cs="Calibri"/>
                  <w:sz w:val="18"/>
                  <w:szCs w:val="18"/>
                  <w:lang w:val="en-AU" w:eastAsia="en-US"/>
                </w:rPr>
                <w:delText>VTS Manual</w:delText>
              </w:r>
            </w:del>
          </w:p>
        </w:tc>
        <w:tc>
          <w:tcPr>
            <w:tcW w:w="4188" w:type="dxa"/>
          </w:tcPr>
          <w:p w14:paraId="4634DFB1" w14:textId="77777777" w:rsidR="00D93AC5" w:rsidRPr="00080673" w:rsidDel="0079729E" w:rsidRDefault="00D93AC5" w:rsidP="006E0BF1">
            <w:pPr>
              <w:rPr>
                <w:del w:id="739" w:author="Jacky" w:date="2013-03-13T22:41:00Z"/>
                <w:rFonts w:ascii="Calibri" w:hAnsi="Calibri" w:cs="Calibri"/>
                <w:sz w:val="18"/>
                <w:szCs w:val="18"/>
                <w:lang w:val="en-AU" w:eastAsia="en-US"/>
              </w:rPr>
            </w:pPr>
          </w:p>
        </w:tc>
      </w:tr>
      <w:tr w:rsidR="00D93AC5" w:rsidRPr="006E0BF1" w:rsidDel="0079729E" w14:paraId="5D6C30D5" w14:textId="77777777">
        <w:trPr>
          <w:del w:id="740" w:author="Jacky" w:date="2013-03-13T22:41:00Z"/>
        </w:trPr>
        <w:tc>
          <w:tcPr>
            <w:tcW w:w="10598" w:type="dxa"/>
            <w:gridSpan w:val="4"/>
          </w:tcPr>
          <w:p w14:paraId="59339458" w14:textId="77777777" w:rsidR="00D93AC5" w:rsidRPr="00080673" w:rsidDel="0079729E" w:rsidRDefault="00D93AC5" w:rsidP="006E0BF1">
            <w:pPr>
              <w:rPr>
                <w:del w:id="741" w:author="Jacky" w:date="2013-03-13T22:41:00Z"/>
                <w:rFonts w:ascii="Calibri" w:hAnsi="Calibri" w:cs="Calibri"/>
                <w:sz w:val="18"/>
                <w:szCs w:val="18"/>
                <w:lang w:val="en-AU" w:eastAsia="en-US"/>
              </w:rPr>
            </w:pPr>
            <w:del w:id="742" w:author="Jacky" w:date="2013-03-13T22:41:00Z">
              <w:r w:rsidRPr="00080673" w:rsidDel="0079729E">
                <w:rPr>
                  <w:rFonts w:ascii="Calibri" w:hAnsi="Calibri" w:cs="Calibri"/>
                  <w:sz w:val="18"/>
                  <w:szCs w:val="18"/>
                  <w:lang w:val="en-AU" w:eastAsia="en-US"/>
                </w:rPr>
                <w:delText>Does the VTS to extend beyond the Territorial Sea?</w:delText>
              </w:r>
            </w:del>
          </w:p>
        </w:tc>
        <w:tc>
          <w:tcPr>
            <w:tcW w:w="4188" w:type="dxa"/>
          </w:tcPr>
          <w:p w14:paraId="2ACEDFCB" w14:textId="77777777" w:rsidR="00D93AC5" w:rsidRPr="00080673" w:rsidDel="0079729E" w:rsidRDefault="00D93AC5" w:rsidP="006E0BF1">
            <w:pPr>
              <w:rPr>
                <w:del w:id="743" w:author="Jacky" w:date="2013-03-13T22:41:00Z"/>
                <w:rFonts w:ascii="Calibri" w:hAnsi="Calibri" w:cs="Calibri"/>
                <w:sz w:val="18"/>
                <w:szCs w:val="18"/>
                <w:lang w:val="en-AU" w:eastAsia="en-US"/>
              </w:rPr>
            </w:pPr>
          </w:p>
        </w:tc>
      </w:tr>
      <w:tr w:rsidR="00D93AC5" w:rsidRPr="006E0BF1" w:rsidDel="0079729E" w14:paraId="08228642" w14:textId="77777777">
        <w:trPr>
          <w:del w:id="744" w:author="Jacky" w:date="2013-03-13T22:41:00Z"/>
        </w:trPr>
        <w:tc>
          <w:tcPr>
            <w:tcW w:w="10598" w:type="dxa"/>
            <w:gridSpan w:val="4"/>
          </w:tcPr>
          <w:p w14:paraId="1A9A3D2A" w14:textId="77777777" w:rsidR="00D93AC5" w:rsidRPr="00080673" w:rsidDel="0079729E" w:rsidRDefault="00D93AC5" w:rsidP="006E0BF1">
            <w:pPr>
              <w:rPr>
                <w:del w:id="745" w:author="Jacky" w:date="2013-03-13T22:41:00Z"/>
                <w:rFonts w:ascii="Calibri" w:hAnsi="Calibri" w:cs="Calibri"/>
                <w:sz w:val="18"/>
                <w:szCs w:val="18"/>
                <w:lang w:val="en-AU" w:eastAsia="en-US"/>
              </w:rPr>
            </w:pPr>
            <w:del w:id="746" w:author="Jacky" w:date="2013-03-13T22:41:00Z">
              <w:r w:rsidRPr="00080673" w:rsidDel="0079729E">
                <w:rPr>
                  <w:rFonts w:ascii="Calibri" w:hAnsi="Calibri" w:cs="Calibri"/>
                  <w:sz w:val="18"/>
                  <w:szCs w:val="18"/>
                  <w:lang w:val="en-AU" w:eastAsia="en-US"/>
                </w:rPr>
                <w:delText>If yes, is this consistent with Guideline No. 1071 On Establishment of a Vessel Traffic Service beyond Territorial Seas?</w:delText>
              </w:r>
            </w:del>
          </w:p>
        </w:tc>
        <w:tc>
          <w:tcPr>
            <w:tcW w:w="4188" w:type="dxa"/>
          </w:tcPr>
          <w:p w14:paraId="2A29294F" w14:textId="77777777" w:rsidR="00D93AC5" w:rsidRPr="00080673" w:rsidDel="0079729E" w:rsidRDefault="00D93AC5" w:rsidP="006E0BF1">
            <w:pPr>
              <w:rPr>
                <w:del w:id="747" w:author="Jacky" w:date="2013-03-13T22:41:00Z"/>
                <w:rFonts w:ascii="Calibri" w:hAnsi="Calibri" w:cs="Calibri"/>
                <w:sz w:val="18"/>
                <w:szCs w:val="18"/>
                <w:lang w:val="en-AU" w:eastAsia="en-US"/>
              </w:rPr>
            </w:pPr>
          </w:p>
        </w:tc>
      </w:tr>
      <w:tr w:rsidR="00D93AC5" w:rsidRPr="006E0BF1" w:rsidDel="0079729E" w14:paraId="4CCF4B16" w14:textId="77777777">
        <w:trPr>
          <w:del w:id="748" w:author="Jacky" w:date="2013-03-13T22:41:00Z"/>
        </w:trPr>
        <w:tc>
          <w:tcPr>
            <w:tcW w:w="5637" w:type="dxa"/>
            <w:gridSpan w:val="2"/>
            <w:shd w:val="clear" w:color="auto" w:fill="DBE5F1"/>
          </w:tcPr>
          <w:p w14:paraId="2F853B30" w14:textId="77777777" w:rsidR="00D93AC5" w:rsidRPr="00080673" w:rsidDel="0079729E" w:rsidRDefault="00D93AC5" w:rsidP="006E0BF1">
            <w:pPr>
              <w:rPr>
                <w:del w:id="749" w:author="Jacky" w:date="2013-03-13T22:41:00Z"/>
                <w:rFonts w:ascii="Calibri" w:hAnsi="Calibri" w:cs="Calibri"/>
                <w:b/>
                <w:bCs/>
                <w:sz w:val="18"/>
                <w:szCs w:val="18"/>
                <w:lang w:val="en-AU" w:eastAsia="en-US"/>
              </w:rPr>
            </w:pPr>
            <w:del w:id="750" w:author="Jacky" w:date="2013-03-13T22:41:00Z">
              <w:r w:rsidRPr="00080673" w:rsidDel="0079729E">
                <w:rPr>
                  <w:rFonts w:ascii="Calibri" w:hAnsi="Calibri" w:cs="Calibri"/>
                  <w:b/>
                  <w:bCs/>
                  <w:sz w:val="18"/>
                  <w:szCs w:val="18"/>
                  <w:lang w:val="en-AU" w:eastAsia="en-US"/>
                </w:rPr>
                <w:delText>.2 ensure that objectives for the VTS are set;</w:delText>
              </w:r>
            </w:del>
          </w:p>
        </w:tc>
        <w:tc>
          <w:tcPr>
            <w:tcW w:w="4961" w:type="dxa"/>
            <w:gridSpan w:val="2"/>
            <w:shd w:val="clear" w:color="auto" w:fill="DBE5F1"/>
          </w:tcPr>
          <w:p w14:paraId="253C7688" w14:textId="77777777" w:rsidR="00D93AC5" w:rsidRPr="00080673" w:rsidDel="0079729E" w:rsidRDefault="00D93AC5" w:rsidP="006E0BF1">
            <w:pPr>
              <w:rPr>
                <w:del w:id="751" w:author="Jacky" w:date="2013-03-13T22:41:00Z"/>
                <w:rFonts w:ascii="Calibri" w:hAnsi="Calibri" w:cs="Calibri"/>
                <w:sz w:val="18"/>
                <w:szCs w:val="18"/>
                <w:lang w:val="en-AU" w:eastAsia="en-US"/>
              </w:rPr>
            </w:pPr>
            <w:del w:id="752" w:author="Jacky" w:date="2013-03-13T22:41:00Z">
              <w:r w:rsidRPr="00080673" w:rsidDel="0079729E">
                <w:rPr>
                  <w:rFonts w:ascii="Calibri" w:hAnsi="Calibri" w:cs="Calibri"/>
                  <w:b/>
                  <w:bCs/>
                  <w:sz w:val="18"/>
                  <w:szCs w:val="18"/>
                  <w:lang w:val="en-AU" w:eastAsia="en-US"/>
                </w:rPr>
                <w:delText>.1 ensure that the objectives of the VTS are met;</w:delText>
              </w:r>
            </w:del>
          </w:p>
        </w:tc>
        <w:tc>
          <w:tcPr>
            <w:tcW w:w="4188" w:type="dxa"/>
          </w:tcPr>
          <w:p w14:paraId="1B9C0DEF" w14:textId="77777777" w:rsidR="00D93AC5" w:rsidRPr="00080673" w:rsidDel="0079729E" w:rsidRDefault="00D93AC5" w:rsidP="006E0BF1">
            <w:pPr>
              <w:rPr>
                <w:del w:id="753" w:author="Jacky" w:date="2013-03-13T22:41:00Z"/>
                <w:rFonts w:ascii="Calibri" w:hAnsi="Calibri" w:cs="Calibri"/>
                <w:sz w:val="18"/>
                <w:szCs w:val="18"/>
                <w:lang w:val="en-AU" w:eastAsia="en-US"/>
              </w:rPr>
            </w:pPr>
          </w:p>
        </w:tc>
      </w:tr>
      <w:tr w:rsidR="00D93AC5" w:rsidRPr="006E0BF1" w:rsidDel="0079729E" w14:paraId="3F6E3B6A" w14:textId="77777777">
        <w:trPr>
          <w:del w:id="754" w:author="Jacky" w:date="2013-03-13T22:41:00Z"/>
        </w:trPr>
        <w:tc>
          <w:tcPr>
            <w:tcW w:w="10598" w:type="dxa"/>
            <w:gridSpan w:val="4"/>
          </w:tcPr>
          <w:p w14:paraId="47806CD9" w14:textId="77777777" w:rsidR="00D93AC5" w:rsidRPr="00080673" w:rsidDel="0079729E" w:rsidRDefault="00D93AC5" w:rsidP="006E0BF1">
            <w:pPr>
              <w:rPr>
                <w:del w:id="755" w:author="Jacky" w:date="2013-03-13T22:41:00Z"/>
                <w:rFonts w:ascii="Calibri" w:hAnsi="Calibri" w:cs="Calibri"/>
                <w:sz w:val="18"/>
                <w:szCs w:val="18"/>
                <w:lang w:val="en-AU" w:eastAsia="en-US"/>
              </w:rPr>
            </w:pPr>
            <w:del w:id="756" w:author="Jacky" w:date="2013-03-13T22:41:00Z">
              <w:r w:rsidRPr="00080673" w:rsidDel="0079729E">
                <w:rPr>
                  <w:rFonts w:ascii="Calibri" w:hAnsi="Calibri" w:cs="Calibri"/>
                  <w:sz w:val="18"/>
                  <w:szCs w:val="18"/>
                  <w:lang w:val="en-AU" w:eastAsia="en-US"/>
                </w:rPr>
                <w:delText>Have the operational objectives of the VTS been set?</w:delText>
              </w:r>
            </w:del>
          </w:p>
        </w:tc>
        <w:tc>
          <w:tcPr>
            <w:tcW w:w="4188" w:type="dxa"/>
          </w:tcPr>
          <w:p w14:paraId="24DCA337" w14:textId="77777777" w:rsidR="00D93AC5" w:rsidRPr="00080673" w:rsidDel="0079729E" w:rsidRDefault="00D93AC5" w:rsidP="006E0BF1">
            <w:pPr>
              <w:rPr>
                <w:del w:id="757" w:author="Jacky" w:date="2013-03-13T22:41:00Z"/>
                <w:rFonts w:ascii="Calibri" w:hAnsi="Calibri" w:cs="Calibri"/>
                <w:sz w:val="18"/>
                <w:szCs w:val="18"/>
                <w:lang w:val="en-AU" w:eastAsia="en-US"/>
              </w:rPr>
            </w:pPr>
          </w:p>
        </w:tc>
      </w:tr>
      <w:tr w:rsidR="00D93AC5" w:rsidRPr="006E0BF1" w:rsidDel="0079729E" w14:paraId="4115ECF3" w14:textId="77777777">
        <w:trPr>
          <w:del w:id="758" w:author="Jacky" w:date="2013-03-13T22:41:00Z"/>
        </w:trPr>
        <w:tc>
          <w:tcPr>
            <w:tcW w:w="10598" w:type="dxa"/>
            <w:gridSpan w:val="4"/>
          </w:tcPr>
          <w:p w14:paraId="02EA2176" w14:textId="77777777" w:rsidR="00D93AC5" w:rsidRPr="00080673" w:rsidDel="0079729E" w:rsidRDefault="00D93AC5" w:rsidP="00080673">
            <w:pPr>
              <w:tabs>
                <w:tab w:val="left" w:pos="2788"/>
              </w:tabs>
              <w:rPr>
                <w:del w:id="759" w:author="Jacky" w:date="2013-03-13T22:41:00Z"/>
                <w:rFonts w:ascii="Calibri" w:hAnsi="Calibri" w:cs="Calibri"/>
                <w:sz w:val="18"/>
                <w:szCs w:val="18"/>
                <w:lang w:val="en-AU" w:eastAsia="en-US"/>
              </w:rPr>
            </w:pPr>
            <w:del w:id="760" w:author="Jacky" w:date="2013-03-13T22:41:00Z">
              <w:r w:rsidRPr="00080673" w:rsidDel="0079729E">
                <w:rPr>
                  <w:rFonts w:ascii="Calibri" w:hAnsi="Calibri" w:cs="Calibri"/>
                  <w:sz w:val="18"/>
                  <w:szCs w:val="18"/>
                  <w:lang w:val="en-AU" w:eastAsia="en-US"/>
                </w:rPr>
                <w:delText>If Yes,</w:delText>
              </w:r>
            </w:del>
          </w:p>
          <w:p w14:paraId="6B125813" w14:textId="77777777" w:rsidR="00D93AC5" w:rsidRPr="00080673" w:rsidDel="0079729E" w:rsidRDefault="00D93AC5" w:rsidP="00080673">
            <w:pPr>
              <w:numPr>
                <w:ilvl w:val="0"/>
                <w:numId w:val="30"/>
                <w:numberingChange w:id="761" w:author="DFOuser" w:date="2013-03-12T06:53:00Z" w:original=""/>
              </w:numPr>
              <w:tabs>
                <w:tab w:val="left" w:pos="2788"/>
              </w:tabs>
              <w:contextualSpacing/>
              <w:rPr>
                <w:del w:id="762" w:author="Jacky" w:date="2013-03-13T22:41:00Z"/>
                <w:rFonts w:ascii="Calibri" w:hAnsi="Calibri" w:cs="Calibri"/>
                <w:sz w:val="18"/>
                <w:szCs w:val="18"/>
                <w:lang w:val="en-AU" w:eastAsia="en-US"/>
              </w:rPr>
            </w:pPr>
            <w:del w:id="763" w:author="Jacky" w:date="2013-03-13T22:41:00Z">
              <w:r w:rsidRPr="00080673" w:rsidDel="0079729E">
                <w:rPr>
                  <w:rFonts w:ascii="Calibri" w:hAnsi="Calibri" w:cs="Calibri"/>
                  <w:sz w:val="18"/>
                  <w:szCs w:val="18"/>
                  <w:lang w:val="en-AU" w:eastAsia="en-US"/>
                </w:rPr>
                <w:delText>List the operational objectives of the VTS?</w:delText>
              </w:r>
            </w:del>
          </w:p>
          <w:p w14:paraId="39C9B130" w14:textId="77777777" w:rsidR="00D93AC5" w:rsidRPr="00080673" w:rsidDel="0079729E" w:rsidRDefault="00D93AC5" w:rsidP="00080673">
            <w:pPr>
              <w:numPr>
                <w:ilvl w:val="0"/>
                <w:numId w:val="30"/>
                <w:numberingChange w:id="764" w:author="DFOuser" w:date="2013-03-12T06:53:00Z" w:original=""/>
              </w:numPr>
              <w:contextualSpacing/>
              <w:rPr>
                <w:del w:id="765" w:author="Jacky" w:date="2013-03-13T22:41:00Z"/>
                <w:rFonts w:ascii="Calibri" w:hAnsi="Calibri" w:cs="Calibri"/>
                <w:sz w:val="18"/>
                <w:szCs w:val="18"/>
                <w:lang w:val="en-AU" w:eastAsia="en-US"/>
              </w:rPr>
            </w:pPr>
            <w:del w:id="766" w:author="Jacky" w:date="2013-03-13T22:41:00Z">
              <w:r w:rsidRPr="00080673" w:rsidDel="0079729E">
                <w:rPr>
                  <w:rFonts w:ascii="Calibri" w:hAnsi="Calibri" w:cs="Calibri"/>
                  <w:sz w:val="18"/>
                  <w:szCs w:val="18"/>
                  <w:lang w:val="en-AU" w:eastAsia="en-US"/>
                </w:rPr>
                <w:delText>How are the objectives promulgated?</w:delText>
              </w:r>
            </w:del>
          </w:p>
        </w:tc>
        <w:tc>
          <w:tcPr>
            <w:tcW w:w="4188" w:type="dxa"/>
          </w:tcPr>
          <w:p w14:paraId="099F5894" w14:textId="77777777" w:rsidR="00D93AC5" w:rsidRPr="00080673" w:rsidDel="0079729E" w:rsidRDefault="00D93AC5" w:rsidP="006E0BF1">
            <w:pPr>
              <w:rPr>
                <w:del w:id="767" w:author="Jacky" w:date="2013-03-13T22:41:00Z"/>
                <w:rFonts w:ascii="Calibri" w:hAnsi="Calibri" w:cs="Calibri"/>
                <w:sz w:val="18"/>
                <w:szCs w:val="18"/>
                <w:lang w:val="en-AU" w:eastAsia="en-US"/>
              </w:rPr>
            </w:pPr>
          </w:p>
        </w:tc>
      </w:tr>
      <w:tr w:rsidR="00D93AC5" w:rsidRPr="006E0BF1" w:rsidDel="0079729E" w14:paraId="06D34F25" w14:textId="77777777">
        <w:trPr>
          <w:del w:id="768" w:author="Jacky" w:date="2013-03-13T22:41:00Z"/>
        </w:trPr>
        <w:tc>
          <w:tcPr>
            <w:tcW w:w="10598" w:type="dxa"/>
            <w:gridSpan w:val="4"/>
          </w:tcPr>
          <w:p w14:paraId="012FEF30" w14:textId="77777777" w:rsidR="00D93AC5" w:rsidRPr="00080673" w:rsidDel="0079729E" w:rsidRDefault="00D93AC5" w:rsidP="006E0BF1">
            <w:pPr>
              <w:rPr>
                <w:del w:id="769" w:author="Jacky" w:date="2013-03-13T22:41:00Z"/>
                <w:rFonts w:ascii="Calibri" w:hAnsi="Calibri" w:cs="Calibri"/>
                <w:sz w:val="18"/>
                <w:szCs w:val="18"/>
                <w:lang w:val="en-AU" w:eastAsia="en-US"/>
              </w:rPr>
            </w:pPr>
            <w:del w:id="770" w:author="Jacky" w:date="2013-03-13T22:41:00Z">
              <w:r w:rsidRPr="00080673" w:rsidDel="0079729E">
                <w:rPr>
                  <w:rFonts w:ascii="Calibri" w:hAnsi="Calibri" w:cs="Calibri"/>
                  <w:sz w:val="18"/>
                  <w:szCs w:val="18"/>
                  <w:lang w:val="en-AU" w:eastAsia="en-US"/>
                </w:rPr>
                <w:delText>What performance measures are in place to assess and monitor that the objectives of the VTS are being met?</w:delText>
              </w:r>
            </w:del>
          </w:p>
        </w:tc>
        <w:tc>
          <w:tcPr>
            <w:tcW w:w="4188" w:type="dxa"/>
          </w:tcPr>
          <w:p w14:paraId="26F7ADCD" w14:textId="77777777" w:rsidR="00D93AC5" w:rsidRPr="00080673" w:rsidDel="0079729E" w:rsidRDefault="00D93AC5" w:rsidP="006E0BF1">
            <w:pPr>
              <w:rPr>
                <w:del w:id="771" w:author="Jacky" w:date="2013-03-13T22:41:00Z"/>
                <w:rFonts w:ascii="Calibri" w:hAnsi="Calibri" w:cs="Calibri"/>
                <w:sz w:val="18"/>
                <w:szCs w:val="18"/>
                <w:lang w:val="en-AU" w:eastAsia="en-US"/>
              </w:rPr>
            </w:pPr>
          </w:p>
        </w:tc>
      </w:tr>
      <w:tr w:rsidR="00D93AC5" w:rsidRPr="006E0BF1" w:rsidDel="0079729E" w14:paraId="1E378641" w14:textId="77777777">
        <w:trPr>
          <w:del w:id="772" w:author="Jacky" w:date="2013-03-13T22:41:00Z"/>
        </w:trPr>
        <w:tc>
          <w:tcPr>
            <w:tcW w:w="10598" w:type="dxa"/>
            <w:gridSpan w:val="4"/>
          </w:tcPr>
          <w:p w14:paraId="738FE9DC" w14:textId="77777777" w:rsidR="00D93AC5" w:rsidRPr="00080673" w:rsidDel="0079729E" w:rsidRDefault="00D93AC5" w:rsidP="006E0BF1">
            <w:pPr>
              <w:rPr>
                <w:del w:id="773" w:author="Jacky" w:date="2013-03-13T22:41:00Z"/>
                <w:rFonts w:ascii="Calibri" w:hAnsi="Calibri" w:cs="Calibri"/>
                <w:sz w:val="18"/>
                <w:szCs w:val="18"/>
                <w:lang w:val="en-AU" w:eastAsia="en-US"/>
              </w:rPr>
            </w:pPr>
            <w:del w:id="774" w:author="Jacky" w:date="2013-03-13T22:41:00Z">
              <w:r w:rsidRPr="00080673" w:rsidDel="0079729E">
                <w:rPr>
                  <w:rFonts w:ascii="Calibri" w:hAnsi="Calibri" w:cs="Calibri"/>
                  <w:sz w:val="18"/>
                  <w:szCs w:val="18"/>
                  <w:lang w:val="en-AU" w:eastAsia="en-US"/>
                </w:rPr>
                <w:delText>How regularly are the performance measures compiled?</w:delText>
              </w:r>
            </w:del>
          </w:p>
        </w:tc>
        <w:tc>
          <w:tcPr>
            <w:tcW w:w="4188" w:type="dxa"/>
          </w:tcPr>
          <w:p w14:paraId="730B93F1" w14:textId="77777777" w:rsidR="00D93AC5" w:rsidRPr="00080673" w:rsidDel="0079729E" w:rsidRDefault="00D93AC5" w:rsidP="006E0BF1">
            <w:pPr>
              <w:rPr>
                <w:del w:id="775" w:author="Jacky" w:date="2013-03-13T22:41:00Z"/>
                <w:rFonts w:ascii="Calibri" w:hAnsi="Calibri" w:cs="Calibri"/>
                <w:sz w:val="18"/>
                <w:szCs w:val="18"/>
                <w:lang w:val="en-AU" w:eastAsia="en-US"/>
              </w:rPr>
            </w:pPr>
          </w:p>
        </w:tc>
      </w:tr>
      <w:tr w:rsidR="00D93AC5" w:rsidRPr="006E0BF1" w:rsidDel="0079729E" w14:paraId="74494950" w14:textId="77777777">
        <w:trPr>
          <w:del w:id="776" w:author="Jacky" w:date="2013-03-13T22:41:00Z"/>
        </w:trPr>
        <w:tc>
          <w:tcPr>
            <w:tcW w:w="10598" w:type="dxa"/>
            <w:gridSpan w:val="4"/>
          </w:tcPr>
          <w:p w14:paraId="53262F46" w14:textId="77777777" w:rsidR="00D93AC5" w:rsidRPr="00080673" w:rsidDel="0079729E" w:rsidRDefault="00D93AC5" w:rsidP="006E0BF1">
            <w:pPr>
              <w:rPr>
                <w:del w:id="777" w:author="Jacky" w:date="2013-03-13T22:41:00Z"/>
                <w:rFonts w:ascii="Calibri" w:hAnsi="Calibri" w:cs="Calibri"/>
                <w:sz w:val="18"/>
                <w:szCs w:val="18"/>
                <w:lang w:val="en-AU" w:eastAsia="en-US"/>
              </w:rPr>
            </w:pPr>
            <w:del w:id="778" w:author="Jacky" w:date="2013-03-13T22:41:00Z">
              <w:r w:rsidRPr="00080673" w:rsidDel="0079729E">
                <w:rPr>
                  <w:rFonts w:ascii="Calibri" w:hAnsi="Calibri" w:cs="Calibri"/>
                  <w:sz w:val="18"/>
                  <w:szCs w:val="18"/>
                  <w:lang w:val="en-AU" w:eastAsia="en-US"/>
                </w:rPr>
                <w:delText>Could you provide records of the results of the performance measures for the &lt;period&gt;?</w:delText>
              </w:r>
            </w:del>
          </w:p>
        </w:tc>
        <w:tc>
          <w:tcPr>
            <w:tcW w:w="4188" w:type="dxa"/>
          </w:tcPr>
          <w:p w14:paraId="7AF06B17" w14:textId="77777777" w:rsidR="00D93AC5" w:rsidRPr="00080673" w:rsidDel="0079729E" w:rsidRDefault="00D93AC5" w:rsidP="006E0BF1">
            <w:pPr>
              <w:rPr>
                <w:del w:id="779" w:author="Jacky" w:date="2013-03-13T22:41:00Z"/>
                <w:rFonts w:ascii="Calibri" w:hAnsi="Calibri" w:cs="Calibri"/>
                <w:sz w:val="18"/>
                <w:szCs w:val="18"/>
                <w:lang w:val="en-AU" w:eastAsia="en-US"/>
              </w:rPr>
            </w:pPr>
          </w:p>
        </w:tc>
      </w:tr>
      <w:tr w:rsidR="00D93AC5" w:rsidRPr="006E0BF1" w:rsidDel="0079729E" w14:paraId="53AF5ED9" w14:textId="77777777">
        <w:trPr>
          <w:del w:id="780" w:author="Jacky" w:date="2013-03-13T22:41:00Z"/>
        </w:trPr>
        <w:tc>
          <w:tcPr>
            <w:tcW w:w="10598" w:type="dxa"/>
            <w:gridSpan w:val="4"/>
          </w:tcPr>
          <w:p w14:paraId="3A8E7AEC" w14:textId="77777777" w:rsidR="00D93AC5" w:rsidRPr="00080673" w:rsidDel="0079729E" w:rsidRDefault="00D93AC5" w:rsidP="006E0BF1">
            <w:pPr>
              <w:rPr>
                <w:del w:id="781" w:author="Jacky" w:date="2013-03-13T22:41:00Z"/>
                <w:rFonts w:ascii="Calibri" w:hAnsi="Calibri" w:cs="Calibri"/>
                <w:sz w:val="18"/>
                <w:szCs w:val="18"/>
                <w:lang w:val="en-AU" w:eastAsia="en-US"/>
              </w:rPr>
            </w:pPr>
          </w:p>
        </w:tc>
        <w:tc>
          <w:tcPr>
            <w:tcW w:w="4188" w:type="dxa"/>
          </w:tcPr>
          <w:p w14:paraId="070E8921" w14:textId="77777777" w:rsidR="00D93AC5" w:rsidRPr="00080673" w:rsidDel="0079729E" w:rsidRDefault="00D93AC5" w:rsidP="006E0BF1">
            <w:pPr>
              <w:rPr>
                <w:del w:id="782" w:author="Jacky" w:date="2013-03-13T22:41:00Z"/>
                <w:rFonts w:ascii="Calibri" w:hAnsi="Calibri" w:cs="Calibri"/>
                <w:sz w:val="18"/>
                <w:szCs w:val="18"/>
                <w:lang w:val="en-AU" w:eastAsia="en-US"/>
              </w:rPr>
            </w:pPr>
          </w:p>
        </w:tc>
      </w:tr>
      <w:tr w:rsidR="00D93AC5" w:rsidRPr="006E0BF1" w:rsidDel="0079729E" w14:paraId="58A7B87F" w14:textId="77777777">
        <w:trPr>
          <w:del w:id="783" w:author="Jacky" w:date="2013-03-13T22:41:00Z"/>
        </w:trPr>
        <w:tc>
          <w:tcPr>
            <w:tcW w:w="10598" w:type="dxa"/>
            <w:gridSpan w:val="4"/>
          </w:tcPr>
          <w:p w14:paraId="09D69CF4" w14:textId="77777777" w:rsidR="00D93AC5" w:rsidRPr="00080673" w:rsidDel="0079729E" w:rsidRDefault="00D93AC5" w:rsidP="006E0BF1">
            <w:pPr>
              <w:rPr>
                <w:del w:id="784" w:author="Jacky" w:date="2013-03-13T22:41:00Z"/>
                <w:rFonts w:ascii="Calibri" w:hAnsi="Calibri" w:cs="Calibri"/>
                <w:sz w:val="18"/>
                <w:szCs w:val="18"/>
                <w:lang w:val="en-AU" w:eastAsia="en-US"/>
              </w:rPr>
            </w:pPr>
          </w:p>
        </w:tc>
        <w:tc>
          <w:tcPr>
            <w:tcW w:w="4188" w:type="dxa"/>
          </w:tcPr>
          <w:p w14:paraId="094FE242" w14:textId="77777777" w:rsidR="00D93AC5" w:rsidRPr="00080673" w:rsidDel="0079729E" w:rsidRDefault="00D93AC5" w:rsidP="006E0BF1">
            <w:pPr>
              <w:rPr>
                <w:del w:id="785" w:author="Jacky" w:date="2013-03-13T22:41:00Z"/>
                <w:rFonts w:ascii="Calibri" w:hAnsi="Calibri" w:cs="Calibri"/>
                <w:sz w:val="18"/>
                <w:szCs w:val="18"/>
                <w:lang w:val="en-AU" w:eastAsia="en-US"/>
              </w:rPr>
            </w:pPr>
          </w:p>
        </w:tc>
      </w:tr>
      <w:tr w:rsidR="00D93AC5" w:rsidRPr="006E0BF1" w:rsidDel="0079729E" w14:paraId="3130EF16" w14:textId="77777777">
        <w:trPr>
          <w:del w:id="786" w:author="Jacky" w:date="2013-03-13T22:41:00Z"/>
        </w:trPr>
        <w:tc>
          <w:tcPr>
            <w:tcW w:w="5637" w:type="dxa"/>
            <w:gridSpan w:val="2"/>
            <w:shd w:val="clear" w:color="auto" w:fill="DBE5F1"/>
          </w:tcPr>
          <w:p w14:paraId="355DB4A8" w14:textId="77777777" w:rsidR="00D93AC5" w:rsidRPr="00080673" w:rsidDel="0079729E" w:rsidRDefault="00D93AC5" w:rsidP="006E0BF1">
            <w:pPr>
              <w:rPr>
                <w:del w:id="787" w:author="Jacky" w:date="2013-03-13T22:41:00Z"/>
                <w:rFonts w:ascii="Calibri" w:hAnsi="Calibri" w:cs="Calibri"/>
                <w:b/>
                <w:bCs/>
                <w:sz w:val="18"/>
                <w:szCs w:val="18"/>
                <w:lang w:val="en-AU" w:eastAsia="en-US"/>
              </w:rPr>
            </w:pPr>
            <w:del w:id="788" w:author="Jacky" w:date="2013-03-13T22:41:00Z">
              <w:r w:rsidRPr="00080673" w:rsidDel="0079729E">
                <w:rPr>
                  <w:rFonts w:ascii="Calibri" w:hAnsi="Calibri" w:cs="Calibri"/>
                  <w:b/>
                  <w:bCs/>
                  <w:sz w:val="18"/>
                  <w:szCs w:val="18"/>
                  <w:lang w:val="en-AU" w:eastAsia="en-US"/>
                </w:rPr>
                <w:delText>.3 ensure that a VTS authority is appointed and legally empowered;</w:delText>
              </w:r>
            </w:del>
          </w:p>
        </w:tc>
        <w:tc>
          <w:tcPr>
            <w:tcW w:w="4961" w:type="dxa"/>
            <w:gridSpan w:val="2"/>
            <w:shd w:val="clear" w:color="auto" w:fill="DBE5F1"/>
          </w:tcPr>
          <w:p w14:paraId="66E866AC" w14:textId="77777777" w:rsidR="00D93AC5" w:rsidRPr="00080673" w:rsidDel="0079729E" w:rsidRDefault="00D93AC5" w:rsidP="006E0BF1">
            <w:pPr>
              <w:rPr>
                <w:del w:id="789" w:author="Jacky" w:date="2013-03-13T22:41:00Z"/>
                <w:rFonts w:ascii="Calibri" w:hAnsi="Calibri" w:cs="Calibri"/>
                <w:sz w:val="18"/>
                <w:szCs w:val="18"/>
                <w:lang w:val="en-AU" w:eastAsia="en-US"/>
              </w:rPr>
            </w:pPr>
          </w:p>
        </w:tc>
        <w:tc>
          <w:tcPr>
            <w:tcW w:w="4188" w:type="dxa"/>
          </w:tcPr>
          <w:p w14:paraId="7CB7C5EC" w14:textId="77777777" w:rsidR="00D93AC5" w:rsidRPr="00080673" w:rsidDel="0079729E" w:rsidRDefault="00D93AC5" w:rsidP="006E0BF1">
            <w:pPr>
              <w:rPr>
                <w:del w:id="790" w:author="Jacky" w:date="2013-03-13T22:41:00Z"/>
                <w:rFonts w:ascii="Calibri" w:hAnsi="Calibri" w:cs="Calibri"/>
                <w:sz w:val="18"/>
                <w:szCs w:val="18"/>
                <w:lang w:val="en-AU" w:eastAsia="en-US"/>
              </w:rPr>
            </w:pPr>
          </w:p>
        </w:tc>
      </w:tr>
      <w:tr w:rsidR="00D93AC5" w:rsidRPr="006E0BF1" w:rsidDel="0079729E" w14:paraId="2B7C7096" w14:textId="77777777">
        <w:trPr>
          <w:del w:id="791" w:author="Jacky" w:date="2013-03-13T22:41:00Z"/>
        </w:trPr>
        <w:tc>
          <w:tcPr>
            <w:tcW w:w="10598" w:type="dxa"/>
            <w:gridSpan w:val="4"/>
          </w:tcPr>
          <w:p w14:paraId="3D50FEAD" w14:textId="77777777" w:rsidR="00D93AC5" w:rsidRPr="00080673" w:rsidDel="0079729E" w:rsidRDefault="00D93AC5" w:rsidP="006E0BF1">
            <w:pPr>
              <w:rPr>
                <w:del w:id="792" w:author="Jacky" w:date="2013-03-13T22:41:00Z"/>
                <w:rFonts w:ascii="Calibri" w:hAnsi="Calibri" w:cs="Calibri"/>
                <w:sz w:val="18"/>
                <w:szCs w:val="18"/>
                <w:lang w:val="en-AU" w:eastAsia="en-US"/>
              </w:rPr>
            </w:pPr>
            <w:del w:id="793" w:author="Jacky" w:date="2013-03-13T22:41:00Z">
              <w:r w:rsidRPr="00080673" w:rsidDel="0079729E">
                <w:rPr>
                  <w:rFonts w:ascii="Calibri" w:hAnsi="Calibri" w:cs="Calibri"/>
                  <w:sz w:val="18"/>
                  <w:szCs w:val="18"/>
                  <w:lang w:val="en-AU" w:eastAsia="en-US"/>
                </w:rPr>
                <w:delText>Is the Competent Authority legally empowered to appoint a VTS Authority?</w:delText>
              </w:r>
            </w:del>
          </w:p>
        </w:tc>
        <w:tc>
          <w:tcPr>
            <w:tcW w:w="4188" w:type="dxa"/>
          </w:tcPr>
          <w:p w14:paraId="67470AF6" w14:textId="77777777" w:rsidR="00D93AC5" w:rsidRPr="00080673" w:rsidDel="0079729E" w:rsidRDefault="00D93AC5" w:rsidP="006E0BF1">
            <w:pPr>
              <w:rPr>
                <w:del w:id="794" w:author="Jacky" w:date="2013-03-13T22:41:00Z"/>
                <w:rFonts w:ascii="Calibri" w:hAnsi="Calibri" w:cs="Calibri"/>
                <w:sz w:val="18"/>
                <w:szCs w:val="18"/>
                <w:lang w:val="en-AU" w:eastAsia="en-US"/>
              </w:rPr>
            </w:pPr>
          </w:p>
        </w:tc>
      </w:tr>
      <w:tr w:rsidR="00D93AC5" w:rsidRPr="006E0BF1" w:rsidDel="0079729E" w14:paraId="5CFD20E6" w14:textId="77777777">
        <w:trPr>
          <w:del w:id="795" w:author="Jacky" w:date="2013-03-13T22:41:00Z"/>
        </w:trPr>
        <w:tc>
          <w:tcPr>
            <w:tcW w:w="10598" w:type="dxa"/>
            <w:gridSpan w:val="4"/>
          </w:tcPr>
          <w:p w14:paraId="5FF7EF93" w14:textId="77777777" w:rsidR="00D93AC5" w:rsidRPr="00080673" w:rsidDel="0079729E" w:rsidRDefault="00D93AC5" w:rsidP="006E0BF1">
            <w:pPr>
              <w:rPr>
                <w:del w:id="796" w:author="Jacky" w:date="2013-03-13T22:41:00Z"/>
                <w:rFonts w:ascii="Calibri" w:hAnsi="Calibri" w:cs="Calibri"/>
                <w:sz w:val="18"/>
                <w:szCs w:val="18"/>
                <w:lang w:val="en-AU" w:eastAsia="en-US"/>
              </w:rPr>
            </w:pPr>
            <w:del w:id="797" w:author="Jacky" w:date="2013-03-13T22:41:00Z">
              <w:r w:rsidRPr="00080673" w:rsidDel="0079729E">
                <w:rPr>
                  <w:rFonts w:ascii="Calibri" w:hAnsi="Calibri" w:cs="Calibri"/>
                  <w:sz w:val="18"/>
                  <w:szCs w:val="18"/>
                  <w:lang w:val="en-AU" w:eastAsia="en-US"/>
                </w:rPr>
                <w:delText>Under what legislation is the VTS Authority appointed?</w:delText>
              </w:r>
            </w:del>
          </w:p>
        </w:tc>
        <w:tc>
          <w:tcPr>
            <w:tcW w:w="4188" w:type="dxa"/>
          </w:tcPr>
          <w:p w14:paraId="45AEC660" w14:textId="77777777" w:rsidR="00D93AC5" w:rsidRPr="00080673" w:rsidDel="0079729E" w:rsidRDefault="00D93AC5" w:rsidP="006E0BF1">
            <w:pPr>
              <w:rPr>
                <w:del w:id="798" w:author="Jacky" w:date="2013-03-13T22:41:00Z"/>
                <w:rFonts w:ascii="Calibri" w:hAnsi="Calibri" w:cs="Calibri"/>
                <w:sz w:val="18"/>
                <w:szCs w:val="18"/>
                <w:lang w:val="en-AU" w:eastAsia="en-US"/>
              </w:rPr>
            </w:pPr>
          </w:p>
        </w:tc>
      </w:tr>
      <w:tr w:rsidR="00D93AC5" w:rsidRPr="006E0BF1" w:rsidDel="0079729E" w14:paraId="0945FEC4" w14:textId="77777777">
        <w:trPr>
          <w:del w:id="799" w:author="Jacky" w:date="2013-03-13T22:41:00Z"/>
        </w:trPr>
        <w:tc>
          <w:tcPr>
            <w:tcW w:w="10598" w:type="dxa"/>
            <w:gridSpan w:val="4"/>
          </w:tcPr>
          <w:p w14:paraId="75E3F117" w14:textId="77777777" w:rsidR="00D93AC5" w:rsidRPr="00080673" w:rsidDel="0079729E" w:rsidRDefault="00D93AC5" w:rsidP="006E0BF1">
            <w:pPr>
              <w:rPr>
                <w:del w:id="800" w:author="Jacky" w:date="2013-03-13T22:41:00Z"/>
                <w:rFonts w:ascii="Calibri" w:hAnsi="Calibri" w:cs="Calibri"/>
                <w:sz w:val="18"/>
                <w:szCs w:val="18"/>
                <w:lang w:val="en-AU" w:eastAsia="en-US"/>
              </w:rPr>
            </w:pPr>
            <w:del w:id="801" w:author="Jacky" w:date="2013-03-13T22:41:00Z">
              <w:r w:rsidRPr="00080673" w:rsidDel="0079729E">
                <w:rPr>
                  <w:rFonts w:ascii="Calibri" w:hAnsi="Calibri" w:cs="Calibri"/>
                  <w:sz w:val="18"/>
                  <w:szCs w:val="18"/>
                  <w:lang w:val="en-AU" w:eastAsia="en-US"/>
                </w:rPr>
                <w:delText>Under what legislation does the VTS Authority operate?</w:delText>
              </w:r>
            </w:del>
          </w:p>
        </w:tc>
        <w:tc>
          <w:tcPr>
            <w:tcW w:w="4188" w:type="dxa"/>
          </w:tcPr>
          <w:p w14:paraId="44A501E1" w14:textId="77777777" w:rsidR="00D93AC5" w:rsidRPr="00080673" w:rsidDel="0079729E" w:rsidRDefault="00D93AC5" w:rsidP="006E0BF1">
            <w:pPr>
              <w:rPr>
                <w:del w:id="802" w:author="Jacky" w:date="2013-03-13T22:41:00Z"/>
                <w:rFonts w:ascii="Calibri" w:hAnsi="Calibri" w:cs="Calibri"/>
                <w:sz w:val="18"/>
                <w:szCs w:val="18"/>
                <w:lang w:val="en-AU" w:eastAsia="en-US"/>
              </w:rPr>
            </w:pPr>
          </w:p>
        </w:tc>
      </w:tr>
      <w:tr w:rsidR="00D93AC5" w:rsidRPr="006E0BF1" w:rsidDel="0079729E" w14:paraId="21E5CD11" w14:textId="77777777">
        <w:trPr>
          <w:del w:id="803" w:author="Jacky" w:date="2013-03-13T22:41:00Z"/>
        </w:trPr>
        <w:tc>
          <w:tcPr>
            <w:tcW w:w="10598" w:type="dxa"/>
            <w:gridSpan w:val="4"/>
          </w:tcPr>
          <w:p w14:paraId="5D4B5980" w14:textId="77777777" w:rsidR="00D93AC5" w:rsidRPr="00080673" w:rsidDel="0079729E" w:rsidRDefault="00D93AC5" w:rsidP="006E0BF1">
            <w:pPr>
              <w:rPr>
                <w:del w:id="804" w:author="Jacky" w:date="2013-03-13T22:41:00Z"/>
                <w:rFonts w:ascii="Calibri" w:hAnsi="Calibri" w:cs="Calibri"/>
                <w:sz w:val="18"/>
                <w:szCs w:val="18"/>
                <w:lang w:val="en-AU" w:eastAsia="en-US"/>
              </w:rPr>
            </w:pPr>
            <w:del w:id="805" w:author="Jacky" w:date="2013-03-13T22:41:00Z">
              <w:r w:rsidRPr="00080673" w:rsidDel="0079729E">
                <w:rPr>
                  <w:rFonts w:ascii="Calibri" w:hAnsi="Calibri" w:cs="Calibri"/>
                  <w:sz w:val="18"/>
                  <w:szCs w:val="18"/>
                  <w:lang w:val="en-AU" w:eastAsia="en-US"/>
                </w:rPr>
                <w:delText>Does the legislation provide:</w:delText>
              </w:r>
            </w:del>
          </w:p>
          <w:p w14:paraId="2EB57B76" w14:textId="77777777" w:rsidR="00D93AC5" w:rsidRPr="00080673" w:rsidDel="0079729E" w:rsidRDefault="00D93AC5" w:rsidP="00080673">
            <w:pPr>
              <w:numPr>
                <w:ilvl w:val="0"/>
                <w:numId w:val="29"/>
                <w:numberingChange w:id="806" w:author="DFOuser" w:date="2013-03-12T06:53:00Z" w:original=""/>
              </w:numPr>
              <w:contextualSpacing/>
              <w:rPr>
                <w:del w:id="807" w:author="Jacky" w:date="2013-03-13T22:41:00Z"/>
                <w:rFonts w:ascii="Calibri" w:hAnsi="Calibri" w:cs="Calibri"/>
                <w:sz w:val="18"/>
                <w:szCs w:val="18"/>
                <w:lang w:val="en-AU" w:eastAsia="en-US"/>
              </w:rPr>
            </w:pPr>
            <w:del w:id="808" w:author="Jacky" w:date="2013-03-13T22:41:00Z">
              <w:r w:rsidRPr="00080673" w:rsidDel="0079729E">
                <w:rPr>
                  <w:rFonts w:ascii="Calibri" w:hAnsi="Calibri" w:cs="Calibri"/>
                  <w:sz w:val="18"/>
                  <w:szCs w:val="18"/>
                  <w:lang w:val="en-AU" w:eastAsia="en-US"/>
                </w:rPr>
                <w:delText>Head of power for VTS?</w:delText>
              </w:r>
            </w:del>
          </w:p>
          <w:p w14:paraId="034E304B" w14:textId="77777777" w:rsidR="00D93AC5" w:rsidRPr="00080673" w:rsidDel="0079729E" w:rsidRDefault="00D93AC5" w:rsidP="00080673">
            <w:pPr>
              <w:numPr>
                <w:ilvl w:val="0"/>
                <w:numId w:val="29"/>
                <w:numberingChange w:id="809" w:author="DFOuser" w:date="2013-03-12T06:53:00Z" w:original=""/>
              </w:numPr>
              <w:contextualSpacing/>
              <w:rPr>
                <w:del w:id="810" w:author="Jacky" w:date="2013-03-13T22:41:00Z"/>
                <w:rFonts w:ascii="Calibri" w:hAnsi="Calibri" w:cs="Calibri"/>
                <w:sz w:val="18"/>
                <w:szCs w:val="18"/>
                <w:lang w:val="en-AU" w:eastAsia="en-US"/>
              </w:rPr>
            </w:pPr>
            <w:del w:id="811" w:author="Jacky" w:date="2013-03-13T22:41:00Z">
              <w:r w:rsidRPr="00080673" w:rsidDel="0079729E">
                <w:rPr>
                  <w:rFonts w:ascii="Calibri" w:hAnsi="Calibri" w:cs="Calibri"/>
                  <w:sz w:val="18"/>
                  <w:szCs w:val="18"/>
                  <w:lang w:val="en-AU" w:eastAsia="en-US"/>
                </w:rPr>
                <w:delText>Regulatory provisions?</w:delText>
              </w:r>
            </w:del>
          </w:p>
          <w:p w14:paraId="699F593A" w14:textId="77777777" w:rsidR="00D93AC5" w:rsidRPr="00080673" w:rsidDel="0079729E" w:rsidRDefault="00D93AC5" w:rsidP="00080673">
            <w:pPr>
              <w:numPr>
                <w:ilvl w:val="0"/>
                <w:numId w:val="29"/>
                <w:numberingChange w:id="812" w:author="DFOuser" w:date="2013-03-12T06:53:00Z" w:original=""/>
              </w:numPr>
              <w:contextualSpacing/>
              <w:rPr>
                <w:del w:id="813" w:author="Jacky" w:date="2013-03-13T22:41:00Z"/>
                <w:rFonts w:ascii="Calibri" w:hAnsi="Calibri" w:cs="Calibri"/>
                <w:sz w:val="18"/>
                <w:szCs w:val="18"/>
                <w:lang w:val="en-AU" w:eastAsia="en-US"/>
              </w:rPr>
            </w:pPr>
            <w:del w:id="814" w:author="Jacky" w:date="2013-03-13T22:41:00Z">
              <w:r w:rsidRPr="00080673" w:rsidDel="0079729E">
                <w:rPr>
                  <w:rFonts w:ascii="Calibri" w:hAnsi="Calibri" w:cs="Calibri"/>
                  <w:sz w:val="18"/>
                  <w:szCs w:val="18"/>
                  <w:lang w:val="en-AU" w:eastAsia="en-US"/>
                </w:rPr>
                <w:delText>Compliance and enforcement provisions?</w:delText>
              </w:r>
            </w:del>
          </w:p>
        </w:tc>
        <w:tc>
          <w:tcPr>
            <w:tcW w:w="4188" w:type="dxa"/>
          </w:tcPr>
          <w:p w14:paraId="212EF7D1" w14:textId="77777777" w:rsidR="00D93AC5" w:rsidRPr="00080673" w:rsidDel="0079729E" w:rsidRDefault="00D93AC5" w:rsidP="006E0BF1">
            <w:pPr>
              <w:rPr>
                <w:del w:id="815" w:author="Jacky" w:date="2013-03-13T22:41:00Z"/>
                <w:rFonts w:ascii="Calibri" w:hAnsi="Calibri" w:cs="Calibri"/>
                <w:sz w:val="18"/>
                <w:szCs w:val="18"/>
                <w:lang w:val="en-AU" w:eastAsia="en-US"/>
              </w:rPr>
            </w:pPr>
          </w:p>
        </w:tc>
      </w:tr>
      <w:tr w:rsidR="00D93AC5" w:rsidRPr="006E0BF1" w:rsidDel="0079729E" w14:paraId="144067E2" w14:textId="77777777">
        <w:trPr>
          <w:del w:id="816" w:author="Jacky" w:date="2013-03-13T22:41:00Z"/>
        </w:trPr>
        <w:tc>
          <w:tcPr>
            <w:tcW w:w="10598" w:type="dxa"/>
            <w:gridSpan w:val="4"/>
          </w:tcPr>
          <w:p w14:paraId="07F8CB3D" w14:textId="77777777" w:rsidR="00D93AC5" w:rsidRPr="00080673" w:rsidDel="0079729E" w:rsidRDefault="00D93AC5" w:rsidP="006E0BF1">
            <w:pPr>
              <w:rPr>
                <w:del w:id="817" w:author="Jacky" w:date="2013-03-13T22:41:00Z"/>
                <w:rFonts w:ascii="Calibri" w:hAnsi="Calibri" w:cs="Calibri"/>
                <w:sz w:val="18"/>
                <w:szCs w:val="18"/>
                <w:lang w:val="en-AU" w:eastAsia="en-US"/>
              </w:rPr>
            </w:pPr>
          </w:p>
        </w:tc>
        <w:tc>
          <w:tcPr>
            <w:tcW w:w="4188" w:type="dxa"/>
          </w:tcPr>
          <w:p w14:paraId="6E999044" w14:textId="77777777" w:rsidR="00D93AC5" w:rsidRPr="00080673" w:rsidDel="0079729E" w:rsidRDefault="00D93AC5" w:rsidP="006E0BF1">
            <w:pPr>
              <w:rPr>
                <w:del w:id="818" w:author="Jacky" w:date="2013-03-13T22:41:00Z"/>
                <w:rFonts w:ascii="Calibri" w:hAnsi="Calibri" w:cs="Calibri"/>
                <w:sz w:val="18"/>
                <w:szCs w:val="18"/>
                <w:lang w:val="en-AU" w:eastAsia="en-US"/>
              </w:rPr>
            </w:pPr>
          </w:p>
        </w:tc>
      </w:tr>
      <w:tr w:rsidR="00D93AC5" w:rsidRPr="006E0BF1" w:rsidDel="0079729E" w14:paraId="12A33868" w14:textId="77777777">
        <w:trPr>
          <w:del w:id="819" w:author="Jacky" w:date="2013-03-13T22:41:00Z"/>
        </w:trPr>
        <w:tc>
          <w:tcPr>
            <w:tcW w:w="5637" w:type="dxa"/>
            <w:gridSpan w:val="2"/>
            <w:shd w:val="clear" w:color="auto" w:fill="B8CCE4"/>
          </w:tcPr>
          <w:p w14:paraId="05DE013A" w14:textId="77777777" w:rsidR="00D93AC5" w:rsidRPr="00080673" w:rsidDel="0079729E" w:rsidRDefault="00D93AC5" w:rsidP="006E0BF1">
            <w:pPr>
              <w:rPr>
                <w:del w:id="820" w:author="Jacky" w:date="2013-03-13T22:41:00Z"/>
                <w:rFonts w:ascii="Calibri" w:hAnsi="Calibri" w:cs="Calibri"/>
                <w:b/>
                <w:bCs/>
                <w:sz w:val="18"/>
                <w:szCs w:val="18"/>
                <w:lang w:val="en-AU" w:eastAsia="en-US"/>
              </w:rPr>
            </w:pPr>
            <w:del w:id="821" w:author="Jacky" w:date="2013-03-13T22:41:00Z">
              <w:r w:rsidRPr="00080673" w:rsidDel="0079729E">
                <w:rPr>
                  <w:rFonts w:ascii="Calibri" w:hAnsi="Calibri" w:cs="Calibri"/>
                  <w:b/>
                  <w:bCs/>
                  <w:sz w:val="18"/>
                  <w:szCs w:val="18"/>
                  <w:lang w:val="en-AU" w:eastAsia="en-US"/>
                </w:rPr>
                <w:delText>.4 ensure that the service area is delineated and declared a VTS area; where appropriate, this area may be subdivided in sub-areas or sectors;</w:delText>
              </w:r>
            </w:del>
          </w:p>
        </w:tc>
        <w:tc>
          <w:tcPr>
            <w:tcW w:w="4961" w:type="dxa"/>
            <w:gridSpan w:val="2"/>
            <w:shd w:val="clear" w:color="auto" w:fill="B8CCE4"/>
          </w:tcPr>
          <w:p w14:paraId="30E1C36C" w14:textId="77777777" w:rsidR="00D93AC5" w:rsidRPr="00080673" w:rsidDel="0079729E" w:rsidRDefault="00D93AC5" w:rsidP="006E0BF1">
            <w:pPr>
              <w:rPr>
                <w:del w:id="822" w:author="Jacky" w:date="2013-03-13T22:41:00Z"/>
                <w:rFonts w:ascii="Calibri" w:hAnsi="Calibri" w:cs="Calibri"/>
                <w:b/>
                <w:bCs/>
                <w:sz w:val="18"/>
                <w:szCs w:val="18"/>
                <w:lang w:val="en-AU" w:eastAsia="en-US"/>
              </w:rPr>
            </w:pPr>
          </w:p>
          <w:p w14:paraId="6012C64C" w14:textId="77777777" w:rsidR="00D93AC5" w:rsidRPr="00080673" w:rsidDel="0079729E" w:rsidRDefault="00D93AC5" w:rsidP="006E0BF1">
            <w:pPr>
              <w:rPr>
                <w:del w:id="823" w:author="Jacky" w:date="2013-03-13T22:41:00Z"/>
                <w:rFonts w:ascii="Calibri" w:hAnsi="Calibri" w:cs="Calibri"/>
                <w:sz w:val="18"/>
                <w:szCs w:val="18"/>
                <w:lang w:val="en-AU" w:eastAsia="en-US"/>
              </w:rPr>
            </w:pPr>
          </w:p>
        </w:tc>
        <w:tc>
          <w:tcPr>
            <w:tcW w:w="4188" w:type="dxa"/>
          </w:tcPr>
          <w:p w14:paraId="4B4E3710" w14:textId="77777777" w:rsidR="00D93AC5" w:rsidRPr="00080673" w:rsidDel="0079729E" w:rsidRDefault="00D93AC5" w:rsidP="006E0BF1">
            <w:pPr>
              <w:rPr>
                <w:del w:id="824" w:author="Jacky" w:date="2013-03-13T22:41:00Z"/>
                <w:rFonts w:ascii="Calibri" w:hAnsi="Calibri" w:cs="Calibri"/>
                <w:sz w:val="18"/>
                <w:szCs w:val="18"/>
                <w:lang w:val="en-AU" w:eastAsia="en-US"/>
              </w:rPr>
            </w:pPr>
          </w:p>
        </w:tc>
      </w:tr>
      <w:tr w:rsidR="00D93AC5" w:rsidRPr="006E0BF1" w:rsidDel="0079729E" w14:paraId="01E372C8" w14:textId="77777777">
        <w:trPr>
          <w:del w:id="825" w:author="Jacky" w:date="2013-03-13T22:41:00Z"/>
        </w:trPr>
        <w:tc>
          <w:tcPr>
            <w:tcW w:w="10598" w:type="dxa"/>
            <w:gridSpan w:val="4"/>
          </w:tcPr>
          <w:p w14:paraId="1AB7AE39" w14:textId="77777777" w:rsidR="00D93AC5" w:rsidRPr="00080673" w:rsidDel="0079729E" w:rsidRDefault="00D93AC5" w:rsidP="006E0BF1">
            <w:pPr>
              <w:rPr>
                <w:del w:id="826" w:author="Jacky" w:date="2013-03-13T22:41:00Z"/>
                <w:rFonts w:ascii="Calibri" w:hAnsi="Calibri" w:cs="Calibri"/>
                <w:sz w:val="18"/>
                <w:szCs w:val="18"/>
                <w:lang w:val="en-AU" w:eastAsia="en-US"/>
              </w:rPr>
            </w:pPr>
            <w:del w:id="827" w:author="Jacky" w:date="2013-03-13T22:41:00Z">
              <w:r w:rsidRPr="00080673" w:rsidDel="0079729E">
                <w:rPr>
                  <w:rFonts w:ascii="Calibri" w:hAnsi="Calibri" w:cs="Calibri"/>
                  <w:sz w:val="18"/>
                  <w:szCs w:val="18"/>
                  <w:lang w:val="en-AU" w:eastAsia="en-US"/>
                </w:rPr>
                <w:delText>Has the proposed VTS area been delineated?</w:delText>
              </w:r>
            </w:del>
          </w:p>
        </w:tc>
        <w:tc>
          <w:tcPr>
            <w:tcW w:w="4188" w:type="dxa"/>
          </w:tcPr>
          <w:p w14:paraId="13A37C47" w14:textId="77777777" w:rsidR="00D93AC5" w:rsidRPr="00080673" w:rsidDel="0079729E" w:rsidRDefault="00D93AC5" w:rsidP="006E0BF1">
            <w:pPr>
              <w:rPr>
                <w:del w:id="828" w:author="Jacky" w:date="2013-03-13T22:41:00Z"/>
                <w:rFonts w:ascii="Calibri" w:hAnsi="Calibri" w:cs="Calibri"/>
                <w:sz w:val="18"/>
                <w:szCs w:val="18"/>
                <w:lang w:val="en-AU" w:eastAsia="en-US"/>
              </w:rPr>
            </w:pPr>
          </w:p>
        </w:tc>
      </w:tr>
      <w:tr w:rsidR="00D93AC5" w:rsidRPr="006E0BF1" w:rsidDel="0079729E" w14:paraId="3DC004ED" w14:textId="77777777">
        <w:trPr>
          <w:del w:id="829" w:author="Jacky" w:date="2013-03-13T22:41:00Z"/>
        </w:trPr>
        <w:tc>
          <w:tcPr>
            <w:tcW w:w="10598" w:type="dxa"/>
            <w:gridSpan w:val="4"/>
          </w:tcPr>
          <w:p w14:paraId="0DB724F9" w14:textId="77777777" w:rsidR="00D93AC5" w:rsidRPr="00080673" w:rsidDel="0079729E" w:rsidRDefault="00D93AC5" w:rsidP="006E0BF1">
            <w:pPr>
              <w:rPr>
                <w:del w:id="830" w:author="Jacky" w:date="2013-03-13T22:41:00Z"/>
                <w:rFonts w:ascii="Calibri" w:hAnsi="Calibri" w:cs="Calibri"/>
                <w:sz w:val="18"/>
                <w:szCs w:val="18"/>
                <w:lang w:val="en-AU" w:eastAsia="en-US"/>
              </w:rPr>
            </w:pPr>
            <w:del w:id="831" w:author="Jacky" w:date="2013-03-13T22:41:00Z">
              <w:r w:rsidRPr="00080673" w:rsidDel="0079729E">
                <w:rPr>
                  <w:rFonts w:ascii="Calibri" w:hAnsi="Calibri" w:cs="Calibri"/>
                  <w:sz w:val="18"/>
                  <w:szCs w:val="18"/>
                  <w:lang w:val="en-AU" w:eastAsia="en-US"/>
                </w:rPr>
                <w:delText>If Yes, how is it promulgated?</w:delText>
              </w:r>
            </w:del>
          </w:p>
        </w:tc>
        <w:tc>
          <w:tcPr>
            <w:tcW w:w="4188" w:type="dxa"/>
          </w:tcPr>
          <w:p w14:paraId="46120E6B" w14:textId="77777777" w:rsidR="00D93AC5" w:rsidRPr="00080673" w:rsidDel="0079729E" w:rsidRDefault="00D93AC5" w:rsidP="006E0BF1">
            <w:pPr>
              <w:rPr>
                <w:del w:id="832" w:author="Jacky" w:date="2013-03-13T22:41:00Z"/>
                <w:rFonts w:ascii="Calibri" w:hAnsi="Calibri" w:cs="Calibri"/>
                <w:sz w:val="18"/>
                <w:szCs w:val="18"/>
                <w:lang w:val="en-AU" w:eastAsia="en-US"/>
              </w:rPr>
            </w:pPr>
          </w:p>
        </w:tc>
      </w:tr>
      <w:tr w:rsidR="00D93AC5" w:rsidRPr="006E0BF1" w:rsidDel="0079729E" w14:paraId="24D45835" w14:textId="77777777">
        <w:trPr>
          <w:del w:id="833" w:author="Jacky" w:date="2013-03-13T22:41:00Z"/>
        </w:trPr>
        <w:tc>
          <w:tcPr>
            <w:tcW w:w="10598" w:type="dxa"/>
            <w:gridSpan w:val="4"/>
          </w:tcPr>
          <w:p w14:paraId="0A89BAB6" w14:textId="77777777" w:rsidR="00D93AC5" w:rsidRPr="00080673" w:rsidDel="0079729E" w:rsidRDefault="00D93AC5" w:rsidP="006E0BF1">
            <w:pPr>
              <w:rPr>
                <w:del w:id="834" w:author="Jacky" w:date="2013-03-13T22:41:00Z"/>
                <w:rFonts w:ascii="Calibri" w:hAnsi="Calibri" w:cs="Calibri"/>
                <w:sz w:val="18"/>
                <w:szCs w:val="18"/>
                <w:lang w:val="en-AU" w:eastAsia="en-US"/>
              </w:rPr>
            </w:pPr>
            <w:del w:id="835" w:author="Jacky" w:date="2013-03-13T22:41:00Z">
              <w:r w:rsidRPr="00080673" w:rsidDel="0079729E">
                <w:rPr>
                  <w:rFonts w:ascii="Calibri" w:hAnsi="Calibri" w:cs="Calibri"/>
                  <w:sz w:val="18"/>
                  <w:szCs w:val="18"/>
                  <w:lang w:val="en-AU" w:eastAsia="en-US"/>
                </w:rPr>
                <w:delText>Are sectors or sub-areas proposed in the VTS area?</w:delText>
              </w:r>
            </w:del>
          </w:p>
        </w:tc>
        <w:tc>
          <w:tcPr>
            <w:tcW w:w="4188" w:type="dxa"/>
          </w:tcPr>
          <w:p w14:paraId="60CC9DF3" w14:textId="77777777" w:rsidR="00D93AC5" w:rsidRPr="00080673" w:rsidDel="0079729E" w:rsidRDefault="00D93AC5" w:rsidP="006E0BF1">
            <w:pPr>
              <w:rPr>
                <w:del w:id="836" w:author="Jacky" w:date="2013-03-13T22:41:00Z"/>
                <w:rFonts w:ascii="Calibri" w:hAnsi="Calibri" w:cs="Calibri"/>
                <w:sz w:val="18"/>
                <w:szCs w:val="18"/>
                <w:lang w:val="en-AU" w:eastAsia="en-US"/>
              </w:rPr>
            </w:pPr>
          </w:p>
        </w:tc>
      </w:tr>
      <w:tr w:rsidR="00D93AC5" w:rsidRPr="006E0BF1" w:rsidDel="0079729E" w14:paraId="4A6A8B32" w14:textId="77777777">
        <w:trPr>
          <w:del w:id="837" w:author="Jacky" w:date="2013-03-13T22:41:00Z"/>
        </w:trPr>
        <w:tc>
          <w:tcPr>
            <w:tcW w:w="10598" w:type="dxa"/>
            <w:gridSpan w:val="4"/>
          </w:tcPr>
          <w:p w14:paraId="0148B66F" w14:textId="77777777" w:rsidR="00D93AC5" w:rsidRPr="00080673" w:rsidDel="0079729E" w:rsidRDefault="00D93AC5" w:rsidP="006E0BF1">
            <w:pPr>
              <w:rPr>
                <w:del w:id="838" w:author="Jacky" w:date="2013-03-13T22:41:00Z"/>
                <w:rFonts w:ascii="Calibri" w:hAnsi="Calibri" w:cs="Calibri"/>
                <w:sz w:val="18"/>
                <w:szCs w:val="18"/>
                <w:lang w:val="en-AU" w:eastAsia="en-US"/>
              </w:rPr>
            </w:pPr>
            <w:del w:id="839" w:author="Jacky" w:date="2013-03-13T22:41:00Z">
              <w:r w:rsidRPr="00080673" w:rsidDel="0079729E">
                <w:rPr>
                  <w:rFonts w:ascii="Calibri" w:hAnsi="Calibri" w:cs="Calibri"/>
                  <w:sz w:val="18"/>
                  <w:szCs w:val="18"/>
                  <w:lang w:val="en-AU" w:eastAsia="en-US"/>
                </w:rPr>
                <w:delText>If Yes, how has this been promulgated?</w:delText>
              </w:r>
            </w:del>
          </w:p>
        </w:tc>
        <w:tc>
          <w:tcPr>
            <w:tcW w:w="4188" w:type="dxa"/>
          </w:tcPr>
          <w:p w14:paraId="5D8B773F" w14:textId="77777777" w:rsidR="00D93AC5" w:rsidRPr="00080673" w:rsidDel="0079729E" w:rsidRDefault="00D93AC5" w:rsidP="006E0BF1">
            <w:pPr>
              <w:rPr>
                <w:del w:id="840" w:author="Jacky" w:date="2013-03-13T22:41:00Z"/>
                <w:rFonts w:ascii="Calibri" w:hAnsi="Calibri" w:cs="Calibri"/>
                <w:sz w:val="18"/>
                <w:szCs w:val="18"/>
                <w:lang w:val="en-AU" w:eastAsia="en-US"/>
              </w:rPr>
            </w:pPr>
          </w:p>
        </w:tc>
      </w:tr>
      <w:tr w:rsidR="00D93AC5" w:rsidRPr="006E0BF1" w:rsidDel="0079729E" w14:paraId="4BE15062" w14:textId="77777777">
        <w:trPr>
          <w:del w:id="841" w:author="Jacky" w:date="2013-03-13T22:41:00Z"/>
        </w:trPr>
        <w:tc>
          <w:tcPr>
            <w:tcW w:w="10598" w:type="dxa"/>
            <w:gridSpan w:val="4"/>
          </w:tcPr>
          <w:p w14:paraId="746AE443" w14:textId="77777777" w:rsidR="00D93AC5" w:rsidRPr="00080673" w:rsidDel="0079729E" w:rsidRDefault="00D93AC5" w:rsidP="006E0BF1">
            <w:pPr>
              <w:rPr>
                <w:del w:id="842" w:author="Jacky" w:date="2013-03-13T22:41:00Z"/>
                <w:rFonts w:ascii="Calibri" w:hAnsi="Calibri" w:cs="Calibri"/>
                <w:sz w:val="18"/>
                <w:szCs w:val="18"/>
                <w:lang w:val="en-AU" w:eastAsia="en-US"/>
              </w:rPr>
            </w:pPr>
            <w:del w:id="843" w:author="Jacky" w:date="2013-03-13T22:41:00Z">
              <w:r w:rsidRPr="00080673" w:rsidDel="0079729E">
                <w:rPr>
                  <w:rFonts w:ascii="Calibri" w:hAnsi="Calibri" w:cs="Calibri"/>
                  <w:sz w:val="18"/>
                  <w:szCs w:val="18"/>
                  <w:lang w:val="en-AU" w:eastAsia="en-US"/>
                </w:rPr>
                <w:delText>Recommendation V-119 On the Implementation of Vessel Traffic Services</w:delText>
              </w:r>
            </w:del>
          </w:p>
        </w:tc>
        <w:tc>
          <w:tcPr>
            <w:tcW w:w="4188" w:type="dxa"/>
          </w:tcPr>
          <w:p w14:paraId="43C3DC25" w14:textId="77777777" w:rsidR="00D93AC5" w:rsidRPr="00080673" w:rsidDel="0079729E" w:rsidRDefault="00D93AC5" w:rsidP="006E0BF1">
            <w:pPr>
              <w:rPr>
                <w:del w:id="844" w:author="Jacky" w:date="2013-03-13T22:41:00Z"/>
                <w:rFonts w:ascii="Calibri" w:hAnsi="Calibri" w:cs="Calibri"/>
                <w:sz w:val="18"/>
                <w:szCs w:val="18"/>
                <w:lang w:val="en-AU" w:eastAsia="en-US"/>
              </w:rPr>
            </w:pPr>
          </w:p>
        </w:tc>
      </w:tr>
      <w:tr w:rsidR="00D93AC5" w:rsidRPr="006E0BF1" w:rsidDel="0079729E" w14:paraId="78718A0C" w14:textId="77777777">
        <w:trPr>
          <w:del w:id="845" w:author="Jacky" w:date="2013-03-13T22:41:00Z"/>
        </w:trPr>
        <w:tc>
          <w:tcPr>
            <w:tcW w:w="5637" w:type="dxa"/>
            <w:gridSpan w:val="2"/>
            <w:shd w:val="clear" w:color="auto" w:fill="DBE5F1"/>
          </w:tcPr>
          <w:p w14:paraId="1DD58A62" w14:textId="77777777" w:rsidR="00D93AC5" w:rsidRPr="00080673" w:rsidDel="0079729E" w:rsidRDefault="00D93AC5" w:rsidP="006E0BF1">
            <w:pPr>
              <w:rPr>
                <w:del w:id="846" w:author="Jacky" w:date="2013-03-13T22:41:00Z"/>
                <w:rFonts w:ascii="Calibri" w:hAnsi="Calibri" w:cs="Calibri"/>
                <w:b/>
                <w:bCs/>
                <w:sz w:val="18"/>
                <w:szCs w:val="18"/>
                <w:lang w:val="en-AU" w:eastAsia="en-US"/>
              </w:rPr>
            </w:pPr>
            <w:del w:id="847" w:author="Jacky" w:date="2013-03-13T22:41:00Z">
              <w:r w:rsidRPr="00080673" w:rsidDel="0079729E">
                <w:rPr>
                  <w:rFonts w:ascii="Calibri" w:hAnsi="Calibri" w:cs="Calibri"/>
                  <w:b/>
                  <w:bCs/>
                  <w:sz w:val="18"/>
                  <w:szCs w:val="18"/>
                  <w:lang w:val="en-AU" w:eastAsia="en-US"/>
                </w:rPr>
                <w:delText>.5 determine the type and level of services to be provided, having regard to the objectives of the VTS;</w:delText>
              </w:r>
            </w:del>
          </w:p>
        </w:tc>
        <w:tc>
          <w:tcPr>
            <w:tcW w:w="4961" w:type="dxa"/>
            <w:gridSpan w:val="2"/>
            <w:shd w:val="clear" w:color="auto" w:fill="DBE5F1"/>
          </w:tcPr>
          <w:p w14:paraId="242A8FB8" w14:textId="77777777" w:rsidR="00D93AC5" w:rsidRPr="00080673" w:rsidDel="0079729E" w:rsidRDefault="00D93AC5" w:rsidP="006E0BF1">
            <w:pPr>
              <w:rPr>
                <w:del w:id="848" w:author="Jacky" w:date="2013-03-13T22:41:00Z"/>
                <w:rFonts w:ascii="Calibri" w:hAnsi="Calibri" w:cs="Calibri"/>
                <w:b/>
                <w:bCs/>
                <w:sz w:val="18"/>
                <w:szCs w:val="18"/>
                <w:lang w:val="en-AU" w:eastAsia="en-US"/>
              </w:rPr>
            </w:pPr>
            <w:del w:id="849" w:author="Jacky" w:date="2013-03-13T22:41:00Z">
              <w:r w:rsidRPr="00080673" w:rsidDel="0079729E">
                <w:rPr>
                  <w:rFonts w:ascii="Calibri" w:hAnsi="Calibri" w:cs="Calibri"/>
                  <w:b/>
                  <w:bCs/>
                  <w:sz w:val="18"/>
                  <w:szCs w:val="18"/>
                  <w:lang w:val="en-AU" w:eastAsia="en-US"/>
                </w:rPr>
                <w:delText xml:space="preserve">.2 ensure that the standards set by the competent authority for </w:delText>
              </w:r>
              <w:r w:rsidRPr="00080673" w:rsidDel="0079729E">
                <w:rPr>
                  <w:rFonts w:ascii="Calibri" w:hAnsi="Calibri" w:cs="Calibri"/>
                  <w:b/>
                  <w:bCs/>
                  <w:sz w:val="18"/>
                  <w:szCs w:val="18"/>
                  <w:u w:val="single"/>
                  <w:lang w:val="en-AU" w:eastAsia="en-US"/>
                </w:rPr>
                <w:delText>levels of services</w:delText>
              </w:r>
              <w:r w:rsidRPr="00080673" w:rsidDel="0079729E">
                <w:rPr>
                  <w:rFonts w:ascii="Calibri" w:hAnsi="Calibri" w:cs="Calibri"/>
                  <w:b/>
                  <w:bCs/>
                  <w:sz w:val="18"/>
                  <w:szCs w:val="18"/>
                  <w:lang w:val="en-AU" w:eastAsia="en-US"/>
                </w:rPr>
                <w:delText xml:space="preserve"> and operators qualifications and equipment are met;</w:delText>
              </w:r>
            </w:del>
          </w:p>
        </w:tc>
        <w:tc>
          <w:tcPr>
            <w:tcW w:w="4188" w:type="dxa"/>
          </w:tcPr>
          <w:p w14:paraId="0FD84F94" w14:textId="77777777" w:rsidR="00D93AC5" w:rsidRPr="00080673" w:rsidDel="0079729E" w:rsidRDefault="00D93AC5" w:rsidP="006E0BF1">
            <w:pPr>
              <w:rPr>
                <w:del w:id="850" w:author="Jacky" w:date="2013-03-13T22:41:00Z"/>
                <w:rFonts w:ascii="Calibri" w:hAnsi="Calibri" w:cs="Calibri"/>
                <w:sz w:val="18"/>
                <w:szCs w:val="18"/>
                <w:lang w:val="en-AU" w:eastAsia="en-US"/>
              </w:rPr>
            </w:pPr>
          </w:p>
        </w:tc>
      </w:tr>
      <w:tr w:rsidR="00D93AC5" w:rsidRPr="006E0BF1" w:rsidDel="0079729E" w14:paraId="2A5B4FF7" w14:textId="77777777">
        <w:trPr>
          <w:del w:id="851" w:author="Jacky" w:date="2013-03-13T22:41:00Z"/>
        </w:trPr>
        <w:tc>
          <w:tcPr>
            <w:tcW w:w="10598" w:type="dxa"/>
            <w:gridSpan w:val="4"/>
          </w:tcPr>
          <w:p w14:paraId="36C9F1C9" w14:textId="77777777" w:rsidR="00D93AC5" w:rsidRPr="00080673" w:rsidDel="0079729E" w:rsidRDefault="00D93AC5" w:rsidP="006E0BF1">
            <w:pPr>
              <w:rPr>
                <w:del w:id="852" w:author="Jacky" w:date="2013-03-13T22:41:00Z"/>
                <w:rFonts w:ascii="Calibri" w:hAnsi="Calibri" w:cs="Calibri"/>
                <w:sz w:val="18"/>
                <w:szCs w:val="18"/>
                <w:lang w:val="en-AU" w:eastAsia="en-US"/>
              </w:rPr>
            </w:pPr>
            <w:del w:id="853" w:author="Jacky" w:date="2013-03-13T22:41:00Z">
              <w:r w:rsidRPr="00080673" w:rsidDel="0079729E">
                <w:rPr>
                  <w:rFonts w:ascii="Calibri" w:hAnsi="Calibri" w:cs="Calibri"/>
                  <w:sz w:val="18"/>
                  <w:szCs w:val="18"/>
                  <w:lang w:val="en-AU" w:eastAsia="en-US"/>
                </w:rPr>
                <w:delText>What Types of Service are provided:</w:delText>
              </w:r>
            </w:del>
          </w:p>
          <w:p w14:paraId="7C4D7692" w14:textId="77777777" w:rsidR="00D93AC5" w:rsidRPr="00080673" w:rsidDel="0079729E" w:rsidRDefault="00D93AC5" w:rsidP="00080673">
            <w:pPr>
              <w:numPr>
                <w:ilvl w:val="0"/>
                <w:numId w:val="32"/>
                <w:numberingChange w:id="854" w:author="DFOuser" w:date="2013-03-12T06:53:00Z" w:original=""/>
              </w:numPr>
              <w:contextualSpacing/>
              <w:rPr>
                <w:del w:id="855" w:author="Jacky" w:date="2013-03-13T22:41:00Z"/>
                <w:rFonts w:ascii="Calibri" w:hAnsi="Calibri" w:cs="Calibri"/>
                <w:sz w:val="18"/>
                <w:szCs w:val="18"/>
                <w:lang w:val="en-AU" w:eastAsia="en-US"/>
              </w:rPr>
            </w:pPr>
            <w:del w:id="856" w:author="Jacky" w:date="2013-03-13T22:41:00Z">
              <w:r w:rsidRPr="00080673" w:rsidDel="0079729E">
                <w:rPr>
                  <w:rFonts w:ascii="Calibri" w:hAnsi="Calibri" w:cs="Calibri"/>
                  <w:sz w:val="18"/>
                  <w:szCs w:val="18"/>
                  <w:lang w:val="en-AU" w:eastAsia="en-US"/>
                </w:rPr>
                <w:delText>Information Service?</w:delText>
              </w:r>
            </w:del>
          </w:p>
          <w:p w14:paraId="42CAB4FA" w14:textId="77777777" w:rsidR="00D93AC5" w:rsidRPr="00080673" w:rsidDel="0079729E" w:rsidRDefault="00D93AC5" w:rsidP="00080673">
            <w:pPr>
              <w:numPr>
                <w:ilvl w:val="0"/>
                <w:numId w:val="32"/>
                <w:numberingChange w:id="857" w:author="DFOuser" w:date="2013-03-12T06:53:00Z" w:original=""/>
              </w:numPr>
              <w:contextualSpacing/>
              <w:rPr>
                <w:del w:id="858" w:author="Jacky" w:date="2013-03-13T22:41:00Z"/>
                <w:rFonts w:ascii="Calibri" w:hAnsi="Calibri" w:cs="Calibri"/>
                <w:sz w:val="18"/>
                <w:szCs w:val="18"/>
                <w:lang w:val="en-AU" w:eastAsia="en-US"/>
              </w:rPr>
            </w:pPr>
            <w:del w:id="859" w:author="Jacky" w:date="2013-03-13T22:41:00Z">
              <w:r w:rsidRPr="00080673" w:rsidDel="0079729E">
                <w:rPr>
                  <w:rFonts w:ascii="Calibri" w:hAnsi="Calibri" w:cs="Calibri"/>
                  <w:sz w:val="18"/>
                  <w:szCs w:val="18"/>
                  <w:lang w:val="en-AU" w:eastAsia="en-US"/>
                </w:rPr>
                <w:delText>Traffic Organisation Service?</w:delText>
              </w:r>
            </w:del>
          </w:p>
          <w:p w14:paraId="758DB10F" w14:textId="77777777" w:rsidR="00D93AC5" w:rsidRPr="00080673" w:rsidDel="0079729E" w:rsidRDefault="00D93AC5" w:rsidP="00080673">
            <w:pPr>
              <w:numPr>
                <w:ilvl w:val="0"/>
                <w:numId w:val="32"/>
                <w:numberingChange w:id="860" w:author="DFOuser" w:date="2013-03-12T06:53:00Z" w:original=""/>
              </w:numPr>
              <w:contextualSpacing/>
              <w:rPr>
                <w:del w:id="861" w:author="Jacky" w:date="2013-03-13T22:41:00Z"/>
                <w:rFonts w:ascii="Calibri" w:hAnsi="Calibri" w:cs="Calibri"/>
                <w:sz w:val="18"/>
                <w:szCs w:val="18"/>
                <w:lang w:val="en-AU" w:eastAsia="en-US"/>
              </w:rPr>
            </w:pPr>
            <w:del w:id="862" w:author="Jacky" w:date="2013-03-13T22:41:00Z">
              <w:r w:rsidRPr="00080673" w:rsidDel="0079729E">
                <w:rPr>
                  <w:rFonts w:ascii="Calibri" w:hAnsi="Calibri" w:cs="Calibri"/>
                  <w:sz w:val="18"/>
                  <w:szCs w:val="18"/>
                  <w:lang w:val="en-AU" w:eastAsia="en-US"/>
                </w:rPr>
                <w:delText>Navigational Assistance Service?</w:delText>
              </w:r>
            </w:del>
          </w:p>
        </w:tc>
        <w:tc>
          <w:tcPr>
            <w:tcW w:w="4188" w:type="dxa"/>
          </w:tcPr>
          <w:p w14:paraId="57CE8F46" w14:textId="77777777" w:rsidR="00D93AC5" w:rsidRPr="00080673" w:rsidDel="0079729E" w:rsidRDefault="00D93AC5" w:rsidP="006E0BF1">
            <w:pPr>
              <w:rPr>
                <w:del w:id="863" w:author="Jacky" w:date="2013-03-13T22:41:00Z"/>
                <w:rFonts w:ascii="Calibri" w:hAnsi="Calibri" w:cs="Calibri"/>
                <w:sz w:val="18"/>
                <w:szCs w:val="18"/>
                <w:lang w:val="en-AU" w:eastAsia="en-US"/>
              </w:rPr>
            </w:pPr>
          </w:p>
        </w:tc>
      </w:tr>
      <w:tr w:rsidR="00D93AC5" w:rsidRPr="006E0BF1" w:rsidDel="0079729E" w14:paraId="6982665B" w14:textId="77777777">
        <w:trPr>
          <w:del w:id="864" w:author="Jacky" w:date="2013-03-13T22:41:00Z"/>
        </w:trPr>
        <w:tc>
          <w:tcPr>
            <w:tcW w:w="10598" w:type="dxa"/>
            <w:gridSpan w:val="4"/>
          </w:tcPr>
          <w:p w14:paraId="0C1780EA" w14:textId="77777777" w:rsidR="00D93AC5" w:rsidRPr="00080673" w:rsidDel="0079729E" w:rsidRDefault="00D93AC5" w:rsidP="006E0BF1">
            <w:pPr>
              <w:rPr>
                <w:del w:id="865" w:author="Jacky" w:date="2013-03-13T22:41:00Z"/>
                <w:rFonts w:ascii="Calibri" w:hAnsi="Calibri" w:cs="Calibri"/>
                <w:sz w:val="18"/>
                <w:szCs w:val="18"/>
                <w:lang w:val="en-AU" w:eastAsia="en-US"/>
              </w:rPr>
            </w:pPr>
            <w:del w:id="866" w:author="Jacky" w:date="2013-03-13T22:41:00Z">
              <w:r w:rsidRPr="00080673" w:rsidDel="0079729E">
                <w:rPr>
                  <w:rFonts w:ascii="Calibri" w:hAnsi="Calibri" w:cs="Calibri"/>
                  <w:sz w:val="18"/>
                  <w:szCs w:val="18"/>
                  <w:lang w:val="en-AU" w:eastAsia="en-US"/>
                </w:rPr>
                <w:delText>What information and data was used to support the decision about the type of service/s required to mitigate the risks identified?</w:delText>
              </w:r>
            </w:del>
          </w:p>
        </w:tc>
        <w:tc>
          <w:tcPr>
            <w:tcW w:w="4188" w:type="dxa"/>
          </w:tcPr>
          <w:p w14:paraId="7CB93DBD" w14:textId="77777777" w:rsidR="00D93AC5" w:rsidRPr="00080673" w:rsidDel="0079729E" w:rsidRDefault="00D93AC5" w:rsidP="006E0BF1">
            <w:pPr>
              <w:rPr>
                <w:del w:id="867" w:author="Jacky" w:date="2013-03-13T22:41:00Z"/>
                <w:rFonts w:ascii="Calibri" w:hAnsi="Calibri" w:cs="Calibri"/>
                <w:sz w:val="18"/>
                <w:szCs w:val="18"/>
                <w:lang w:val="en-AU" w:eastAsia="en-US"/>
              </w:rPr>
            </w:pPr>
          </w:p>
        </w:tc>
      </w:tr>
      <w:tr w:rsidR="00D93AC5" w:rsidRPr="006E0BF1" w:rsidDel="0079729E" w14:paraId="171764BA" w14:textId="77777777">
        <w:trPr>
          <w:del w:id="868" w:author="Jacky" w:date="2013-03-13T22:41:00Z"/>
        </w:trPr>
        <w:tc>
          <w:tcPr>
            <w:tcW w:w="10598" w:type="dxa"/>
            <w:gridSpan w:val="4"/>
          </w:tcPr>
          <w:p w14:paraId="4A9DA413" w14:textId="77777777" w:rsidR="00D93AC5" w:rsidRPr="00080673" w:rsidDel="0079729E" w:rsidRDefault="00D93AC5" w:rsidP="006E0BF1">
            <w:pPr>
              <w:rPr>
                <w:del w:id="869" w:author="Jacky" w:date="2013-03-13T22:41:00Z"/>
                <w:rFonts w:ascii="Calibri" w:hAnsi="Calibri" w:cs="Calibri"/>
                <w:sz w:val="18"/>
                <w:szCs w:val="18"/>
                <w:lang w:val="en-AU" w:eastAsia="en-US"/>
              </w:rPr>
            </w:pPr>
            <w:del w:id="870" w:author="Jacky" w:date="2013-03-13T22:41:00Z">
              <w:r w:rsidRPr="00080673" w:rsidDel="0079729E">
                <w:rPr>
                  <w:rFonts w:ascii="Calibri" w:hAnsi="Calibri" w:cs="Calibri"/>
                  <w:sz w:val="18"/>
                  <w:szCs w:val="18"/>
                  <w:lang w:val="en-AU" w:eastAsia="en-US"/>
                </w:rPr>
                <w:delText>How do the types of service link to the operational objectives of the VTS?</w:delText>
              </w:r>
            </w:del>
          </w:p>
        </w:tc>
        <w:tc>
          <w:tcPr>
            <w:tcW w:w="4188" w:type="dxa"/>
          </w:tcPr>
          <w:p w14:paraId="1CAC3FC7" w14:textId="77777777" w:rsidR="00D93AC5" w:rsidRPr="00080673" w:rsidDel="0079729E" w:rsidRDefault="00D93AC5" w:rsidP="006E0BF1">
            <w:pPr>
              <w:rPr>
                <w:del w:id="871" w:author="Jacky" w:date="2013-03-13T22:41:00Z"/>
                <w:rFonts w:ascii="Calibri" w:hAnsi="Calibri" w:cs="Calibri"/>
                <w:sz w:val="18"/>
                <w:szCs w:val="18"/>
                <w:lang w:val="en-AU" w:eastAsia="en-US"/>
              </w:rPr>
            </w:pPr>
          </w:p>
        </w:tc>
      </w:tr>
      <w:tr w:rsidR="00D93AC5" w:rsidRPr="006E0BF1" w:rsidDel="0079729E" w14:paraId="77C24492" w14:textId="77777777">
        <w:trPr>
          <w:del w:id="872" w:author="Jacky" w:date="2013-03-13T22:41:00Z"/>
        </w:trPr>
        <w:tc>
          <w:tcPr>
            <w:tcW w:w="10598" w:type="dxa"/>
            <w:gridSpan w:val="4"/>
          </w:tcPr>
          <w:p w14:paraId="777FE638" w14:textId="77777777" w:rsidR="00D93AC5" w:rsidRPr="00080673" w:rsidDel="0079729E" w:rsidRDefault="00D93AC5" w:rsidP="006E0BF1">
            <w:pPr>
              <w:rPr>
                <w:del w:id="873" w:author="Jacky" w:date="2013-03-13T22:41:00Z"/>
                <w:rFonts w:ascii="Calibri" w:hAnsi="Calibri" w:cs="Calibri"/>
                <w:sz w:val="18"/>
                <w:szCs w:val="18"/>
                <w:lang w:val="en-AU" w:eastAsia="en-US"/>
              </w:rPr>
            </w:pPr>
            <w:del w:id="874" w:author="Jacky" w:date="2013-03-13T22:41:00Z">
              <w:r w:rsidRPr="00080673" w:rsidDel="0079729E">
                <w:rPr>
                  <w:rFonts w:ascii="Calibri" w:hAnsi="Calibri" w:cs="Calibri"/>
                  <w:sz w:val="18"/>
                  <w:szCs w:val="18"/>
                  <w:lang w:val="en-AU" w:eastAsia="en-US"/>
                </w:rPr>
                <w:delText>Are the types of service/s delivered in a manner consistent with Guideline 1089 On provision of VTS types of service?</w:delText>
              </w:r>
            </w:del>
          </w:p>
        </w:tc>
        <w:tc>
          <w:tcPr>
            <w:tcW w:w="4188" w:type="dxa"/>
          </w:tcPr>
          <w:p w14:paraId="00AFEA75" w14:textId="77777777" w:rsidR="00D93AC5" w:rsidRPr="00080673" w:rsidDel="0079729E" w:rsidRDefault="00D93AC5" w:rsidP="006E0BF1">
            <w:pPr>
              <w:rPr>
                <w:del w:id="875" w:author="Jacky" w:date="2013-03-13T22:41:00Z"/>
                <w:rFonts w:ascii="Calibri" w:hAnsi="Calibri" w:cs="Calibri"/>
                <w:sz w:val="18"/>
                <w:szCs w:val="18"/>
                <w:lang w:val="en-AU" w:eastAsia="en-US"/>
              </w:rPr>
            </w:pPr>
          </w:p>
        </w:tc>
      </w:tr>
      <w:tr w:rsidR="00D93AC5" w:rsidRPr="006E0BF1" w:rsidDel="0079729E" w14:paraId="6B3BC781" w14:textId="77777777">
        <w:trPr>
          <w:del w:id="876" w:author="Jacky" w:date="2013-03-13T22:41:00Z"/>
        </w:trPr>
        <w:tc>
          <w:tcPr>
            <w:tcW w:w="10598" w:type="dxa"/>
            <w:gridSpan w:val="4"/>
          </w:tcPr>
          <w:p w14:paraId="72CD8C79" w14:textId="77777777" w:rsidR="00D93AC5" w:rsidRPr="00080673" w:rsidDel="0079729E" w:rsidRDefault="00D93AC5" w:rsidP="006E0BF1">
            <w:pPr>
              <w:rPr>
                <w:del w:id="877" w:author="Jacky" w:date="2013-03-13T22:41:00Z"/>
                <w:rFonts w:ascii="Calibri" w:hAnsi="Calibri" w:cs="Calibri"/>
                <w:sz w:val="18"/>
                <w:szCs w:val="18"/>
                <w:lang w:val="en-AU" w:eastAsia="en-US"/>
              </w:rPr>
            </w:pPr>
            <w:del w:id="878" w:author="Jacky" w:date="2013-03-13T22:41:00Z">
              <w:r w:rsidRPr="00080673" w:rsidDel="0079729E">
                <w:rPr>
                  <w:rFonts w:ascii="Calibri" w:hAnsi="Calibri" w:cs="Calibri"/>
                  <w:sz w:val="18"/>
                  <w:szCs w:val="18"/>
                  <w:lang w:val="en-AU" w:eastAsia="en-US"/>
                </w:rPr>
                <w:delText>Recommendation</w:delText>
              </w:r>
              <w:r w:rsidRPr="00080673" w:rsidDel="0079729E">
                <w:rPr>
                  <w:rFonts w:ascii="Calibri" w:hAnsi="Calibri" w:cs="Calibri"/>
                  <w:sz w:val="18"/>
                  <w:szCs w:val="18"/>
                  <w:lang w:val="en-AU" w:eastAsia="en-US"/>
                </w:rPr>
                <w:tab/>
                <w:delText>V-119 On the Implementation of Vessel Traffic Services</w:delText>
              </w:r>
            </w:del>
          </w:p>
        </w:tc>
        <w:tc>
          <w:tcPr>
            <w:tcW w:w="4188" w:type="dxa"/>
          </w:tcPr>
          <w:p w14:paraId="5292F7DD" w14:textId="77777777" w:rsidR="00D93AC5" w:rsidRPr="00080673" w:rsidDel="0079729E" w:rsidRDefault="00D93AC5" w:rsidP="006E0BF1">
            <w:pPr>
              <w:rPr>
                <w:del w:id="879" w:author="Jacky" w:date="2013-03-13T22:41:00Z"/>
                <w:rFonts w:ascii="Calibri" w:hAnsi="Calibri" w:cs="Calibri"/>
                <w:sz w:val="18"/>
                <w:szCs w:val="18"/>
                <w:lang w:val="en-AU" w:eastAsia="en-US"/>
              </w:rPr>
            </w:pPr>
          </w:p>
        </w:tc>
      </w:tr>
      <w:tr w:rsidR="00D93AC5" w:rsidRPr="006E0BF1" w:rsidDel="0079729E" w14:paraId="3C726A7A" w14:textId="77777777">
        <w:trPr>
          <w:del w:id="880" w:author="Jacky" w:date="2013-03-13T22:41:00Z"/>
        </w:trPr>
        <w:tc>
          <w:tcPr>
            <w:tcW w:w="3701" w:type="dxa"/>
            <w:shd w:val="clear" w:color="auto" w:fill="D9D9D9"/>
          </w:tcPr>
          <w:p w14:paraId="6F61811E" w14:textId="77777777" w:rsidR="00D93AC5" w:rsidRPr="00080673" w:rsidDel="0079729E" w:rsidRDefault="00D93AC5" w:rsidP="006E0BF1">
            <w:pPr>
              <w:rPr>
                <w:del w:id="881" w:author="Jacky" w:date="2013-03-13T22:41:00Z"/>
                <w:rFonts w:ascii="Calibri" w:hAnsi="Calibri" w:cs="Calibri"/>
                <w:b/>
                <w:bCs/>
                <w:sz w:val="18"/>
                <w:szCs w:val="18"/>
                <w:lang w:val="en-AU" w:eastAsia="en-US"/>
              </w:rPr>
            </w:pPr>
            <w:del w:id="882" w:author="Jacky" w:date="2013-03-13T22:41:00Z">
              <w:r w:rsidRPr="00080673" w:rsidDel="0079729E">
                <w:rPr>
                  <w:rFonts w:ascii="Calibri" w:hAnsi="Calibri" w:cs="Calibri"/>
                  <w:b/>
                  <w:bCs/>
                  <w:sz w:val="18"/>
                  <w:szCs w:val="18"/>
                  <w:lang w:val="en-AU" w:eastAsia="en-US"/>
                </w:rPr>
                <w:delText>.6 establish appropriate standards for shore- and offshore-based equipment;</w:delText>
              </w:r>
            </w:del>
          </w:p>
        </w:tc>
        <w:tc>
          <w:tcPr>
            <w:tcW w:w="4567" w:type="dxa"/>
            <w:gridSpan w:val="2"/>
            <w:shd w:val="clear" w:color="auto" w:fill="D9D9D9"/>
          </w:tcPr>
          <w:p w14:paraId="0AA3536A" w14:textId="77777777" w:rsidR="00D93AC5" w:rsidRPr="00080673" w:rsidDel="0079729E" w:rsidRDefault="00D93AC5" w:rsidP="006E0BF1">
            <w:pPr>
              <w:rPr>
                <w:del w:id="883" w:author="Jacky" w:date="2013-03-13T22:41:00Z"/>
                <w:rFonts w:ascii="Calibri" w:hAnsi="Calibri" w:cs="Calibri"/>
                <w:b/>
                <w:bCs/>
                <w:sz w:val="18"/>
                <w:szCs w:val="18"/>
                <w:lang w:val="en-AU" w:eastAsia="en-US"/>
              </w:rPr>
            </w:pPr>
            <w:del w:id="884" w:author="Jacky" w:date="2013-03-13T22:41:00Z">
              <w:r w:rsidRPr="00080673" w:rsidDel="0079729E">
                <w:rPr>
                  <w:rFonts w:ascii="Calibri" w:hAnsi="Calibri" w:cs="Calibri"/>
                  <w:b/>
                  <w:bCs/>
                  <w:sz w:val="18"/>
                  <w:szCs w:val="18"/>
                  <w:lang w:val="en-AU" w:eastAsia="en-US"/>
                </w:rPr>
                <w:delText xml:space="preserve">.2 ensure that the standards set by the competent authority for levels of services and operators qualifications and </w:delText>
              </w:r>
              <w:r w:rsidRPr="00080673" w:rsidDel="0079729E">
                <w:rPr>
                  <w:rFonts w:ascii="Calibri" w:hAnsi="Calibri" w:cs="Calibri"/>
                  <w:b/>
                  <w:bCs/>
                  <w:sz w:val="18"/>
                  <w:szCs w:val="18"/>
                  <w:u w:val="single"/>
                  <w:lang w:val="en-AU" w:eastAsia="en-US"/>
                </w:rPr>
                <w:delText>equipment</w:delText>
              </w:r>
              <w:r w:rsidRPr="00080673" w:rsidDel="0079729E">
                <w:rPr>
                  <w:rFonts w:ascii="Calibri" w:hAnsi="Calibri" w:cs="Calibri"/>
                  <w:b/>
                  <w:bCs/>
                  <w:sz w:val="18"/>
                  <w:szCs w:val="18"/>
                  <w:lang w:val="en-AU" w:eastAsia="en-US"/>
                </w:rPr>
                <w:delText xml:space="preserve"> are met;</w:delText>
              </w:r>
            </w:del>
          </w:p>
        </w:tc>
        <w:tc>
          <w:tcPr>
            <w:tcW w:w="2330" w:type="dxa"/>
            <w:shd w:val="clear" w:color="auto" w:fill="D9D9D9"/>
          </w:tcPr>
          <w:p w14:paraId="36C3B232" w14:textId="77777777" w:rsidR="00D93AC5" w:rsidRPr="00080673" w:rsidDel="0079729E" w:rsidRDefault="00D93AC5" w:rsidP="006E0BF1">
            <w:pPr>
              <w:rPr>
                <w:del w:id="885" w:author="Jacky" w:date="2013-03-13T22:41:00Z"/>
                <w:rFonts w:ascii="Calibri" w:hAnsi="Calibri" w:cs="Calibri"/>
                <w:b/>
                <w:bCs/>
                <w:sz w:val="18"/>
                <w:szCs w:val="18"/>
                <w:lang w:val="en-AU" w:eastAsia="en-US"/>
              </w:rPr>
            </w:pPr>
            <w:del w:id="886" w:author="Jacky" w:date="2013-03-13T22:41:00Z">
              <w:r w:rsidRPr="00080673" w:rsidDel="0079729E">
                <w:rPr>
                  <w:rFonts w:ascii="Calibri" w:hAnsi="Calibri" w:cs="Calibri"/>
                  <w:b/>
                  <w:bCs/>
                  <w:sz w:val="18"/>
                  <w:szCs w:val="18"/>
                  <w:lang w:val="en-AU" w:eastAsia="en-US"/>
                </w:rPr>
                <w:delText>Recommendation</w:delText>
              </w:r>
              <w:r w:rsidRPr="00080673" w:rsidDel="0079729E">
                <w:rPr>
                  <w:rFonts w:ascii="Calibri" w:hAnsi="Calibri" w:cs="Calibri"/>
                  <w:b/>
                  <w:bCs/>
                  <w:sz w:val="18"/>
                  <w:szCs w:val="18"/>
                  <w:lang w:val="en-AU" w:eastAsia="en-US"/>
                </w:rPr>
                <w:tab/>
                <w:delText>V-128 On Operational and Technical Performance Requirement for VTS Equipment</w:delText>
              </w:r>
            </w:del>
          </w:p>
        </w:tc>
        <w:tc>
          <w:tcPr>
            <w:tcW w:w="4188" w:type="dxa"/>
          </w:tcPr>
          <w:p w14:paraId="0C97F3D8" w14:textId="77777777" w:rsidR="00D93AC5" w:rsidRPr="00080673" w:rsidDel="0079729E" w:rsidRDefault="00D93AC5" w:rsidP="006E0BF1">
            <w:pPr>
              <w:rPr>
                <w:del w:id="887" w:author="Jacky" w:date="2013-03-13T22:41:00Z"/>
                <w:rFonts w:ascii="Calibri" w:hAnsi="Calibri" w:cs="Calibri"/>
                <w:sz w:val="18"/>
                <w:szCs w:val="18"/>
                <w:lang w:val="en-AU" w:eastAsia="en-US"/>
              </w:rPr>
            </w:pPr>
          </w:p>
        </w:tc>
      </w:tr>
      <w:tr w:rsidR="00D93AC5" w:rsidRPr="006E0BF1" w:rsidDel="0079729E" w14:paraId="051D57C7" w14:textId="77777777">
        <w:trPr>
          <w:del w:id="888" w:author="Jacky" w:date="2013-03-13T22:41:00Z"/>
        </w:trPr>
        <w:tc>
          <w:tcPr>
            <w:tcW w:w="10598" w:type="dxa"/>
            <w:gridSpan w:val="4"/>
          </w:tcPr>
          <w:p w14:paraId="0C6BAF54" w14:textId="77777777" w:rsidR="00D93AC5" w:rsidRPr="00080673" w:rsidDel="0079729E" w:rsidRDefault="00D93AC5" w:rsidP="006E0BF1">
            <w:pPr>
              <w:rPr>
                <w:del w:id="889" w:author="Jacky" w:date="2013-03-13T22:41:00Z"/>
                <w:rFonts w:ascii="Calibri" w:hAnsi="Calibri" w:cs="Calibri"/>
                <w:sz w:val="18"/>
                <w:szCs w:val="18"/>
                <w:lang w:val="en-AU" w:eastAsia="en-US"/>
              </w:rPr>
            </w:pPr>
            <w:del w:id="890" w:author="Jacky" w:date="2013-03-13T22:41:00Z">
              <w:r w:rsidRPr="00080673" w:rsidDel="0079729E">
                <w:rPr>
                  <w:rFonts w:ascii="Calibri" w:hAnsi="Calibri" w:cs="Calibri"/>
                  <w:sz w:val="18"/>
                  <w:szCs w:val="18"/>
                  <w:lang w:val="en-AU" w:eastAsia="en-US"/>
                </w:rPr>
                <w:delText>Was the process used to determine the shore- and offshore-based equipment to meet the operational objectives of the VTS consistent with IALA Recommendation V-128 On Operational and Technical Performance Requirement for VTS Equipment?</w:delText>
              </w:r>
            </w:del>
          </w:p>
        </w:tc>
        <w:tc>
          <w:tcPr>
            <w:tcW w:w="4188" w:type="dxa"/>
          </w:tcPr>
          <w:p w14:paraId="1A31D74D" w14:textId="77777777" w:rsidR="00D93AC5" w:rsidRPr="00080673" w:rsidDel="0079729E" w:rsidRDefault="00D93AC5" w:rsidP="006E0BF1">
            <w:pPr>
              <w:rPr>
                <w:del w:id="891" w:author="Jacky" w:date="2013-03-13T22:41:00Z"/>
                <w:rFonts w:ascii="Calibri" w:hAnsi="Calibri" w:cs="Calibri"/>
                <w:sz w:val="18"/>
                <w:szCs w:val="18"/>
                <w:lang w:val="en-AU" w:eastAsia="en-US"/>
              </w:rPr>
            </w:pPr>
          </w:p>
        </w:tc>
      </w:tr>
      <w:tr w:rsidR="00D93AC5" w:rsidRPr="006E0BF1" w:rsidDel="0079729E" w14:paraId="09F3FC06" w14:textId="77777777">
        <w:trPr>
          <w:del w:id="892" w:author="Jacky" w:date="2013-03-13T22:41:00Z"/>
        </w:trPr>
        <w:tc>
          <w:tcPr>
            <w:tcW w:w="10598" w:type="dxa"/>
            <w:gridSpan w:val="4"/>
          </w:tcPr>
          <w:p w14:paraId="51BD269D" w14:textId="77777777" w:rsidR="00D93AC5" w:rsidRPr="00080673" w:rsidDel="0079729E" w:rsidRDefault="00D93AC5" w:rsidP="006E0BF1">
            <w:pPr>
              <w:rPr>
                <w:del w:id="893" w:author="Jacky" w:date="2013-03-13T22:41:00Z"/>
                <w:rFonts w:ascii="Calibri" w:hAnsi="Calibri" w:cs="Calibri"/>
                <w:sz w:val="18"/>
                <w:szCs w:val="18"/>
                <w:lang w:val="en-AU" w:eastAsia="en-US"/>
              </w:rPr>
            </w:pPr>
            <w:del w:id="894" w:author="Jacky" w:date="2013-03-13T22:41:00Z">
              <w:r w:rsidRPr="00080673" w:rsidDel="0079729E">
                <w:rPr>
                  <w:rFonts w:ascii="Calibri" w:hAnsi="Calibri" w:cs="Calibri"/>
                  <w:sz w:val="18"/>
                  <w:szCs w:val="18"/>
                  <w:lang w:val="en-AU" w:eastAsia="en-US"/>
                </w:rPr>
                <w:delText>Where there any aspects of this recommendation not followed/embraced?</w:delText>
              </w:r>
            </w:del>
          </w:p>
        </w:tc>
        <w:tc>
          <w:tcPr>
            <w:tcW w:w="4188" w:type="dxa"/>
          </w:tcPr>
          <w:p w14:paraId="607F2D26" w14:textId="77777777" w:rsidR="00D93AC5" w:rsidRPr="00080673" w:rsidDel="0079729E" w:rsidRDefault="00D93AC5" w:rsidP="006E0BF1">
            <w:pPr>
              <w:rPr>
                <w:del w:id="895" w:author="Jacky" w:date="2013-03-13T22:41:00Z"/>
                <w:rFonts w:ascii="Calibri" w:hAnsi="Calibri" w:cs="Calibri"/>
                <w:sz w:val="18"/>
                <w:szCs w:val="18"/>
                <w:lang w:val="en-AU" w:eastAsia="en-US"/>
              </w:rPr>
            </w:pPr>
          </w:p>
        </w:tc>
      </w:tr>
      <w:tr w:rsidR="00D93AC5" w:rsidRPr="006E0BF1" w:rsidDel="0079729E" w14:paraId="47925A29" w14:textId="77777777">
        <w:trPr>
          <w:del w:id="896" w:author="Jacky" w:date="2013-03-13T22:41:00Z"/>
        </w:trPr>
        <w:tc>
          <w:tcPr>
            <w:tcW w:w="10598" w:type="dxa"/>
            <w:gridSpan w:val="4"/>
          </w:tcPr>
          <w:p w14:paraId="70183743" w14:textId="77777777" w:rsidR="00D93AC5" w:rsidRPr="00080673" w:rsidDel="0079729E" w:rsidRDefault="00D93AC5" w:rsidP="00080673">
            <w:pPr>
              <w:numPr>
                <w:ilvl w:val="0"/>
                <w:numId w:val="44"/>
                <w:numberingChange w:id="897" w:author="DFOuser" w:date="2013-03-12T06:53:00Z" w:original=""/>
              </w:numPr>
              <w:contextualSpacing/>
              <w:rPr>
                <w:del w:id="898" w:author="Jacky" w:date="2013-03-13T22:41:00Z"/>
                <w:rFonts w:ascii="Calibri" w:hAnsi="Calibri" w:cs="Calibri"/>
                <w:sz w:val="18"/>
                <w:szCs w:val="18"/>
                <w:lang w:val="en-AU" w:eastAsia="en-US"/>
              </w:rPr>
            </w:pPr>
            <w:del w:id="899" w:author="Jacky" w:date="2013-03-13T22:41:00Z">
              <w:r w:rsidRPr="00080673" w:rsidDel="0079729E">
                <w:rPr>
                  <w:rFonts w:ascii="Calibri" w:hAnsi="Calibri" w:cs="Calibri"/>
                  <w:sz w:val="18"/>
                  <w:szCs w:val="18"/>
                  <w:lang w:val="en-AU" w:eastAsia="en-US"/>
                </w:rPr>
                <w:delText>If Yes, please list them?</w:delText>
              </w:r>
            </w:del>
          </w:p>
        </w:tc>
        <w:tc>
          <w:tcPr>
            <w:tcW w:w="4188" w:type="dxa"/>
          </w:tcPr>
          <w:p w14:paraId="6C0CF14F" w14:textId="77777777" w:rsidR="00D93AC5" w:rsidRPr="00080673" w:rsidDel="0079729E" w:rsidRDefault="00D93AC5" w:rsidP="006E0BF1">
            <w:pPr>
              <w:rPr>
                <w:del w:id="900" w:author="Jacky" w:date="2013-03-13T22:41:00Z"/>
                <w:rFonts w:ascii="Calibri" w:hAnsi="Calibri" w:cs="Calibri"/>
                <w:sz w:val="18"/>
                <w:szCs w:val="18"/>
                <w:lang w:val="en-AU" w:eastAsia="en-US"/>
              </w:rPr>
            </w:pPr>
          </w:p>
        </w:tc>
      </w:tr>
      <w:tr w:rsidR="00D93AC5" w:rsidRPr="006E0BF1" w:rsidDel="0079729E" w14:paraId="070056A6" w14:textId="77777777">
        <w:trPr>
          <w:del w:id="901" w:author="Jacky" w:date="2013-03-13T22:41:00Z"/>
        </w:trPr>
        <w:tc>
          <w:tcPr>
            <w:tcW w:w="10598" w:type="dxa"/>
            <w:gridSpan w:val="4"/>
          </w:tcPr>
          <w:p w14:paraId="5499B77A" w14:textId="77777777" w:rsidR="00D93AC5" w:rsidRPr="00080673" w:rsidDel="0079729E" w:rsidRDefault="00D93AC5" w:rsidP="006E0BF1">
            <w:pPr>
              <w:rPr>
                <w:del w:id="902" w:author="Jacky" w:date="2013-03-13T22:41:00Z"/>
                <w:rFonts w:ascii="Calibri" w:hAnsi="Calibri" w:cs="Calibri"/>
                <w:sz w:val="18"/>
                <w:szCs w:val="18"/>
                <w:lang w:val="en-AU" w:eastAsia="en-US"/>
              </w:rPr>
            </w:pPr>
          </w:p>
        </w:tc>
        <w:tc>
          <w:tcPr>
            <w:tcW w:w="4188" w:type="dxa"/>
          </w:tcPr>
          <w:p w14:paraId="2820A255" w14:textId="77777777" w:rsidR="00D93AC5" w:rsidRPr="00080673" w:rsidDel="0079729E" w:rsidRDefault="00D93AC5" w:rsidP="006E0BF1">
            <w:pPr>
              <w:rPr>
                <w:del w:id="903" w:author="Jacky" w:date="2013-03-13T22:41:00Z"/>
                <w:rFonts w:ascii="Calibri" w:hAnsi="Calibri" w:cs="Calibri"/>
                <w:sz w:val="18"/>
                <w:szCs w:val="18"/>
                <w:lang w:val="en-AU" w:eastAsia="en-US"/>
              </w:rPr>
            </w:pPr>
          </w:p>
        </w:tc>
      </w:tr>
      <w:tr w:rsidR="00D93AC5" w:rsidRPr="006E0BF1" w:rsidDel="0079729E" w14:paraId="15987BE9" w14:textId="77777777">
        <w:trPr>
          <w:del w:id="904" w:author="Jacky" w:date="2013-03-13T22:41:00Z"/>
        </w:trPr>
        <w:tc>
          <w:tcPr>
            <w:tcW w:w="3701" w:type="dxa"/>
            <w:shd w:val="clear" w:color="auto" w:fill="D9D9D9"/>
          </w:tcPr>
          <w:p w14:paraId="3308C186" w14:textId="77777777" w:rsidR="00D93AC5" w:rsidRPr="00080673" w:rsidDel="0079729E" w:rsidRDefault="00D93AC5" w:rsidP="006E0BF1">
            <w:pPr>
              <w:rPr>
                <w:del w:id="905" w:author="Jacky" w:date="2013-03-13T22:41:00Z"/>
                <w:rFonts w:ascii="Calibri" w:hAnsi="Calibri" w:cs="Calibri"/>
                <w:b/>
                <w:bCs/>
                <w:sz w:val="18"/>
                <w:szCs w:val="18"/>
                <w:lang w:val="en-AU" w:eastAsia="en-US"/>
              </w:rPr>
            </w:pPr>
            <w:del w:id="906" w:author="Jacky" w:date="2013-03-13T22:41:00Z">
              <w:r w:rsidRPr="00080673" w:rsidDel="0079729E">
                <w:rPr>
                  <w:rFonts w:ascii="Calibri" w:hAnsi="Calibri" w:cs="Calibri"/>
                  <w:b/>
                  <w:bCs/>
                  <w:sz w:val="18"/>
                  <w:szCs w:val="18"/>
                  <w:lang w:val="en-AU" w:eastAsia="en-US"/>
                </w:rPr>
                <w:delText>.7 ensure that the VTS authority is provided with the equipment and facilities necessary to effectively accomplish the objectives of the VTS;</w:delText>
              </w:r>
            </w:del>
          </w:p>
        </w:tc>
        <w:tc>
          <w:tcPr>
            <w:tcW w:w="4567" w:type="dxa"/>
            <w:gridSpan w:val="2"/>
            <w:shd w:val="clear" w:color="auto" w:fill="D9D9D9"/>
          </w:tcPr>
          <w:p w14:paraId="71F4F364" w14:textId="77777777" w:rsidR="00D93AC5" w:rsidRPr="00080673" w:rsidDel="0079729E" w:rsidRDefault="00D93AC5" w:rsidP="006E0BF1">
            <w:pPr>
              <w:rPr>
                <w:del w:id="907" w:author="Jacky" w:date="2013-03-13T22:41:00Z"/>
                <w:rFonts w:ascii="Calibri" w:hAnsi="Calibri" w:cs="Calibri"/>
                <w:b/>
                <w:bCs/>
                <w:sz w:val="18"/>
                <w:szCs w:val="18"/>
                <w:lang w:val="en-AU" w:eastAsia="en-US"/>
              </w:rPr>
            </w:pPr>
            <w:del w:id="908" w:author="Jacky" w:date="2013-03-13T22:41:00Z">
              <w:r w:rsidRPr="00080673" w:rsidDel="0079729E">
                <w:rPr>
                  <w:rFonts w:ascii="Calibri" w:hAnsi="Calibri" w:cs="Calibri"/>
                  <w:b/>
                  <w:bCs/>
                  <w:sz w:val="18"/>
                  <w:szCs w:val="18"/>
                  <w:lang w:val="en-AU" w:eastAsia="en-US"/>
                </w:rPr>
                <w:delText xml:space="preserve">.2 ensure that the standards set by the competent authority for levels of services and operators qualifications and </w:delText>
              </w:r>
              <w:r w:rsidRPr="00080673" w:rsidDel="0079729E">
                <w:rPr>
                  <w:rFonts w:ascii="Calibri" w:hAnsi="Calibri" w:cs="Calibri"/>
                  <w:b/>
                  <w:bCs/>
                  <w:sz w:val="18"/>
                  <w:szCs w:val="18"/>
                  <w:u w:val="single"/>
                  <w:lang w:val="en-AU" w:eastAsia="en-US"/>
                </w:rPr>
                <w:delText>equipment</w:delText>
              </w:r>
              <w:r w:rsidRPr="00080673" w:rsidDel="0079729E">
                <w:rPr>
                  <w:rFonts w:ascii="Calibri" w:hAnsi="Calibri" w:cs="Calibri"/>
                  <w:b/>
                  <w:bCs/>
                  <w:sz w:val="18"/>
                  <w:szCs w:val="18"/>
                  <w:lang w:val="en-AU" w:eastAsia="en-US"/>
                </w:rPr>
                <w:delText xml:space="preserve"> are met;</w:delText>
              </w:r>
            </w:del>
          </w:p>
        </w:tc>
        <w:tc>
          <w:tcPr>
            <w:tcW w:w="2330" w:type="dxa"/>
            <w:shd w:val="clear" w:color="auto" w:fill="D9D9D9"/>
          </w:tcPr>
          <w:p w14:paraId="5D2A28A1" w14:textId="77777777" w:rsidR="00D93AC5" w:rsidRPr="00080673" w:rsidDel="0079729E" w:rsidRDefault="00D93AC5" w:rsidP="006E0BF1">
            <w:pPr>
              <w:rPr>
                <w:del w:id="909" w:author="Jacky" w:date="2013-03-13T22:41:00Z"/>
                <w:rFonts w:ascii="Calibri" w:hAnsi="Calibri" w:cs="Calibri"/>
                <w:b/>
                <w:bCs/>
                <w:sz w:val="18"/>
                <w:szCs w:val="18"/>
                <w:lang w:val="en-AU" w:eastAsia="en-US"/>
              </w:rPr>
            </w:pPr>
          </w:p>
        </w:tc>
        <w:tc>
          <w:tcPr>
            <w:tcW w:w="4188" w:type="dxa"/>
          </w:tcPr>
          <w:p w14:paraId="35659882" w14:textId="77777777" w:rsidR="00D93AC5" w:rsidRPr="00080673" w:rsidDel="0079729E" w:rsidRDefault="00D93AC5" w:rsidP="006E0BF1">
            <w:pPr>
              <w:rPr>
                <w:del w:id="910" w:author="Jacky" w:date="2013-03-13T22:41:00Z"/>
                <w:rFonts w:ascii="Calibri" w:hAnsi="Calibri" w:cs="Calibri"/>
                <w:sz w:val="18"/>
                <w:szCs w:val="18"/>
                <w:lang w:val="en-AU" w:eastAsia="en-US"/>
              </w:rPr>
            </w:pPr>
          </w:p>
        </w:tc>
      </w:tr>
      <w:tr w:rsidR="00D93AC5" w:rsidRPr="006E0BF1" w:rsidDel="0079729E" w14:paraId="0E1C8681" w14:textId="77777777">
        <w:trPr>
          <w:del w:id="911" w:author="Jacky" w:date="2013-03-13T22:41:00Z"/>
        </w:trPr>
        <w:tc>
          <w:tcPr>
            <w:tcW w:w="10598" w:type="dxa"/>
            <w:gridSpan w:val="4"/>
          </w:tcPr>
          <w:p w14:paraId="15D65477" w14:textId="77777777" w:rsidR="00D93AC5" w:rsidRPr="00080673" w:rsidDel="0079729E" w:rsidRDefault="00D93AC5" w:rsidP="006E0BF1">
            <w:pPr>
              <w:rPr>
                <w:del w:id="912" w:author="Jacky" w:date="2013-03-13T22:41:00Z"/>
                <w:rFonts w:ascii="Calibri" w:hAnsi="Calibri" w:cs="Calibri"/>
                <w:sz w:val="18"/>
                <w:szCs w:val="18"/>
                <w:lang w:val="en-AU" w:eastAsia="en-US"/>
              </w:rPr>
            </w:pPr>
            <w:del w:id="913" w:author="Jacky" w:date="2013-03-13T22:41:00Z">
              <w:r w:rsidRPr="00080673" w:rsidDel="0079729E">
                <w:rPr>
                  <w:rFonts w:ascii="Calibri" w:hAnsi="Calibri" w:cs="Calibri"/>
                  <w:sz w:val="18"/>
                  <w:szCs w:val="18"/>
                  <w:lang w:val="en-AU" w:eastAsia="en-US"/>
                </w:rPr>
                <w:delText>What was the process used to determine the equipment and facilities necessary to effectively accomplish the objectives of the VTS?</w:delText>
              </w:r>
            </w:del>
          </w:p>
        </w:tc>
        <w:tc>
          <w:tcPr>
            <w:tcW w:w="4188" w:type="dxa"/>
          </w:tcPr>
          <w:p w14:paraId="5A732342" w14:textId="77777777" w:rsidR="00D93AC5" w:rsidRPr="00080673" w:rsidDel="0079729E" w:rsidRDefault="00D93AC5" w:rsidP="006E0BF1">
            <w:pPr>
              <w:rPr>
                <w:del w:id="914" w:author="Jacky" w:date="2013-03-13T22:41:00Z"/>
                <w:rFonts w:ascii="Calibri" w:hAnsi="Calibri" w:cs="Calibri"/>
                <w:sz w:val="18"/>
                <w:szCs w:val="18"/>
                <w:lang w:val="en-AU" w:eastAsia="en-US"/>
              </w:rPr>
            </w:pPr>
          </w:p>
        </w:tc>
      </w:tr>
      <w:tr w:rsidR="00D93AC5" w:rsidRPr="006E0BF1" w:rsidDel="0079729E" w14:paraId="769BBB9B" w14:textId="77777777">
        <w:trPr>
          <w:del w:id="915" w:author="Jacky" w:date="2013-03-13T22:41:00Z"/>
        </w:trPr>
        <w:tc>
          <w:tcPr>
            <w:tcW w:w="10598" w:type="dxa"/>
            <w:gridSpan w:val="4"/>
          </w:tcPr>
          <w:p w14:paraId="7760A913" w14:textId="77777777" w:rsidR="00D93AC5" w:rsidRPr="00080673" w:rsidDel="0079729E" w:rsidRDefault="00D93AC5" w:rsidP="006E0BF1">
            <w:pPr>
              <w:rPr>
                <w:del w:id="916" w:author="Jacky" w:date="2013-03-13T22:41:00Z"/>
                <w:rFonts w:ascii="Calibri" w:hAnsi="Calibri" w:cs="Calibri"/>
                <w:sz w:val="18"/>
                <w:szCs w:val="18"/>
                <w:lang w:val="en-AU" w:eastAsia="en-US"/>
              </w:rPr>
            </w:pPr>
            <w:del w:id="917" w:author="Jacky" w:date="2013-03-13T22:41:00Z">
              <w:r w:rsidRPr="00080673" w:rsidDel="0079729E">
                <w:rPr>
                  <w:rFonts w:ascii="Calibri" w:hAnsi="Calibri" w:cs="Calibri"/>
                  <w:sz w:val="18"/>
                  <w:szCs w:val="18"/>
                  <w:lang w:val="en-AU" w:eastAsia="en-US"/>
                </w:rPr>
                <w:delText>Is the VTS equipment consistent with the provisions of Recommendation V-128 On Operational and Technical Performance Requirement for VTS Equipment?</w:delText>
              </w:r>
            </w:del>
          </w:p>
        </w:tc>
        <w:tc>
          <w:tcPr>
            <w:tcW w:w="4188" w:type="dxa"/>
          </w:tcPr>
          <w:p w14:paraId="5243302B" w14:textId="77777777" w:rsidR="00D93AC5" w:rsidRPr="00080673" w:rsidDel="0079729E" w:rsidRDefault="00D93AC5" w:rsidP="006E0BF1">
            <w:pPr>
              <w:rPr>
                <w:del w:id="918" w:author="Jacky" w:date="2013-03-13T22:41:00Z"/>
                <w:rFonts w:ascii="Calibri" w:hAnsi="Calibri" w:cs="Calibri"/>
                <w:sz w:val="18"/>
                <w:szCs w:val="18"/>
                <w:lang w:val="en-AU" w:eastAsia="en-US"/>
              </w:rPr>
            </w:pPr>
          </w:p>
        </w:tc>
      </w:tr>
      <w:tr w:rsidR="00D93AC5" w:rsidRPr="006E0BF1" w:rsidDel="0079729E" w14:paraId="6286B54F" w14:textId="77777777">
        <w:trPr>
          <w:del w:id="919" w:author="Jacky" w:date="2013-03-13T22:41:00Z"/>
        </w:trPr>
        <w:tc>
          <w:tcPr>
            <w:tcW w:w="10598" w:type="dxa"/>
            <w:gridSpan w:val="4"/>
          </w:tcPr>
          <w:p w14:paraId="4F792F48" w14:textId="77777777" w:rsidR="00D93AC5" w:rsidRPr="00080673" w:rsidDel="0079729E" w:rsidRDefault="00D93AC5" w:rsidP="006E0BF1">
            <w:pPr>
              <w:rPr>
                <w:del w:id="920" w:author="Jacky" w:date="2013-03-13T22:41:00Z"/>
                <w:rFonts w:ascii="Calibri" w:hAnsi="Calibri" w:cs="Calibri"/>
                <w:sz w:val="18"/>
                <w:szCs w:val="18"/>
                <w:lang w:val="en-AU" w:eastAsia="en-US"/>
              </w:rPr>
            </w:pPr>
          </w:p>
        </w:tc>
        <w:tc>
          <w:tcPr>
            <w:tcW w:w="4188" w:type="dxa"/>
          </w:tcPr>
          <w:p w14:paraId="7717AE4D" w14:textId="77777777" w:rsidR="00D93AC5" w:rsidRPr="00080673" w:rsidDel="0079729E" w:rsidRDefault="00D93AC5" w:rsidP="006E0BF1">
            <w:pPr>
              <w:rPr>
                <w:del w:id="921" w:author="Jacky" w:date="2013-03-13T22:41:00Z"/>
                <w:rFonts w:ascii="Calibri" w:hAnsi="Calibri" w:cs="Calibri"/>
                <w:sz w:val="18"/>
                <w:szCs w:val="18"/>
                <w:lang w:val="en-AU" w:eastAsia="en-US"/>
              </w:rPr>
            </w:pPr>
          </w:p>
        </w:tc>
      </w:tr>
      <w:tr w:rsidR="00D93AC5" w:rsidRPr="006E0BF1" w:rsidDel="0079729E" w14:paraId="202B93D8" w14:textId="77777777">
        <w:trPr>
          <w:del w:id="922" w:author="Jacky" w:date="2013-03-13T22:41:00Z"/>
        </w:trPr>
        <w:tc>
          <w:tcPr>
            <w:tcW w:w="3701" w:type="dxa"/>
            <w:shd w:val="clear" w:color="auto" w:fill="D9D9D9"/>
          </w:tcPr>
          <w:p w14:paraId="64E682EB" w14:textId="77777777" w:rsidR="00D93AC5" w:rsidRPr="00080673" w:rsidDel="0079729E" w:rsidRDefault="00D93AC5" w:rsidP="006E0BF1">
            <w:pPr>
              <w:rPr>
                <w:del w:id="923" w:author="Jacky" w:date="2013-03-13T22:41:00Z"/>
                <w:rFonts w:ascii="Calibri" w:hAnsi="Calibri" w:cs="Calibri"/>
                <w:b/>
                <w:bCs/>
                <w:sz w:val="18"/>
                <w:szCs w:val="18"/>
                <w:lang w:val="en-AU" w:eastAsia="en-US"/>
              </w:rPr>
            </w:pPr>
            <w:del w:id="924" w:author="Jacky" w:date="2013-03-13T22:41:00Z">
              <w:r w:rsidRPr="00080673" w:rsidDel="0079729E">
                <w:rPr>
                  <w:rFonts w:ascii="Calibri" w:hAnsi="Calibri" w:cs="Calibri"/>
                  <w:b/>
                  <w:bCs/>
                  <w:sz w:val="18"/>
                  <w:szCs w:val="18"/>
                  <w:lang w:val="en-AU" w:eastAsia="en-US"/>
                </w:rPr>
                <w:delText xml:space="preserve">.8 ensure that the VTS authority is provided </w:delText>
              </w:r>
              <w:r w:rsidRPr="00080673" w:rsidDel="0079729E">
                <w:rPr>
                  <w:rFonts w:ascii="Calibri" w:hAnsi="Calibri" w:cs="Calibri"/>
                  <w:b/>
                  <w:bCs/>
                  <w:sz w:val="18"/>
                  <w:szCs w:val="18"/>
                  <w:u w:val="single"/>
                  <w:lang w:val="en-AU" w:eastAsia="en-US"/>
                </w:rPr>
                <w:delText>with sufficient staff</w:delText>
              </w:r>
              <w:r w:rsidRPr="00080673" w:rsidDel="0079729E">
                <w:rPr>
                  <w:rFonts w:ascii="Calibri" w:hAnsi="Calibri" w:cs="Calibri"/>
                  <w:b/>
                  <w:bCs/>
                  <w:sz w:val="18"/>
                  <w:szCs w:val="18"/>
                  <w:lang w:val="en-AU" w:eastAsia="en-US"/>
                </w:rPr>
                <w:delText>, appropriately qualified, suitably trained and capable of performing the tasks required, taking into consideration, the type and level of services to be provided and the current IMO Guidelines on the recruitment, qualifications and training of VTS operators given in Annex 2;</w:delText>
              </w:r>
            </w:del>
          </w:p>
        </w:tc>
        <w:tc>
          <w:tcPr>
            <w:tcW w:w="4567" w:type="dxa"/>
            <w:gridSpan w:val="2"/>
            <w:shd w:val="clear" w:color="auto" w:fill="D9D9D9"/>
          </w:tcPr>
          <w:p w14:paraId="7A396ECC" w14:textId="77777777" w:rsidR="00D93AC5" w:rsidRPr="00080673" w:rsidDel="0079729E" w:rsidRDefault="00D93AC5" w:rsidP="006E0BF1">
            <w:pPr>
              <w:rPr>
                <w:del w:id="925" w:author="Jacky" w:date="2013-03-13T22:41:00Z"/>
                <w:rFonts w:ascii="Calibri" w:hAnsi="Calibri" w:cs="Calibri"/>
                <w:b/>
                <w:bCs/>
                <w:sz w:val="18"/>
                <w:szCs w:val="18"/>
                <w:lang w:val="en-AU" w:eastAsia="en-US"/>
              </w:rPr>
            </w:pPr>
          </w:p>
        </w:tc>
        <w:tc>
          <w:tcPr>
            <w:tcW w:w="2330" w:type="dxa"/>
            <w:shd w:val="clear" w:color="auto" w:fill="D9D9D9"/>
          </w:tcPr>
          <w:p w14:paraId="085C8ADD" w14:textId="77777777" w:rsidR="00D93AC5" w:rsidRPr="00080673" w:rsidDel="0079729E" w:rsidRDefault="00D93AC5" w:rsidP="006E0BF1">
            <w:pPr>
              <w:rPr>
                <w:del w:id="926" w:author="Jacky" w:date="2013-03-13T22:41:00Z"/>
                <w:rFonts w:ascii="Calibri" w:hAnsi="Calibri" w:cs="Calibri"/>
                <w:b/>
                <w:bCs/>
                <w:sz w:val="18"/>
                <w:szCs w:val="18"/>
                <w:lang w:val="en-AU" w:eastAsia="en-US"/>
              </w:rPr>
            </w:pPr>
            <w:del w:id="927" w:author="Jacky" w:date="2013-03-13T22:41:00Z">
              <w:r w:rsidRPr="00080673" w:rsidDel="0079729E">
                <w:rPr>
                  <w:rFonts w:ascii="Calibri" w:hAnsi="Calibri" w:cs="Calibri"/>
                  <w:b/>
                  <w:bCs/>
                  <w:sz w:val="18"/>
                  <w:szCs w:val="18"/>
                  <w:lang w:val="en-AU" w:eastAsia="en-US"/>
                </w:rPr>
                <w:delText>Guideline 1045 On Staffing levels for VTS Personnel</w:delText>
              </w:r>
            </w:del>
          </w:p>
        </w:tc>
        <w:tc>
          <w:tcPr>
            <w:tcW w:w="4188" w:type="dxa"/>
          </w:tcPr>
          <w:p w14:paraId="6147F269" w14:textId="77777777" w:rsidR="00D93AC5" w:rsidRPr="00080673" w:rsidDel="0079729E" w:rsidRDefault="00D93AC5" w:rsidP="006E0BF1">
            <w:pPr>
              <w:rPr>
                <w:del w:id="928" w:author="Jacky" w:date="2013-03-13T22:41:00Z"/>
                <w:rFonts w:ascii="Calibri" w:hAnsi="Calibri" w:cs="Calibri"/>
                <w:sz w:val="18"/>
                <w:szCs w:val="18"/>
                <w:lang w:val="en-AU" w:eastAsia="en-US"/>
              </w:rPr>
            </w:pPr>
          </w:p>
        </w:tc>
      </w:tr>
      <w:tr w:rsidR="00D93AC5" w:rsidRPr="006E0BF1" w:rsidDel="0079729E" w14:paraId="29B6A142" w14:textId="77777777">
        <w:trPr>
          <w:del w:id="929" w:author="Jacky" w:date="2013-03-13T22:41:00Z"/>
        </w:trPr>
        <w:tc>
          <w:tcPr>
            <w:tcW w:w="10598" w:type="dxa"/>
            <w:gridSpan w:val="4"/>
          </w:tcPr>
          <w:p w14:paraId="42D375F3" w14:textId="77777777" w:rsidR="00D93AC5" w:rsidRPr="00080673" w:rsidDel="0079729E" w:rsidRDefault="00D93AC5" w:rsidP="006E0BF1">
            <w:pPr>
              <w:rPr>
                <w:del w:id="930" w:author="Jacky" w:date="2013-03-13T22:41:00Z"/>
                <w:rFonts w:ascii="Calibri" w:hAnsi="Calibri" w:cs="Calibri"/>
                <w:sz w:val="18"/>
                <w:szCs w:val="18"/>
                <w:lang w:val="en-AU" w:eastAsia="en-US"/>
              </w:rPr>
            </w:pPr>
            <w:del w:id="931" w:author="Jacky" w:date="2013-03-13T22:41:00Z">
              <w:r w:rsidRPr="00080673" w:rsidDel="0079729E">
                <w:rPr>
                  <w:rFonts w:ascii="Calibri" w:hAnsi="Calibri" w:cs="Calibri"/>
                  <w:sz w:val="18"/>
                  <w:szCs w:val="18"/>
                  <w:lang w:val="en-AU" w:eastAsia="en-US"/>
                </w:rPr>
                <w:delText>Have the staffing levels for the VTS been determined in a manner consistent with IALA Guideline 1045 On Staffing levels for VTS Personnel?</w:delText>
              </w:r>
            </w:del>
          </w:p>
        </w:tc>
        <w:tc>
          <w:tcPr>
            <w:tcW w:w="4188" w:type="dxa"/>
          </w:tcPr>
          <w:p w14:paraId="4560B2C2" w14:textId="77777777" w:rsidR="00D93AC5" w:rsidRPr="00080673" w:rsidDel="0079729E" w:rsidRDefault="00D93AC5" w:rsidP="006E0BF1">
            <w:pPr>
              <w:rPr>
                <w:del w:id="932" w:author="Jacky" w:date="2013-03-13T22:41:00Z"/>
                <w:rFonts w:ascii="Calibri" w:hAnsi="Calibri" w:cs="Calibri"/>
                <w:sz w:val="18"/>
                <w:szCs w:val="18"/>
                <w:lang w:val="en-AU" w:eastAsia="en-US"/>
              </w:rPr>
            </w:pPr>
          </w:p>
        </w:tc>
      </w:tr>
      <w:tr w:rsidR="00D93AC5" w:rsidRPr="006E0BF1" w:rsidDel="0079729E" w14:paraId="5E7630C9" w14:textId="77777777">
        <w:trPr>
          <w:del w:id="933" w:author="Jacky" w:date="2013-03-13T22:41:00Z"/>
        </w:trPr>
        <w:tc>
          <w:tcPr>
            <w:tcW w:w="10598" w:type="dxa"/>
            <w:gridSpan w:val="4"/>
          </w:tcPr>
          <w:p w14:paraId="5E552037" w14:textId="77777777" w:rsidR="00D93AC5" w:rsidRPr="00080673" w:rsidDel="0079729E" w:rsidRDefault="00D93AC5" w:rsidP="00080673">
            <w:pPr>
              <w:numPr>
                <w:ilvl w:val="0"/>
                <w:numId w:val="43"/>
                <w:numberingChange w:id="934" w:author="DFOuser" w:date="2013-03-12T06:53:00Z" w:original=""/>
              </w:numPr>
              <w:contextualSpacing/>
              <w:rPr>
                <w:del w:id="935" w:author="Jacky" w:date="2013-03-13T22:41:00Z"/>
                <w:rFonts w:ascii="Calibri" w:hAnsi="Calibri" w:cs="Calibri"/>
                <w:sz w:val="18"/>
                <w:szCs w:val="18"/>
                <w:lang w:val="en-AU" w:eastAsia="en-US"/>
              </w:rPr>
            </w:pPr>
            <w:del w:id="936" w:author="Jacky" w:date="2013-03-13T22:41:00Z">
              <w:r w:rsidRPr="00080673" w:rsidDel="0079729E">
                <w:rPr>
                  <w:rFonts w:ascii="Calibri" w:hAnsi="Calibri" w:cs="Calibri"/>
                  <w:sz w:val="18"/>
                  <w:szCs w:val="18"/>
                  <w:lang w:val="en-AU" w:eastAsia="en-US"/>
                </w:rPr>
                <w:delText>If Yes, please provide confirmation / evidence (for example, procedures, policy document, etc)</w:delText>
              </w:r>
            </w:del>
          </w:p>
        </w:tc>
        <w:tc>
          <w:tcPr>
            <w:tcW w:w="4188" w:type="dxa"/>
          </w:tcPr>
          <w:p w14:paraId="02C1C383" w14:textId="77777777" w:rsidR="00D93AC5" w:rsidRPr="00080673" w:rsidDel="0079729E" w:rsidRDefault="00D93AC5" w:rsidP="006E0BF1">
            <w:pPr>
              <w:rPr>
                <w:del w:id="937" w:author="Jacky" w:date="2013-03-13T22:41:00Z"/>
                <w:rFonts w:ascii="Calibri" w:hAnsi="Calibri" w:cs="Calibri"/>
                <w:sz w:val="18"/>
                <w:szCs w:val="18"/>
                <w:lang w:val="en-AU" w:eastAsia="en-US"/>
              </w:rPr>
            </w:pPr>
          </w:p>
        </w:tc>
      </w:tr>
      <w:tr w:rsidR="00D93AC5" w:rsidRPr="006E0BF1" w:rsidDel="0079729E" w14:paraId="72269513" w14:textId="77777777">
        <w:trPr>
          <w:del w:id="938" w:author="Jacky" w:date="2013-03-13T22:41:00Z"/>
        </w:trPr>
        <w:tc>
          <w:tcPr>
            <w:tcW w:w="10598" w:type="dxa"/>
            <w:gridSpan w:val="4"/>
          </w:tcPr>
          <w:p w14:paraId="773A71B3" w14:textId="77777777" w:rsidR="00D93AC5" w:rsidRPr="00080673" w:rsidDel="0079729E" w:rsidRDefault="00D93AC5" w:rsidP="006E0BF1">
            <w:pPr>
              <w:rPr>
                <w:del w:id="939" w:author="Jacky" w:date="2013-03-13T22:41:00Z"/>
                <w:rFonts w:ascii="Calibri" w:hAnsi="Calibri" w:cs="Calibri"/>
                <w:sz w:val="18"/>
                <w:szCs w:val="18"/>
                <w:lang w:val="en-AU" w:eastAsia="en-US"/>
              </w:rPr>
            </w:pPr>
            <w:del w:id="940" w:author="Jacky" w:date="2013-03-13T22:41:00Z">
              <w:r w:rsidRPr="00080673" w:rsidDel="0079729E">
                <w:rPr>
                  <w:rFonts w:ascii="Calibri" w:hAnsi="Calibri" w:cs="Calibri"/>
                  <w:sz w:val="18"/>
                  <w:szCs w:val="18"/>
                  <w:u w:val="single"/>
                  <w:lang w:val="en-AU" w:eastAsia="en-US"/>
                </w:rPr>
                <w:delText>Comment</w:delText>
              </w:r>
              <w:r w:rsidRPr="00080673" w:rsidDel="0079729E">
                <w:rPr>
                  <w:rFonts w:ascii="Calibri" w:hAnsi="Calibri" w:cs="Calibri"/>
                  <w:sz w:val="18"/>
                  <w:szCs w:val="18"/>
                  <w:lang w:val="en-AU" w:eastAsia="en-US"/>
                </w:rPr>
                <w:delText xml:space="preserve"> – Re appropriately qualified, suitably trained and capable of performing the tasks required, taking into consideration, the type and level of services to be provided and the current IMO Guidelines on the recruitment, qualifications and training of VTS operators given in Annex 2 – see .9 below</w:delText>
              </w:r>
            </w:del>
          </w:p>
        </w:tc>
        <w:tc>
          <w:tcPr>
            <w:tcW w:w="4188" w:type="dxa"/>
          </w:tcPr>
          <w:p w14:paraId="1828D957" w14:textId="77777777" w:rsidR="00D93AC5" w:rsidRPr="00080673" w:rsidDel="0079729E" w:rsidRDefault="00D93AC5" w:rsidP="006E0BF1">
            <w:pPr>
              <w:rPr>
                <w:del w:id="941" w:author="Jacky" w:date="2013-03-13T22:41:00Z"/>
                <w:rFonts w:ascii="Calibri" w:hAnsi="Calibri" w:cs="Calibri"/>
                <w:sz w:val="18"/>
                <w:szCs w:val="18"/>
                <w:lang w:val="en-AU" w:eastAsia="en-US"/>
              </w:rPr>
            </w:pPr>
          </w:p>
        </w:tc>
      </w:tr>
      <w:tr w:rsidR="00D93AC5" w:rsidRPr="006E0BF1" w:rsidDel="0079729E" w14:paraId="1A4FC5DD" w14:textId="77777777">
        <w:trPr>
          <w:del w:id="942" w:author="Jacky" w:date="2013-03-13T22:41:00Z"/>
        </w:trPr>
        <w:tc>
          <w:tcPr>
            <w:tcW w:w="10598" w:type="dxa"/>
            <w:gridSpan w:val="4"/>
          </w:tcPr>
          <w:p w14:paraId="4D31FC21" w14:textId="77777777" w:rsidR="00D93AC5" w:rsidRPr="00080673" w:rsidDel="0079729E" w:rsidRDefault="00D93AC5" w:rsidP="006E0BF1">
            <w:pPr>
              <w:rPr>
                <w:del w:id="943" w:author="Jacky" w:date="2013-03-13T22:41:00Z"/>
                <w:rFonts w:ascii="Calibri" w:hAnsi="Calibri" w:cs="Calibri"/>
                <w:sz w:val="18"/>
                <w:szCs w:val="18"/>
                <w:lang w:val="en-AU" w:eastAsia="en-US"/>
              </w:rPr>
            </w:pPr>
          </w:p>
        </w:tc>
        <w:tc>
          <w:tcPr>
            <w:tcW w:w="4188" w:type="dxa"/>
          </w:tcPr>
          <w:p w14:paraId="11A24C24" w14:textId="77777777" w:rsidR="00D93AC5" w:rsidRPr="00080673" w:rsidDel="0079729E" w:rsidRDefault="00D93AC5" w:rsidP="006E0BF1">
            <w:pPr>
              <w:rPr>
                <w:del w:id="944" w:author="Jacky" w:date="2013-03-13T22:41:00Z"/>
                <w:rFonts w:ascii="Calibri" w:hAnsi="Calibri" w:cs="Calibri"/>
                <w:sz w:val="18"/>
                <w:szCs w:val="18"/>
                <w:lang w:val="en-AU" w:eastAsia="en-US"/>
              </w:rPr>
            </w:pPr>
          </w:p>
        </w:tc>
      </w:tr>
      <w:tr w:rsidR="00D93AC5" w:rsidRPr="006E0BF1" w:rsidDel="0079729E" w14:paraId="454B4C84" w14:textId="77777777">
        <w:trPr>
          <w:del w:id="945" w:author="Jacky" w:date="2013-03-13T22:41:00Z"/>
        </w:trPr>
        <w:tc>
          <w:tcPr>
            <w:tcW w:w="3701" w:type="dxa"/>
            <w:shd w:val="clear" w:color="auto" w:fill="D9D9D9"/>
          </w:tcPr>
          <w:p w14:paraId="01667F63" w14:textId="77777777" w:rsidR="00D93AC5" w:rsidRPr="00080673" w:rsidDel="0079729E" w:rsidRDefault="00D93AC5" w:rsidP="006E0BF1">
            <w:pPr>
              <w:rPr>
                <w:del w:id="946" w:author="Jacky" w:date="2013-03-13T22:41:00Z"/>
                <w:rFonts w:ascii="Calibri" w:hAnsi="Calibri" w:cs="Calibri"/>
                <w:b/>
                <w:bCs/>
                <w:sz w:val="18"/>
                <w:szCs w:val="18"/>
                <w:lang w:val="en-AU" w:eastAsia="en-US"/>
              </w:rPr>
            </w:pPr>
            <w:del w:id="947" w:author="Jacky" w:date="2013-03-13T22:41:00Z">
              <w:r w:rsidRPr="00080673" w:rsidDel="0079729E">
                <w:rPr>
                  <w:rFonts w:ascii="Calibri" w:hAnsi="Calibri" w:cs="Calibri"/>
                  <w:b/>
                  <w:bCs/>
                  <w:sz w:val="18"/>
                  <w:szCs w:val="18"/>
                  <w:lang w:val="en-AU" w:eastAsia="en-US"/>
                </w:rPr>
                <w:delText>.9 establish appropriate qualifications and training requirements for VTS operators, taking into consideration the type and level of services to be provided;</w:delText>
              </w:r>
            </w:del>
          </w:p>
        </w:tc>
        <w:tc>
          <w:tcPr>
            <w:tcW w:w="4567" w:type="dxa"/>
            <w:gridSpan w:val="2"/>
            <w:shd w:val="clear" w:color="auto" w:fill="D9D9D9"/>
          </w:tcPr>
          <w:p w14:paraId="5431B31C" w14:textId="77777777" w:rsidR="00D93AC5" w:rsidRPr="00080673" w:rsidDel="0079729E" w:rsidRDefault="00D93AC5" w:rsidP="006E0BF1">
            <w:pPr>
              <w:rPr>
                <w:del w:id="948" w:author="Jacky" w:date="2013-03-13T22:41:00Z"/>
                <w:rFonts w:ascii="Calibri" w:hAnsi="Calibri" w:cs="Calibri"/>
                <w:b/>
                <w:bCs/>
                <w:sz w:val="18"/>
                <w:szCs w:val="18"/>
                <w:lang w:val="en-AU" w:eastAsia="en-US"/>
              </w:rPr>
            </w:pPr>
            <w:del w:id="949" w:author="Jacky" w:date="2013-03-13T22:41:00Z">
              <w:r w:rsidRPr="00080673" w:rsidDel="0079729E">
                <w:rPr>
                  <w:rFonts w:ascii="Calibri" w:hAnsi="Calibri" w:cs="Calibri"/>
                  <w:b/>
                  <w:bCs/>
                  <w:sz w:val="18"/>
                  <w:szCs w:val="18"/>
                  <w:lang w:val="en-AU" w:eastAsia="en-US"/>
                </w:rPr>
                <w:delText xml:space="preserve">.2 ensure that the standards set by the competent authority for levels of services and </w:delText>
              </w:r>
              <w:r w:rsidRPr="00080673" w:rsidDel="0079729E">
                <w:rPr>
                  <w:rFonts w:ascii="Calibri" w:hAnsi="Calibri" w:cs="Calibri"/>
                  <w:b/>
                  <w:bCs/>
                  <w:sz w:val="18"/>
                  <w:szCs w:val="18"/>
                  <w:u w:val="single"/>
                  <w:lang w:val="en-AU" w:eastAsia="en-US"/>
                </w:rPr>
                <w:delText>operators qualifications</w:delText>
              </w:r>
              <w:r w:rsidRPr="00080673" w:rsidDel="0079729E">
                <w:rPr>
                  <w:rFonts w:ascii="Calibri" w:hAnsi="Calibri" w:cs="Calibri"/>
                  <w:b/>
                  <w:bCs/>
                  <w:sz w:val="18"/>
                  <w:szCs w:val="18"/>
                  <w:lang w:val="en-AU" w:eastAsia="en-US"/>
                </w:rPr>
                <w:delText xml:space="preserve"> and equipment are met;</w:delText>
              </w:r>
            </w:del>
          </w:p>
        </w:tc>
        <w:tc>
          <w:tcPr>
            <w:tcW w:w="2330" w:type="dxa"/>
            <w:shd w:val="clear" w:color="auto" w:fill="D9D9D9"/>
          </w:tcPr>
          <w:p w14:paraId="11B11138" w14:textId="77777777" w:rsidR="00D93AC5" w:rsidRPr="00080673" w:rsidDel="0079729E" w:rsidRDefault="00D93AC5" w:rsidP="006E0BF1">
            <w:pPr>
              <w:rPr>
                <w:del w:id="950" w:author="Jacky" w:date="2013-03-13T22:41:00Z"/>
                <w:rFonts w:ascii="Calibri" w:hAnsi="Calibri" w:cs="Calibri"/>
                <w:sz w:val="18"/>
                <w:szCs w:val="18"/>
                <w:lang w:val="en-AU" w:eastAsia="en-US"/>
              </w:rPr>
            </w:pPr>
            <w:del w:id="951" w:author="Jacky" w:date="2013-03-13T22:41:00Z">
              <w:r w:rsidRPr="00080673" w:rsidDel="0079729E">
                <w:rPr>
                  <w:rFonts w:ascii="Calibri" w:hAnsi="Calibri" w:cs="Calibri"/>
                  <w:sz w:val="18"/>
                  <w:szCs w:val="18"/>
                  <w:lang w:val="en-AU" w:eastAsia="en-US"/>
                </w:rPr>
                <w:delText>Guideline</w:delText>
              </w:r>
              <w:r w:rsidRPr="00080673" w:rsidDel="0079729E">
                <w:rPr>
                  <w:rFonts w:ascii="Calibri" w:hAnsi="Calibri" w:cs="Calibri"/>
                  <w:sz w:val="18"/>
                  <w:szCs w:val="18"/>
                  <w:lang w:val="en-AU" w:eastAsia="en-US"/>
                </w:rPr>
                <w:tab/>
                <w:delText xml:space="preserve"> 1014 On accreditation of VTS training courses</w:delText>
              </w:r>
            </w:del>
          </w:p>
          <w:p w14:paraId="50EE3A54" w14:textId="77777777" w:rsidR="00D93AC5" w:rsidRPr="00080673" w:rsidDel="0079729E" w:rsidRDefault="00D93AC5" w:rsidP="006E0BF1">
            <w:pPr>
              <w:rPr>
                <w:del w:id="952" w:author="Jacky" w:date="2013-03-13T22:41:00Z"/>
                <w:rFonts w:ascii="Calibri" w:hAnsi="Calibri" w:cs="Calibri"/>
                <w:sz w:val="18"/>
                <w:szCs w:val="18"/>
                <w:lang w:val="en-AU" w:eastAsia="en-US"/>
              </w:rPr>
            </w:pPr>
          </w:p>
          <w:p w14:paraId="5E409011" w14:textId="77777777" w:rsidR="00D93AC5" w:rsidRPr="00080673" w:rsidDel="0079729E" w:rsidRDefault="00D93AC5" w:rsidP="006E0BF1">
            <w:pPr>
              <w:rPr>
                <w:del w:id="953" w:author="Jacky" w:date="2013-03-13T22:41:00Z"/>
                <w:rFonts w:ascii="Calibri" w:hAnsi="Calibri" w:cs="Calibri"/>
                <w:sz w:val="18"/>
                <w:szCs w:val="18"/>
                <w:lang w:val="en-AU" w:eastAsia="en-US"/>
              </w:rPr>
            </w:pPr>
            <w:del w:id="954" w:author="Jacky" w:date="2013-03-13T22:41:00Z">
              <w:r w:rsidRPr="00080673" w:rsidDel="0079729E">
                <w:rPr>
                  <w:rFonts w:ascii="Calibri" w:hAnsi="Calibri" w:cs="Calibri"/>
                  <w:sz w:val="18"/>
                  <w:szCs w:val="18"/>
                  <w:lang w:val="en-AU" w:eastAsia="en-US"/>
                </w:rPr>
                <w:delText>Recommendation</w:delText>
              </w:r>
              <w:r w:rsidRPr="00080673" w:rsidDel="0079729E">
                <w:rPr>
                  <w:rFonts w:ascii="Calibri" w:hAnsi="Calibri" w:cs="Calibri"/>
                  <w:sz w:val="18"/>
                  <w:szCs w:val="18"/>
                  <w:lang w:val="en-AU" w:eastAsia="en-US"/>
                </w:rPr>
                <w:tab/>
                <w:delText>V-103 On standards for training and certification of VTS Personnel and associated Model Courses</w:delText>
              </w:r>
            </w:del>
          </w:p>
          <w:p w14:paraId="6DE3B710" w14:textId="77777777" w:rsidR="00D93AC5" w:rsidRPr="00080673" w:rsidDel="0079729E" w:rsidRDefault="00D93AC5" w:rsidP="006E0BF1">
            <w:pPr>
              <w:rPr>
                <w:del w:id="955" w:author="Jacky" w:date="2013-03-13T22:41:00Z"/>
                <w:rFonts w:ascii="Calibri" w:hAnsi="Calibri" w:cs="Calibri"/>
                <w:sz w:val="18"/>
                <w:szCs w:val="18"/>
                <w:lang w:val="en-AU" w:eastAsia="en-US"/>
              </w:rPr>
            </w:pPr>
          </w:p>
          <w:p w14:paraId="53F2C750" w14:textId="77777777" w:rsidR="00D93AC5" w:rsidRPr="00080673" w:rsidDel="0079729E" w:rsidRDefault="00D93AC5" w:rsidP="006E0BF1">
            <w:pPr>
              <w:rPr>
                <w:del w:id="956" w:author="Jacky" w:date="2013-03-13T22:41:00Z"/>
                <w:rFonts w:ascii="Calibri" w:hAnsi="Calibri" w:cs="Calibri"/>
                <w:b/>
                <w:bCs/>
                <w:sz w:val="18"/>
                <w:szCs w:val="18"/>
                <w:lang w:val="en-AU" w:eastAsia="en-US"/>
              </w:rPr>
            </w:pPr>
            <w:del w:id="957" w:author="Jacky" w:date="2013-03-13T22:41:00Z">
              <w:r w:rsidRPr="00080673" w:rsidDel="0079729E">
                <w:rPr>
                  <w:rFonts w:ascii="Calibri" w:hAnsi="Calibri" w:cs="Calibri"/>
                  <w:sz w:val="18"/>
                  <w:szCs w:val="18"/>
                  <w:lang w:val="en-AU" w:eastAsia="en-US"/>
                </w:rPr>
                <w:delText>Guideline</w:delText>
              </w:r>
              <w:r w:rsidRPr="00080673" w:rsidDel="0079729E">
                <w:rPr>
                  <w:rFonts w:ascii="Calibri" w:hAnsi="Calibri" w:cs="Calibri"/>
                  <w:sz w:val="18"/>
                  <w:szCs w:val="18"/>
                  <w:lang w:val="en-AU" w:eastAsia="en-US"/>
                </w:rPr>
                <w:tab/>
                <w:delText xml:space="preserve"> 1017 On the assessment of training requirements for existing VTS personnel, candidate VTS operators, revalidation of VTS operator certificates</w:delText>
              </w:r>
            </w:del>
          </w:p>
        </w:tc>
        <w:tc>
          <w:tcPr>
            <w:tcW w:w="4188" w:type="dxa"/>
          </w:tcPr>
          <w:p w14:paraId="23D5347C" w14:textId="77777777" w:rsidR="00D93AC5" w:rsidRPr="00080673" w:rsidDel="0079729E" w:rsidRDefault="00D93AC5" w:rsidP="006E0BF1">
            <w:pPr>
              <w:rPr>
                <w:del w:id="958" w:author="Jacky" w:date="2013-03-13T22:41:00Z"/>
                <w:rFonts w:ascii="Calibri" w:hAnsi="Calibri" w:cs="Calibri"/>
                <w:sz w:val="18"/>
                <w:szCs w:val="18"/>
                <w:lang w:val="en-AU" w:eastAsia="en-US"/>
              </w:rPr>
            </w:pPr>
          </w:p>
        </w:tc>
      </w:tr>
      <w:tr w:rsidR="00D93AC5" w:rsidRPr="006E0BF1" w:rsidDel="0079729E" w14:paraId="662990CC" w14:textId="77777777">
        <w:trPr>
          <w:del w:id="959" w:author="Jacky" w:date="2013-03-13T22:41:00Z"/>
        </w:trPr>
        <w:tc>
          <w:tcPr>
            <w:tcW w:w="10598" w:type="dxa"/>
            <w:gridSpan w:val="4"/>
          </w:tcPr>
          <w:p w14:paraId="74C34B20" w14:textId="77777777" w:rsidR="00D93AC5" w:rsidRPr="00080673" w:rsidDel="0079729E" w:rsidRDefault="00D93AC5" w:rsidP="006E0BF1">
            <w:pPr>
              <w:rPr>
                <w:del w:id="960" w:author="Jacky" w:date="2013-03-13T22:41:00Z"/>
                <w:rFonts w:ascii="Calibri" w:hAnsi="Calibri" w:cs="Calibri"/>
                <w:sz w:val="18"/>
                <w:szCs w:val="18"/>
                <w:lang w:val="en-AU" w:eastAsia="en-US"/>
              </w:rPr>
            </w:pPr>
            <w:del w:id="961" w:author="Jacky" w:date="2013-03-13T22:41:00Z">
              <w:r w:rsidRPr="00080673" w:rsidDel="0079729E">
                <w:rPr>
                  <w:rFonts w:ascii="Calibri" w:hAnsi="Calibri" w:cs="Calibri"/>
                  <w:sz w:val="18"/>
                  <w:szCs w:val="18"/>
                  <w:lang w:val="en-AU" w:eastAsia="en-US"/>
                </w:rPr>
                <w:delText>Have appropriate qualifications and training requirements for VTS operators, taking into consideration the type of services to be provided, been determined?</w:delText>
              </w:r>
            </w:del>
          </w:p>
        </w:tc>
        <w:tc>
          <w:tcPr>
            <w:tcW w:w="4188" w:type="dxa"/>
          </w:tcPr>
          <w:p w14:paraId="03260F67" w14:textId="77777777" w:rsidR="00D93AC5" w:rsidRPr="00080673" w:rsidDel="0079729E" w:rsidRDefault="00D93AC5" w:rsidP="006E0BF1">
            <w:pPr>
              <w:rPr>
                <w:del w:id="962" w:author="Jacky" w:date="2013-03-13T22:41:00Z"/>
                <w:rFonts w:ascii="Calibri" w:hAnsi="Calibri" w:cs="Calibri"/>
                <w:sz w:val="18"/>
                <w:szCs w:val="18"/>
                <w:lang w:val="en-AU" w:eastAsia="en-US"/>
              </w:rPr>
            </w:pPr>
          </w:p>
        </w:tc>
      </w:tr>
      <w:tr w:rsidR="00D93AC5" w:rsidRPr="006E0BF1" w:rsidDel="0079729E" w14:paraId="3BF04E9F" w14:textId="77777777">
        <w:trPr>
          <w:del w:id="963" w:author="Jacky" w:date="2013-03-13T22:41:00Z"/>
        </w:trPr>
        <w:tc>
          <w:tcPr>
            <w:tcW w:w="10598" w:type="dxa"/>
            <w:gridSpan w:val="4"/>
          </w:tcPr>
          <w:p w14:paraId="63A4CCA8" w14:textId="77777777" w:rsidR="00D93AC5" w:rsidRPr="00080673" w:rsidDel="0079729E" w:rsidRDefault="00D93AC5" w:rsidP="006E0BF1">
            <w:pPr>
              <w:rPr>
                <w:del w:id="964" w:author="Jacky" w:date="2013-03-13T22:41:00Z"/>
                <w:rFonts w:ascii="Calibri" w:hAnsi="Calibri" w:cs="Calibri"/>
                <w:sz w:val="18"/>
                <w:szCs w:val="18"/>
                <w:lang w:val="en-AU" w:eastAsia="en-US"/>
              </w:rPr>
            </w:pPr>
            <w:del w:id="965" w:author="Jacky" w:date="2013-03-13T22:41:00Z">
              <w:r w:rsidRPr="00080673" w:rsidDel="0079729E">
                <w:rPr>
                  <w:rFonts w:ascii="Calibri" w:hAnsi="Calibri" w:cs="Calibri"/>
                  <w:sz w:val="18"/>
                  <w:szCs w:val="18"/>
                  <w:lang w:val="en-AU" w:eastAsia="en-US"/>
                </w:rPr>
                <w:delText>If yes:</w:delText>
              </w:r>
            </w:del>
          </w:p>
          <w:p w14:paraId="444C451D" w14:textId="77777777" w:rsidR="00D93AC5" w:rsidRPr="00080673" w:rsidDel="0079729E" w:rsidRDefault="00D93AC5" w:rsidP="00080673">
            <w:pPr>
              <w:numPr>
                <w:ilvl w:val="0"/>
                <w:numId w:val="33"/>
                <w:numberingChange w:id="966" w:author="DFOuser" w:date="2013-03-12T06:53:00Z" w:original=""/>
              </w:numPr>
              <w:contextualSpacing/>
              <w:rPr>
                <w:del w:id="967" w:author="Jacky" w:date="2013-03-13T22:41:00Z"/>
                <w:rFonts w:ascii="Calibri" w:hAnsi="Calibri" w:cs="Calibri"/>
                <w:sz w:val="18"/>
                <w:szCs w:val="18"/>
                <w:lang w:val="en-AU" w:eastAsia="en-US"/>
              </w:rPr>
            </w:pPr>
            <w:del w:id="968" w:author="Jacky" w:date="2013-03-13T22:41:00Z">
              <w:r w:rsidRPr="00080673" w:rsidDel="0079729E">
                <w:rPr>
                  <w:rFonts w:ascii="Calibri" w:hAnsi="Calibri" w:cs="Calibri"/>
                  <w:sz w:val="18"/>
                  <w:szCs w:val="18"/>
                  <w:lang w:val="en-AU" w:eastAsia="en-US"/>
                </w:rPr>
                <w:delText>Is this by policy, and/or</w:delText>
              </w:r>
            </w:del>
          </w:p>
          <w:p w14:paraId="3D043B95" w14:textId="77777777" w:rsidR="00D93AC5" w:rsidRPr="00080673" w:rsidDel="0079729E" w:rsidRDefault="00D93AC5" w:rsidP="00080673">
            <w:pPr>
              <w:numPr>
                <w:ilvl w:val="0"/>
                <w:numId w:val="33"/>
                <w:numberingChange w:id="969" w:author="DFOuser" w:date="2013-03-12T06:53:00Z" w:original=""/>
              </w:numPr>
              <w:contextualSpacing/>
              <w:rPr>
                <w:del w:id="970" w:author="Jacky" w:date="2013-03-13T22:41:00Z"/>
                <w:rFonts w:ascii="Calibri" w:hAnsi="Calibri" w:cs="Calibri"/>
                <w:sz w:val="18"/>
                <w:szCs w:val="18"/>
                <w:lang w:val="en-AU" w:eastAsia="en-US"/>
              </w:rPr>
            </w:pPr>
            <w:del w:id="971" w:author="Jacky" w:date="2013-03-13T22:41:00Z">
              <w:r w:rsidRPr="00080673" w:rsidDel="0079729E">
                <w:rPr>
                  <w:rFonts w:ascii="Calibri" w:hAnsi="Calibri" w:cs="Calibri"/>
                  <w:sz w:val="18"/>
                  <w:szCs w:val="18"/>
                  <w:lang w:val="en-AU" w:eastAsia="en-US"/>
                </w:rPr>
                <w:delText>Law?</w:delText>
              </w:r>
            </w:del>
          </w:p>
        </w:tc>
        <w:tc>
          <w:tcPr>
            <w:tcW w:w="4188" w:type="dxa"/>
          </w:tcPr>
          <w:p w14:paraId="666E98FF" w14:textId="77777777" w:rsidR="00D93AC5" w:rsidRPr="00080673" w:rsidDel="0079729E" w:rsidRDefault="00D93AC5" w:rsidP="006E0BF1">
            <w:pPr>
              <w:rPr>
                <w:del w:id="972" w:author="Jacky" w:date="2013-03-13T22:41:00Z"/>
                <w:rFonts w:ascii="Calibri" w:hAnsi="Calibri" w:cs="Calibri"/>
                <w:sz w:val="18"/>
                <w:szCs w:val="18"/>
                <w:lang w:val="en-AU" w:eastAsia="en-US"/>
              </w:rPr>
            </w:pPr>
          </w:p>
        </w:tc>
      </w:tr>
      <w:tr w:rsidR="00D93AC5" w:rsidRPr="006E0BF1" w:rsidDel="0079729E" w14:paraId="3D7DA69C" w14:textId="77777777">
        <w:trPr>
          <w:del w:id="973" w:author="Jacky" w:date="2013-03-13T22:41:00Z"/>
        </w:trPr>
        <w:tc>
          <w:tcPr>
            <w:tcW w:w="10598" w:type="dxa"/>
            <w:gridSpan w:val="4"/>
          </w:tcPr>
          <w:p w14:paraId="0D04F764" w14:textId="77777777" w:rsidR="00D93AC5" w:rsidRPr="00080673" w:rsidDel="0079729E" w:rsidRDefault="00D93AC5" w:rsidP="006E0BF1">
            <w:pPr>
              <w:rPr>
                <w:del w:id="974" w:author="Jacky" w:date="2013-03-13T22:41:00Z"/>
                <w:rFonts w:ascii="Calibri" w:hAnsi="Calibri" w:cs="Calibri"/>
                <w:sz w:val="18"/>
                <w:szCs w:val="18"/>
                <w:lang w:val="en-AU" w:eastAsia="en-US"/>
              </w:rPr>
            </w:pPr>
            <w:del w:id="975" w:author="Jacky" w:date="2013-03-13T22:41:00Z">
              <w:r w:rsidRPr="00080673" w:rsidDel="0079729E">
                <w:rPr>
                  <w:rFonts w:ascii="Calibri" w:hAnsi="Calibri" w:cs="Calibri"/>
                  <w:sz w:val="18"/>
                  <w:szCs w:val="18"/>
                  <w:lang w:val="en-AU" w:eastAsia="en-US"/>
                </w:rPr>
                <w:delText>Are training courses for VTS operators delivered by accredited training institutes in a manner consistent with Guideline 1014 On accreditation of VTS training courses?</w:delText>
              </w:r>
            </w:del>
          </w:p>
        </w:tc>
        <w:tc>
          <w:tcPr>
            <w:tcW w:w="4188" w:type="dxa"/>
          </w:tcPr>
          <w:p w14:paraId="129371B3" w14:textId="77777777" w:rsidR="00D93AC5" w:rsidRPr="00080673" w:rsidDel="0079729E" w:rsidRDefault="00D93AC5" w:rsidP="006E0BF1">
            <w:pPr>
              <w:rPr>
                <w:del w:id="976" w:author="Jacky" w:date="2013-03-13T22:41:00Z"/>
                <w:rFonts w:ascii="Calibri" w:hAnsi="Calibri" w:cs="Calibri"/>
                <w:sz w:val="18"/>
                <w:szCs w:val="18"/>
                <w:lang w:val="en-AU" w:eastAsia="en-US"/>
              </w:rPr>
            </w:pPr>
          </w:p>
        </w:tc>
      </w:tr>
      <w:tr w:rsidR="00D93AC5" w:rsidRPr="006E0BF1" w:rsidDel="0079729E" w14:paraId="0D34C8D4" w14:textId="77777777">
        <w:trPr>
          <w:del w:id="977" w:author="Jacky" w:date="2013-03-13T22:41:00Z"/>
        </w:trPr>
        <w:tc>
          <w:tcPr>
            <w:tcW w:w="10598" w:type="dxa"/>
            <w:gridSpan w:val="4"/>
          </w:tcPr>
          <w:p w14:paraId="186D8C8F" w14:textId="77777777" w:rsidR="00D93AC5" w:rsidRPr="00080673" w:rsidDel="0079729E" w:rsidRDefault="00D93AC5" w:rsidP="006E0BF1">
            <w:pPr>
              <w:rPr>
                <w:del w:id="978" w:author="Jacky" w:date="2013-03-13T22:41:00Z"/>
                <w:rFonts w:ascii="Calibri" w:hAnsi="Calibri" w:cs="Calibri"/>
                <w:sz w:val="18"/>
                <w:szCs w:val="18"/>
                <w:lang w:val="en-AU" w:eastAsia="en-US"/>
              </w:rPr>
            </w:pPr>
            <w:del w:id="979" w:author="Jacky" w:date="2013-03-13T22:41:00Z">
              <w:r w:rsidRPr="00080673" w:rsidDel="0079729E">
                <w:rPr>
                  <w:rFonts w:ascii="Calibri" w:hAnsi="Calibri" w:cs="Calibri"/>
                  <w:sz w:val="18"/>
                  <w:szCs w:val="18"/>
                  <w:lang w:val="en-AU" w:eastAsia="en-US"/>
                </w:rPr>
                <w:delText>Are training courses consistent with Recommendation V-103 On standards for training and certification of VTS Personnel and associated Model Courses?</w:delText>
              </w:r>
            </w:del>
          </w:p>
        </w:tc>
        <w:tc>
          <w:tcPr>
            <w:tcW w:w="4188" w:type="dxa"/>
          </w:tcPr>
          <w:p w14:paraId="3DB61447" w14:textId="77777777" w:rsidR="00D93AC5" w:rsidRPr="00080673" w:rsidDel="0079729E" w:rsidRDefault="00D93AC5" w:rsidP="006E0BF1">
            <w:pPr>
              <w:rPr>
                <w:del w:id="980" w:author="Jacky" w:date="2013-03-13T22:41:00Z"/>
                <w:rFonts w:ascii="Calibri" w:hAnsi="Calibri" w:cs="Calibri"/>
                <w:sz w:val="18"/>
                <w:szCs w:val="18"/>
                <w:lang w:val="en-AU" w:eastAsia="en-US"/>
              </w:rPr>
            </w:pPr>
          </w:p>
        </w:tc>
      </w:tr>
      <w:tr w:rsidR="00D93AC5" w:rsidRPr="006E0BF1" w:rsidDel="0079729E" w14:paraId="3C9FA73B" w14:textId="77777777">
        <w:trPr>
          <w:del w:id="981" w:author="Jacky" w:date="2013-03-13T22:41:00Z"/>
        </w:trPr>
        <w:tc>
          <w:tcPr>
            <w:tcW w:w="10598" w:type="dxa"/>
            <w:gridSpan w:val="4"/>
          </w:tcPr>
          <w:p w14:paraId="3D09291C" w14:textId="77777777" w:rsidR="00D93AC5" w:rsidRPr="00080673" w:rsidDel="0079729E" w:rsidRDefault="00D93AC5" w:rsidP="006E0BF1">
            <w:pPr>
              <w:rPr>
                <w:del w:id="982" w:author="Jacky" w:date="2013-03-13T22:41:00Z"/>
                <w:rFonts w:ascii="Calibri" w:hAnsi="Calibri" w:cs="Calibri"/>
                <w:sz w:val="18"/>
                <w:szCs w:val="18"/>
                <w:lang w:val="en-AU" w:eastAsia="en-US"/>
              </w:rPr>
            </w:pPr>
            <w:del w:id="983" w:author="Jacky" w:date="2013-03-13T22:41:00Z">
              <w:r w:rsidRPr="00080673" w:rsidDel="0079729E">
                <w:rPr>
                  <w:rFonts w:ascii="Calibri" w:hAnsi="Calibri" w:cs="Calibri"/>
                  <w:sz w:val="18"/>
                  <w:szCs w:val="18"/>
                  <w:lang w:val="en-AU" w:eastAsia="en-US"/>
                </w:rPr>
                <w:delText>Are the training requirements determined in a manner consistent with Guideline 1017 On the assessment of training requirements for existing VTS personnel, candidate VTS operators, and revalidation of VTS operator certificates?</w:delText>
              </w:r>
            </w:del>
          </w:p>
        </w:tc>
        <w:tc>
          <w:tcPr>
            <w:tcW w:w="4188" w:type="dxa"/>
          </w:tcPr>
          <w:p w14:paraId="237AE493" w14:textId="77777777" w:rsidR="00D93AC5" w:rsidRPr="00080673" w:rsidDel="0079729E" w:rsidRDefault="00D93AC5" w:rsidP="006E0BF1">
            <w:pPr>
              <w:rPr>
                <w:del w:id="984" w:author="Jacky" w:date="2013-03-13T22:41:00Z"/>
                <w:rFonts w:ascii="Calibri" w:hAnsi="Calibri" w:cs="Calibri"/>
                <w:sz w:val="18"/>
                <w:szCs w:val="18"/>
                <w:lang w:val="en-AU" w:eastAsia="en-US"/>
              </w:rPr>
            </w:pPr>
          </w:p>
        </w:tc>
      </w:tr>
      <w:tr w:rsidR="00D93AC5" w:rsidRPr="006E0BF1" w:rsidDel="0079729E" w14:paraId="2C3F9FE5" w14:textId="77777777">
        <w:trPr>
          <w:del w:id="985" w:author="Jacky" w:date="2013-03-13T22:41:00Z"/>
        </w:trPr>
        <w:tc>
          <w:tcPr>
            <w:tcW w:w="10598" w:type="dxa"/>
            <w:gridSpan w:val="4"/>
          </w:tcPr>
          <w:p w14:paraId="53DF5561" w14:textId="77777777" w:rsidR="00D93AC5" w:rsidRPr="00080673" w:rsidDel="0079729E" w:rsidRDefault="00D93AC5" w:rsidP="006E0BF1">
            <w:pPr>
              <w:rPr>
                <w:del w:id="986" w:author="Jacky" w:date="2013-03-13T22:41:00Z"/>
                <w:rFonts w:ascii="Calibri" w:hAnsi="Calibri" w:cs="Calibri"/>
                <w:sz w:val="18"/>
                <w:szCs w:val="18"/>
                <w:lang w:val="en-AU" w:eastAsia="en-US"/>
              </w:rPr>
            </w:pPr>
          </w:p>
        </w:tc>
        <w:tc>
          <w:tcPr>
            <w:tcW w:w="4188" w:type="dxa"/>
          </w:tcPr>
          <w:p w14:paraId="39DB4700" w14:textId="77777777" w:rsidR="00D93AC5" w:rsidRPr="00080673" w:rsidDel="0079729E" w:rsidRDefault="00D93AC5" w:rsidP="006E0BF1">
            <w:pPr>
              <w:rPr>
                <w:del w:id="987" w:author="Jacky" w:date="2013-03-13T22:41:00Z"/>
                <w:rFonts w:ascii="Calibri" w:hAnsi="Calibri" w:cs="Calibri"/>
                <w:sz w:val="18"/>
                <w:szCs w:val="18"/>
                <w:lang w:val="en-AU" w:eastAsia="en-US"/>
              </w:rPr>
            </w:pPr>
          </w:p>
        </w:tc>
      </w:tr>
      <w:tr w:rsidR="00D93AC5" w:rsidRPr="006E0BF1" w:rsidDel="0079729E" w14:paraId="1F7C771F" w14:textId="77777777">
        <w:trPr>
          <w:del w:id="988" w:author="Jacky" w:date="2013-03-13T22:41:00Z"/>
        </w:trPr>
        <w:tc>
          <w:tcPr>
            <w:tcW w:w="3701" w:type="dxa"/>
            <w:shd w:val="clear" w:color="auto" w:fill="D9D9D9"/>
          </w:tcPr>
          <w:p w14:paraId="1FE5E651" w14:textId="77777777" w:rsidR="00D93AC5" w:rsidRPr="00080673" w:rsidDel="0079729E" w:rsidRDefault="00D93AC5" w:rsidP="006E0BF1">
            <w:pPr>
              <w:rPr>
                <w:del w:id="989" w:author="Jacky" w:date="2013-03-13T22:41:00Z"/>
                <w:rFonts w:ascii="Calibri" w:hAnsi="Calibri" w:cs="Calibri"/>
                <w:b/>
                <w:bCs/>
                <w:sz w:val="18"/>
                <w:szCs w:val="18"/>
                <w:lang w:val="en-AU" w:eastAsia="en-US"/>
              </w:rPr>
            </w:pPr>
            <w:del w:id="990" w:author="Jacky" w:date="2013-03-13T22:41:00Z">
              <w:r w:rsidRPr="00080673" w:rsidDel="0079729E">
                <w:rPr>
                  <w:rFonts w:ascii="Calibri" w:hAnsi="Calibri" w:cs="Calibri"/>
                  <w:b/>
                  <w:bCs/>
                  <w:sz w:val="18"/>
                  <w:szCs w:val="18"/>
                  <w:lang w:val="en-AU" w:eastAsia="en-US"/>
                </w:rPr>
                <w:delText>.10 ensure that provisions for the training of VTS operators are available;</w:delText>
              </w:r>
            </w:del>
          </w:p>
        </w:tc>
        <w:tc>
          <w:tcPr>
            <w:tcW w:w="4567" w:type="dxa"/>
            <w:gridSpan w:val="2"/>
            <w:shd w:val="clear" w:color="auto" w:fill="D9D9D9"/>
          </w:tcPr>
          <w:p w14:paraId="51C167E6" w14:textId="77777777" w:rsidR="00D93AC5" w:rsidRPr="00080673" w:rsidDel="0079729E" w:rsidRDefault="00D93AC5" w:rsidP="006E0BF1">
            <w:pPr>
              <w:rPr>
                <w:del w:id="991" w:author="Jacky" w:date="2013-03-13T22:41:00Z"/>
                <w:rFonts w:ascii="Calibri" w:hAnsi="Calibri" w:cs="Calibri"/>
                <w:b/>
                <w:bCs/>
                <w:sz w:val="18"/>
                <w:szCs w:val="18"/>
                <w:lang w:val="en-AU" w:eastAsia="en-US"/>
              </w:rPr>
            </w:pPr>
            <w:del w:id="992" w:author="Jacky" w:date="2013-03-13T22:41:00Z">
              <w:r w:rsidRPr="00080673" w:rsidDel="0079729E">
                <w:rPr>
                  <w:rFonts w:ascii="Calibri" w:hAnsi="Calibri" w:cs="Calibri"/>
                  <w:b/>
                  <w:bCs/>
                  <w:sz w:val="18"/>
                  <w:szCs w:val="18"/>
                  <w:lang w:val="en-AU" w:eastAsia="en-US"/>
                </w:rPr>
                <w:delText xml:space="preserve">.2 ensure that the standards set by the competent authority for levels of services and </w:delText>
              </w:r>
              <w:r w:rsidRPr="00080673" w:rsidDel="0079729E">
                <w:rPr>
                  <w:rFonts w:ascii="Calibri" w:hAnsi="Calibri" w:cs="Calibri"/>
                  <w:b/>
                  <w:bCs/>
                  <w:sz w:val="18"/>
                  <w:szCs w:val="18"/>
                  <w:u w:val="single"/>
                  <w:lang w:val="en-AU" w:eastAsia="en-US"/>
                </w:rPr>
                <w:delText>operators qualifications</w:delText>
              </w:r>
              <w:r w:rsidRPr="00080673" w:rsidDel="0079729E">
                <w:rPr>
                  <w:rFonts w:ascii="Calibri" w:hAnsi="Calibri" w:cs="Calibri"/>
                  <w:b/>
                  <w:bCs/>
                  <w:sz w:val="18"/>
                  <w:szCs w:val="18"/>
                  <w:lang w:val="en-AU" w:eastAsia="en-US"/>
                </w:rPr>
                <w:delText xml:space="preserve"> and equipment are met;</w:delText>
              </w:r>
            </w:del>
          </w:p>
        </w:tc>
        <w:tc>
          <w:tcPr>
            <w:tcW w:w="2330" w:type="dxa"/>
            <w:shd w:val="clear" w:color="auto" w:fill="D9D9D9"/>
          </w:tcPr>
          <w:p w14:paraId="03BBBE6C" w14:textId="77777777" w:rsidR="00D93AC5" w:rsidRPr="00080673" w:rsidDel="0079729E" w:rsidRDefault="00D93AC5" w:rsidP="006E0BF1">
            <w:pPr>
              <w:rPr>
                <w:del w:id="993" w:author="Jacky" w:date="2013-03-13T22:41:00Z"/>
                <w:rFonts w:ascii="Calibri" w:hAnsi="Calibri" w:cs="Calibri"/>
                <w:sz w:val="18"/>
                <w:szCs w:val="18"/>
                <w:lang w:val="en-AU" w:eastAsia="en-US"/>
              </w:rPr>
            </w:pPr>
            <w:del w:id="994" w:author="Jacky" w:date="2013-03-13T22:41:00Z">
              <w:r w:rsidRPr="00080673" w:rsidDel="0079729E">
                <w:rPr>
                  <w:rFonts w:ascii="Calibri" w:hAnsi="Calibri" w:cs="Calibri"/>
                  <w:sz w:val="18"/>
                  <w:szCs w:val="18"/>
                  <w:lang w:val="en-AU" w:eastAsia="en-US"/>
                </w:rPr>
                <w:delText>Guideline</w:delText>
              </w:r>
              <w:r w:rsidRPr="00080673" w:rsidDel="0079729E">
                <w:rPr>
                  <w:rFonts w:ascii="Calibri" w:hAnsi="Calibri" w:cs="Calibri"/>
                  <w:sz w:val="18"/>
                  <w:szCs w:val="18"/>
                  <w:lang w:val="en-AU" w:eastAsia="en-US"/>
                </w:rPr>
                <w:tab/>
                <w:delText xml:space="preserve"> 1014 On accreditation of VTS training courses</w:delText>
              </w:r>
            </w:del>
          </w:p>
          <w:p w14:paraId="5484DCDF" w14:textId="77777777" w:rsidR="00D93AC5" w:rsidRPr="00080673" w:rsidDel="0079729E" w:rsidRDefault="00D93AC5" w:rsidP="006E0BF1">
            <w:pPr>
              <w:rPr>
                <w:del w:id="995" w:author="Jacky" w:date="2013-03-13T22:41:00Z"/>
                <w:rFonts w:ascii="Calibri" w:hAnsi="Calibri" w:cs="Calibri"/>
                <w:sz w:val="18"/>
                <w:szCs w:val="18"/>
                <w:lang w:val="en-AU" w:eastAsia="en-US"/>
              </w:rPr>
            </w:pPr>
          </w:p>
          <w:p w14:paraId="081A343A" w14:textId="77777777" w:rsidR="00D93AC5" w:rsidRPr="00080673" w:rsidDel="0079729E" w:rsidRDefault="00D93AC5" w:rsidP="006E0BF1">
            <w:pPr>
              <w:rPr>
                <w:del w:id="996" w:author="Jacky" w:date="2013-03-13T22:41:00Z"/>
                <w:rFonts w:ascii="Calibri" w:hAnsi="Calibri" w:cs="Calibri"/>
                <w:sz w:val="18"/>
                <w:szCs w:val="18"/>
                <w:lang w:val="en-AU" w:eastAsia="en-US"/>
              </w:rPr>
            </w:pPr>
            <w:del w:id="997" w:author="Jacky" w:date="2013-03-13T22:41:00Z">
              <w:r w:rsidRPr="00080673" w:rsidDel="0079729E">
                <w:rPr>
                  <w:rFonts w:ascii="Calibri" w:hAnsi="Calibri" w:cs="Calibri"/>
                  <w:sz w:val="18"/>
                  <w:szCs w:val="18"/>
                  <w:lang w:val="en-AU" w:eastAsia="en-US"/>
                </w:rPr>
                <w:delText>Recommendation</w:delText>
              </w:r>
              <w:r w:rsidRPr="00080673" w:rsidDel="0079729E">
                <w:rPr>
                  <w:rFonts w:ascii="Calibri" w:hAnsi="Calibri" w:cs="Calibri"/>
                  <w:sz w:val="18"/>
                  <w:szCs w:val="18"/>
                  <w:lang w:val="en-AU" w:eastAsia="en-US"/>
                </w:rPr>
                <w:tab/>
                <w:delText>V-103 On standards for training and certification of VTS Personnel and associated Model Courses</w:delText>
              </w:r>
            </w:del>
          </w:p>
        </w:tc>
        <w:tc>
          <w:tcPr>
            <w:tcW w:w="4188" w:type="dxa"/>
          </w:tcPr>
          <w:p w14:paraId="7052470B" w14:textId="77777777" w:rsidR="00D93AC5" w:rsidRPr="00080673" w:rsidDel="0079729E" w:rsidRDefault="00D93AC5" w:rsidP="006E0BF1">
            <w:pPr>
              <w:rPr>
                <w:del w:id="998" w:author="Jacky" w:date="2013-03-13T22:41:00Z"/>
                <w:rFonts w:ascii="Calibri" w:hAnsi="Calibri" w:cs="Calibri"/>
                <w:sz w:val="18"/>
                <w:szCs w:val="18"/>
                <w:lang w:val="en-AU" w:eastAsia="en-US"/>
              </w:rPr>
            </w:pPr>
          </w:p>
        </w:tc>
      </w:tr>
      <w:tr w:rsidR="00D93AC5" w:rsidRPr="006E0BF1" w:rsidDel="0079729E" w14:paraId="009354E5" w14:textId="77777777">
        <w:trPr>
          <w:del w:id="999" w:author="Jacky" w:date="2013-03-13T22:41:00Z"/>
        </w:trPr>
        <w:tc>
          <w:tcPr>
            <w:tcW w:w="8268" w:type="dxa"/>
            <w:gridSpan w:val="3"/>
          </w:tcPr>
          <w:p w14:paraId="04F29923" w14:textId="77777777" w:rsidR="00D93AC5" w:rsidRPr="00080673" w:rsidDel="0079729E" w:rsidRDefault="00D93AC5" w:rsidP="006E0BF1">
            <w:pPr>
              <w:rPr>
                <w:del w:id="1000" w:author="Jacky" w:date="2013-03-13T22:41:00Z"/>
                <w:rFonts w:ascii="Calibri" w:hAnsi="Calibri" w:cs="Calibri"/>
                <w:sz w:val="18"/>
                <w:szCs w:val="18"/>
                <w:lang w:val="en-AU" w:eastAsia="en-US"/>
              </w:rPr>
            </w:pPr>
            <w:del w:id="1001" w:author="Jacky" w:date="2013-03-13T22:41:00Z">
              <w:r w:rsidRPr="00080673" w:rsidDel="0079729E">
                <w:rPr>
                  <w:rFonts w:ascii="Calibri" w:hAnsi="Calibri" w:cs="Calibri"/>
                  <w:sz w:val="18"/>
                  <w:szCs w:val="18"/>
                  <w:lang w:val="en-AU" w:eastAsia="en-US"/>
                </w:rPr>
                <w:delText>Are VTS personnel trained and qualified to enable them to perform the tasks required in accordance with IALA Recommendation V-103 On standards for training and certification of VTS Personnel and associated Model Courses?</w:delText>
              </w:r>
            </w:del>
          </w:p>
        </w:tc>
        <w:tc>
          <w:tcPr>
            <w:tcW w:w="2330" w:type="dxa"/>
          </w:tcPr>
          <w:p w14:paraId="69E98205" w14:textId="77777777" w:rsidR="00D93AC5" w:rsidRPr="00080673" w:rsidDel="0079729E" w:rsidRDefault="00D93AC5" w:rsidP="006E0BF1">
            <w:pPr>
              <w:rPr>
                <w:del w:id="1002" w:author="Jacky" w:date="2013-03-13T22:41:00Z"/>
                <w:rFonts w:ascii="Calibri" w:hAnsi="Calibri" w:cs="Calibri"/>
                <w:sz w:val="18"/>
                <w:szCs w:val="18"/>
                <w:lang w:val="en-AU" w:eastAsia="en-US"/>
              </w:rPr>
            </w:pPr>
          </w:p>
        </w:tc>
        <w:tc>
          <w:tcPr>
            <w:tcW w:w="4188" w:type="dxa"/>
          </w:tcPr>
          <w:p w14:paraId="3E2DDD66" w14:textId="77777777" w:rsidR="00D93AC5" w:rsidRPr="00080673" w:rsidDel="0079729E" w:rsidRDefault="00D93AC5" w:rsidP="006E0BF1">
            <w:pPr>
              <w:rPr>
                <w:del w:id="1003" w:author="Jacky" w:date="2013-03-13T22:41:00Z"/>
                <w:rFonts w:ascii="Calibri" w:hAnsi="Calibri" w:cs="Calibri"/>
                <w:sz w:val="18"/>
                <w:szCs w:val="18"/>
                <w:lang w:val="en-AU" w:eastAsia="en-US"/>
              </w:rPr>
            </w:pPr>
          </w:p>
        </w:tc>
      </w:tr>
      <w:tr w:rsidR="00D93AC5" w:rsidRPr="006E0BF1" w:rsidDel="0079729E" w14:paraId="5F0F7D8F" w14:textId="77777777">
        <w:trPr>
          <w:del w:id="1004" w:author="Jacky" w:date="2013-03-13T22:41:00Z"/>
        </w:trPr>
        <w:tc>
          <w:tcPr>
            <w:tcW w:w="8268" w:type="dxa"/>
            <w:gridSpan w:val="3"/>
          </w:tcPr>
          <w:p w14:paraId="2F2C8991" w14:textId="77777777" w:rsidR="00D93AC5" w:rsidRPr="00080673" w:rsidDel="0079729E" w:rsidRDefault="00D93AC5" w:rsidP="006E0BF1">
            <w:pPr>
              <w:rPr>
                <w:del w:id="1005" w:author="Jacky" w:date="2013-03-13T22:41:00Z"/>
                <w:rFonts w:ascii="Calibri" w:hAnsi="Calibri" w:cs="Calibri"/>
                <w:sz w:val="18"/>
                <w:szCs w:val="18"/>
                <w:lang w:val="en-AU" w:eastAsia="en-US"/>
              </w:rPr>
            </w:pPr>
            <w:del w:id="1006" w:author="Jacky" w:date="2013-03-13T22:41:00Z">
              <w:r w:rsidRPr="00080673" w:rsidDel="0079729E">
                <w:rPr>
                  <w:rFonts w:ascii="Calibri" w:hAnsi="Calibri" w:cs="Calibri"/>
                  <w:sz w:val="18"/>
                  <w:szCs w:val="18"/>
                  <w:lang w:val="en-AU" w:eastAsia="en-US"/>
                </w:rPr>
                <w:delText>Is training for VTS personnel provided by training organisations accredited in accordance with IALA Guideline 1014 On accreditation of VTS training courses?</w:delText>
              </w:r>
            </w:del>
          </w:p>
        </w:tc>
        <w:tc>
          <w:tcPr>
            <w:tcW w:w="2330" w:type="dxa"/>
          </w:tcPr>
          <w:p w14:paraId="5AA6583E" w14:textId="77777777" w:rsidR="00D93AC5" w:rsidRPr="00080673" w:rsidDel="0079729E" w:rsidRDefault="00D93AC5" w:rsidP="006E0BF1">
            <w:pPr>
              <w:rPr>
                <w:del w:id="1007" w:author="Jacky" w:date="2013-03-13T22:41:00Z"/>
                <w:rFonts w:ascii="Calibri" w:hAnsi="Calibri" w:cs="Calibri"/>
                <w:sz w:val="18"/>
                <w:szCs w:val="18"/>
                <w:lang w:val="en-AU" w:eastAsia="en-US"/>
              </w:rPr>
            </w:pPr>
          </w:p>
        </w:tc>
        <w:tc>
          <w:tcPr>
            <w:tcW w:w="4188" w:type="dxa"/>
          </w:tcPr>
          <w:p w14:paraId="3A941C53" w14:textId="77777777" w:rsidR="00D93AC5" w:rsidRPr="00080673" w:rsidDel="0079729E" w:rsidRDefault="00D93AC5" w:rsidP="006E0BF1">
            <w:pPr>
              <w:rPr>
                <w:del w:id="1008" w:author="Jacky" w:date="2013-03-13T22:41:00Z"/>
                <w:rFonts w:ascii="Calibri" w:hAnsi="Calibri" w:cs="Calibri"/>
                <w:sz w:val="18"/>
                <w:szCs w:val="18"/>
                <w:lang w:val="en-AU" w:eastAsia="en-US"/>
              </w:rPr>
            </w:pPr>
          </w:p>
        </w:tc>
      </w:tr>
      <w:tr w:rsidR="00D93AC5" w:rsidRPr="006E0BF1" w:rsidDel="0079729E" w14:paraId="20A78D14" w14:textId="77777777">
        <w:trPr>
          <w:del w:id="1009" w:author="Jacky" w:date="2013-03-13T22:41:00Z"/>
        </w:trPr>
        <w:tc>
          <w:tcPr>
            <w:tcW w:w="8268" w:type="dxa"/>
            <w:gridSpan w:val="3"/>
          </w:tcPr>
          <w:p w14:paraId="7050B5E1" w14:textId="77777777" w:rsidR="00D93AC5" w:rsidRPr="00080673" w:rsidDel="0079729E" w:rsidRDefault="00D93AC5" w:rsidP="006E0BF1">
            <w:pPr>
              <w:rPr>
                <w:del w:id="1010" w:author="Jacky" w:date="2013-03-13T22:41:00Z"/>
                <w:rFonts w:ascii="Calibri" w:hAnsi="Calibri" w:cs="Calibri"/>
                <w:sz w:val="18"/>
                <w:szCs w:val="18"/>
                <w:lang w:val="en-AU" w:eastAsia="en-US"/>
              </w:rPr>
            </w:pPr>
            <w:del w:id="1011" w:author="Jacky" w:date="2013-03-13T22:41:00Z">
              <w:r w:rsidRPr="00080673" w:rsidDel="0079729E">
                <w:rPr>
                  <w:rFonts w:ascii="Calibri" w:hAnsi="Calibri" w:cs="Calibri"/>
                  <w:sz w:val="18"/>
                  <w:szCs w:val="18"/>
                  <w:lang w:val="en-AU" w:eastAsia="en-US"/>
                </w:rPr>
                <w:delText>Are the training courses provided by accredited training organisations approved in accordance with IALA Guideline 1014 On accreditation of VTS training courses?</w:delText>
              </w:r>
            </w:del>
          </w:p>
        </w:tc>
        <w:tc>
          <w:tcPr>
            <w:tcW w:w="2330" w:type="dxa"/>
          </w:tcPr>
          <w:p w14:paraId="635E7E42" w14:textId="77777777" w:rsidR="00D93AC5" w:rsidRPr="00080673" w:rsidDel="0079729E" w:rsidRDefault="00D93AC5" w:rsidP="006E0BF1">
            <w:pPr>
              <w:rPr>
                <w:del w:id="1012" w:author="Jacky" w:date="2013-03-13T22:41:00Z"/>
                <w:rFonts w:ascii="Calibri" w:hAnsi="Calibri" w:cs="Calibri"/>
                <w:sz w:val="18"/>
                <w:szCs w:val="18"/>
                <w:lang w:val="en-AU" w:eastAsia="en-US"/>
              </w:rPr>
            </w:pPr>
          </w:p>
        </w:tc>
        <w:tc>
          <w:tcPr>
            <w:tcW w:w="4188" w:type="dxa"/>
          </w:tcPr>
          <w:p w14:paraId="3B1E9E31" w14:textId="77777777" w:rsidR="00D93AC5" w:rsidRPr="00080673" w:rsidDel="0079729E" w:rsidRDefault="00D93AC5" w:rsidP="006E0BF1">
            <w:pPr>
              <w:rPr>
                <w:del w:id="1013" w:author="Jacky" w:date="2013-03-13T22:41:00Z"/>
                <w:rFonts w:ascii="Calibri" w:hAnsi="Calibri" w:cs="Calibri"/>
                <w:sz w:val="18"/>
                <w:szCs w:val="18"/>
                <w:lang w:val="en-AU" w:eastAsia="en-US"/>
              </w:rPr>
            </w:pPr>
          </w:p>
        </w:tc>
      </w:tr>
      <w:tr w:rsidR="00D93AC5" w:rsidRPr="006E0BF1" w:rsidDel="0079729E" w14:paraId="37137890" w14:textId="77777777">
        <w:trPr>
          <w:del w:id="1014" w:author="Jacky" w:date="2013-03-13T22:41:00Z"/>
        </w:trPr>
        <w:tc>
          <w:tcPr>
            <w:tcW w:w="8268" w:type="dxa"/>
            <w:gridSpan w:val="3"/>
          </w:tcPr>
          <w:p w14:paraId="56DBF27C" w14:textId="77777777" w:rsidR="00D93AC5" w:rsidRPr="00080673" w:rsidDel="0079729E" w:rsidRDefault="00D93AC5" w:rsidP="006E0BF1">
            <w:pPr>
              <w:rPr>
                <w:del w:id="1015" w:author="Jacky" w:date="2013-03-13T22:41:00Z"/>
                <w:rFonts w:ascii="Calibri" w:hAnsi="Calibri" w:cs="Calibri"/>
                <w:sz w:val="18"/>
                <w:szCs w:val="18"/>
                <w:lang w:val="en-AU" w:eastAsia="en-US"/>
              </w:rPr>
            </w:pPr>
            <w:del w:id="1016" w:author="Jacky" w:date="2013-03-13T22:41:00Z">
              <w:r w:rsidRPr="00080673" w:rsidDel="0079729E">
                <w:rPr>
                  <w:rFonts w:ascii="Calibri" w:hAnsi="Calibri" w:cs="Calibri"/>
                  <w:sz w:val="18"/>
                  <w:szCs w:val="18"/>
                  <w:lang w:val="en-AU" w:eastAsia="en-US"/>
                </w:rPr>
                <w:delText xml:space="preserve">What conditions </w:delText>
              </w:r>
            </w:del>
          </w:p>
        </w:tc>
        <w:tc>
          <w:tcPr>
            <w:tcW w:w="2330" w:type="dxa"/>
          </w:tcPr>
          <w:p w14:paraId="4EF25E0E" w14:textId="77777777" w:rsidR="00D93AC5" w:rsidRPr="00080673" w:rsidDel="0079729E" w:rsidRDefault="00D93AC5" w:rsidP="006E0BF1">
            <w:pPr>
              <w:rPr>
                <w:del w:id="1017" w:author="Jacky" w:date="2013-03-13T22:41:00Z"/>
                <w:rFonts w:ascii="Calibri" w:hAnsi="Calibri" w:cs="Calibri"/>
                <w:sz w:val="18"/>
                <w:szCs w:val="18"/>
                <w:lang w:val="en-AU" w:eastAsia="en-US"/>
              </w:rPr>
            </w:pPr>
          </w:p>
        </w:tc>
        <w:tc>
          <w:tcPr>
            <w:tcW w:w="4188" w:type="dxa"/>
          </w:tcPr>
          <w:p w14:paraId="430F2537" w14:textId="77777777" w:rsidR="00D93AC5" w:rsidRPr="00080673" w:rsidDel="0079729E" w:rsidRDefault="00D93AC5" w:rsidP="006E0BF1">
            <w:pPr>
              <w:rPr>
                <w:del w:id="1018" w:author="Jacky" w:date="2013-03-13T22:41:00Z"/>
                <w:rFonts w:ascii="Calibri" w:hAnsi="Calibri" w:cs="Calibri"/>
                <w:sz w:val="18"/>
                <w:szCs w:val="18"/>
                <w:lang w:val="en-AU" w:eastAsia="en-US"/>
              </w:rPr>
            </w:pPr>
          </w:p>
        </w:tc>
      </w:tr>
      <w:tr w:rsidR="00D93AC5" w:rsidRPr="006E0BF1" w:rsidDel="0079729E" w14:paraId="26B25CE9" w14:textId="77777777">
        <w:trPr>
          <w:del w:id="1019" w:author="Jacky" w:date="2013-03-13T22:41:00Z"/>
        </w:trPr>
        <w:tc>
          <w:tcPr>
            <w:tcW w:w="3701" w:type="dxa"/>
            <w:shd w:val="clear" w:color="auto" w:fill="D9D9D9"/>
          </w:tcPr>
          <w:p w14:paraId="0104EE07" w14:textId="77777777" w:rsidR="00D93AC5" w:rsidRPr="00080673" w:rsidDel="0079729E" w:rsidRDefault="00D93AC5" w:rsidP="006E0BF1">
            <w:pPr>
              <w:rPr>
                <w:del w:id="1020" w:author="Jacky" w:date="2013-03-13T22:41:00Z"/>
                <w:rFonts w:ascii="Calibri" w:hAnsi="Calibri" w:cs="Calibri"/>
                <w:b/>
                <w:bCs/>
                <w:sz w:val="18"/>
                <w:szCs w:val="18"/>
                <w:lang w:val="en-AU" w:eastAsia="en-US"/>
              </w:rPr>
            </w:pPr>
            <w:del w:id="1021" w:author="Jacky" w:date="2013-03-13T22:41:00Z">
              <w:r w:rsidRPr="00080673" w:rsidDel="0079729E">
                <w:rPr>
                  <w:rFonts w:ascii="Calibri" w:hAnsi="Calibri" w:cs="Calibri"/>
                  <w:b/>
                  <w:bCs/>
                  <w:sz w:val="18"/>
                  <w:szCs w:val="18"/>
                  <w:lang w:val="en-AU" w:eastAsia="en-US"/>
                </w:rPr>
                <w:delText>.11 instruct the VTS authority to operate the VTS in accordance with relevant IMO resolutions;</w:delText>
              </w:r>
            </w:del>
          </w:p>
        </w:tc>
        <w:tc>
          <w:tcPr>
            <w:tcW w:w="4567" w:type="dxa"/>
            <w:gridSpan w:val="2"/>
            <w:shd w:val="clear" w:color="auto" w:fill="D9D9D9"/>
          </w:tcPr>
          <w:p w14:paraId="352C417C" w14:textId="77777777" w:rsidR="00D93AC5" w:rsidRPr="00080673" w:rsidDel="0079729E" w:rsidRDefault="00D93AC5" w:rsidP="006E0BF1">
            <w:pPr>
              <w:rPr>
                <w:del w:id="1022" w:author="Jacky" w:date="2013-03-13T22:41:00Z"/>
                <w:rFonts w:ascii="Calibri" w:hAnsi="Calibri" w:cs="Calibri"/>
                <w:b/>
                <w:bCs/>
                <w:sz w:val="18"/>
                <w:szCs w:val="18"/>
                <w:lang w:val="en-AU" w:eastAsia="en-US"/>
              </w:rPr>
            </w:pPr>
            <w:del w:id="1023" w:author="Jacky" w:date="2013-03-13T22:41:00Z">
              <w:r w:rsidRPr="00080673" w:rsidDel="0079729E">
                <w:rPr>
                  <w:rFonts w:ascii="Calibri" w:hAnsi="Calibri" w:cs="Calibri"/>
                  <w:b/>
                  <w:bCs/>
                  <w:sz w:val="18"/>
                  <w:szCs w:val="18"/>
                  <w:lang w:val="en-AU" w:eastAsia="en-US"/>
                </w:rPr>
                <w:delText>.3 ensure that the VTS is operated in conformity with relevant IMO resolutions;</w:delText>
              </w:r>
            </w:del>
          </w:p>
        </w:tc>
        <w:tc>
          <w:tcPr>
            <w:tcW w:w="2330" w:type="dxa"/>
          </w:tcPr>
          <w:p w14:paraId="7DD8FBB3" w14:textId="77777777" w:rsidR="00D93AC5" w:rsidRPr="00080673" w:rsidDel="0079729E" w:rsidRDefault="00D93AC5" w:rsidP="006E0BF1">
            <w:pPr>
              <w:rPr>
                <w:del w:id="1024" w:author="Jacky" w:date="2013-03-13T22:41:00Z"/>
                <w:rFonts w:ascii="Calibri" w:hAnsi="Calibri" w:cs="Calibri"/>
                <w:b/>
                <w:bCs/>
                <w:sz w:val="18"/>
                <w:szCs w:val="18"/>
                <w:lang w:val="en-AU" w:eastAsia="en-US"/>
              </w:rPr>
            </w:pPr>
          </w:p>
        </w:tc>
        <w:tc>
          <w:tcPr>
            <w:tcW w:w="4188" w:type="dxa"/>
          </w:tcPr>
          <w:p w14:paraId="083CFC94" w14:textId="77777777" w:rsidR="00D93AC5" w:rsidRPr="00080673" w:rsidDel="0079729E" w:rsidRDefault="00D93AC5" w:rsidP="006E0BF1">
            <w:pPr>
              <w:rPr>
                <w:del w:id="1025" w:author="Jacky" w:date="2013-03-13T22:41:00Z"/>
                <w:rFonts w:ascii="Calibri" w:hAnsi="Calibri" w:cs="Calibri"/>
                <w:sz w:val="18"/>
                <w:szCs w:val="18"/>
                <w:lang w:val="en-AU" w:eastAsia="en-US"/>
              </w:rPr>
            </w:pPr>
          </w:p>
        </w:tc>
      </w:tr>
      <w:tr w:rsidR="00D93AC5" w:rsidRPr="006E0BF1" w:rsidDel="0079729E" w14:paraId="201F819C" w14:textId="77777777">
        <w:trPr>
          <w:del w:id="1026" w:author="Jacky" w:date="2013-03-13T22:41:00Z"/>
        </w:trPr>
        <w:tc>
          <w:tcPr>
            <w:tcW w:w="10598" w:type="dxa"/>
            <w:gridSpan w:val="4"/>
          </w:tcPr>
          <w:p w14:paraId="23A31164" w14:textId="77777777" w:rsidR="00D93AC5" w:rsidRPr="00080673" w:rsidDel="0079729E" w:rsidRDefault="00D93AC5" w:rsidP="006E0BF1">
            <w:pPr>
              <w:rPr>
                <w:del w:id="1027" w:author="Jacky" w:date="2013-03-13T22:41:00Z"/>
                <w:rFonts w:ascii="Calibri" w:hAnsi="Calibri" w:cs="Calibri"/>
                <w:sz w:val="18"/>
                <w:szCs w:val="18"/>
                <w:lang w:val="en-AU" w:eastAsia="en-US"/>
              </w:rPr>
            </w:pPr>
            <w:del w:id="1028" w:author="Jacky" w:date="2013-03-13T22:41:00Z">
              <w:r w:rsidRPr="00080673" w:rsidDel="0079729E">
                <w:rPr>
                  <w:rFonts w:ascii="Calibri" w:hAnsi="Calibri" w:cs="Calibri"/>
                  <w:sz w:val="18"/>
                  <w:szCs w:val="18"/>
                  <w:lang w:val="en-AU" w:eastAsia="en-US"/>
                </w:rPr>
                <w:delText>What mechanism/s are used to instruct VTS authorities to operate in accordance with relevant IMO resolutions?</w:delText>
              </w:r>
            </w:del>
          </w:p>
        </w:tc>
        <w:tc>
          <w:tcPr>
            <w:tcW w:w="4188" w:type="dxa"/>
          </w:tcPr>
          <w:p w14:paraId="41DEEC64" w14:textId="77777777" w:rsidR="00D93AC5" w:rsidRPr="00080673" w:rsidDel="0079729E" w:rsidRDefault="00D93AC5" w:rsidP="006E0BF1">
            <w:pPr>
              <w:rPr>
                <w:del w:id="1029" w:author="Jacky" w:date="2013-03-13T22:41:00Z"/>
                <w:rFonts w:ascii="Calibri" w:hAnsi="Calibri" w:cs="Calibri"/>
                <w:sz w:val="18"/>
                <w:szCs w:val="18"/>
                <w:lang w:val="en-AU" w:eastAsia="en-US"/>
              </w:rPr>
            </w:pPr>
          </w:p>
        </w:tc>
      </w:tr>
      <w:tr w:rsidR="00D93AC5" w:rsidRPr="006E0BF1" w:rsidDel="0079729E" w14:paraId="458C71A1" w14:textId="77777777">
        <w:trPr>
          <w:del w:id="1030" w:author="Jacky" w:date="2013-03-13T22:41:00Z"/>
        </w:trPr>
        <w:tc>
          <w:tcPr>
            <w:tcW w:w="10598" w:type="dxa"/>
            <w:gridSpan w:val="4"/>
          </w:tcPr>
          <w:p w14:paraId="73BC09DF" w14:textId="77777777" w:rsidR="00D93AC5" w:rsidRPr="00080673" w:rsidDel="0079729E" w:rsidRDefault="00D93AC5" w:rsidP="006E0BF1">
            <w:pPr>
              <w:rPr>
                <w:del w:id="1031" w:author="Jacky" w:date="2013-03-13T22:41:00Z"/>
                <w:rFonts w:ascii="Calibri" w:hAnsi="Calibri" w:cs="Calibri"/>
                <w:sz w:val="18"/>
                <w:szCs w:val="18"/>
                <w:lang w:val="en-AU" w:eastAsia="en-US"/>
              </w:rPr>
            </w:pPr>
            <w:del w:id="1032" w:author="Jacky" w:date="2013-03-13T22:41:00Z">
              <w:r w:rsidRPr="00080673" w:rsidDel="0079729E">
                <w:rPr>
                  <w:rFonts w:ascii="Calibri" w:hAnsi="Calibri" w:cs="Calibri"/>
                  <w:sz w:val="18"/>
                  <w:szCs w:val="18"/>
                  <w:lang w:val="en-AU" w:eastAsia="en-US"/>
                </w:rPr>
                <w:delText>How are VTS authorities assessed to ensure that the VTS is operated in conformity with relevant IMO resolutions?</w:delText>
              </w:r>
            </w:del>
          </w:p>
        </w:tc>
        <w:tc>
          <w:tcPr>
            <w:tcW w:w="4188" w:type="dxa"/>
          </w:tcPr>
          <w:p w14:paraId="0FD3A5CD" w14:textId="77777777" w:rsidR="00D93AC5" w:rsidRPr="00080673" w:rsidDel="0079729E" w:rsidRDefault="00D93AC5" w:rsidP="006E0BF1">
            <w:pPr>
              <w:rPr>
                <w:del w:id="1033" w:author="Jacky" w:date="2013-03-13T22:41:00Z"/>
                <w:rFonts w:ascii="Calibri" w:hAnsi="Calibri" w:cs="Calibri"/>
                <w:sz w:val="18"/>
                <w:szCs w:val="18"/>
                <w:lang w:val="en-AU" w:eastAsia="en-US"/>
              </w:rPr>
            </w:pPr>
          </w:p>
        </w:tc>
      </w:tr>
      <w:tr w:rsidR="00D93AC5" w:rsidRPr="006E0BF1" w:rsidDel="0079729E" w14:paraId="69185C4F" w14:textId="77777777">
        <w:trPr>
          <w:del w:id="1034" w:author="Jacky" w:date="2013-03-13T22:41:00Z"/>
        </w:trPr>
        <w:tc>
          <w:tcPr>
            <w:tcW w:w="10598" w:type="dxa"/>
            <w:gridSpan w:val="4"/>
          </w:tcPr>
          <w:p w14:paraId="37F00442" w14:textId="77777777" w:rsidR="00D93AC5" w:rsidRPr="00080673" w:rsidDel="0079729E" w:rsidRDefault="00D93AC5" w:rsidP="006E0BF1">
            <w:pPr>
              <w:rPr>
                <w:del w:id="1035" w:author="Jacky" w:date="2013-03-13T22:41:00Z"/>
                <w:rFonts w:ascii="Calibri" w:hAnsi="Calibri" w:cs="Calibri"/>
                <w:sz w:val="18"/>
                <w:szCs w:val="18"/>
                <w:lang w:val="en-AU" w:eastAsia="en-US"/>
              </w:rPr>
            </w:pPr>
          </w:p>
        </w:tc>
        <w:tc>
          <w:tcPr>
            <w:tcW w:w="4188" w:type="dxa"/>
          </w:tcPr>
          <w:p w14:paraId="0DE0187E" w14:textId="77777777" w:rsidR="00D93AC5" w:rsidRPr="00080673" w:rsidDel="0079729E" w:rsidRDefault="00D93AC5" w:rsidP="006E0BF1">
            <w:pPr>
              <w:rPr>
                <w:del w:id="1036" w:author="Jacky" w:date="2013-03-13T22:41:00Z"/>
                <w:rFonts w:ascii="Calibri" w:hAnsi="Calibri" w:cs="Calibri"/>
                <w:sz w:val="18"/>
                <w:szCs w:val="18"/>
                <w:lang w:val="en-AU" w:eastAsia="en-US"/>
              </w:rPr>
            </w:pPr>
          </w:p>
        </w:tc>
      </w:tr>
      <w:tr w:rsidR="00D93AC5" w:rsidRPr="006E0BF1" w:rsidDel="0079729E" w14:paraId="1B610174" w14:textId="77777777">
        <w:trPr>
          <w:del w:id="1037" w:author="Jacky" w:date="2013-03-13T22:41:00Z"/>
        </w:trPr>
        <w:tc>
          <w:tcPr>
            <w:tcW w:w="3701" w:type="dxa"/>
            <w:shd w:val="clear" w:color="auto" w:fill="D9D9D9"/>
          </w:tcPr>
          <w:p w14:paraId="669A27ED" w14:textId="77777777" w:rsidR="00D93AC5" w:rsidRPr="00080673" w:rsidDel="0079729E" w:rsidRDefault="00D93AC5" w:rsidP="006E0BF1">
            <w:pPr>
              <w:rPr>
                <w:del w:id="1038" w:author="Jacky" w:date="2013-03-13T22:41:00Z"/>
                <w:rFonts w:ascii="Calibri" w:hAnsi="Calibri" w:cs="Calibri"/>
                <w:b/>
                <w:bCs/>
                <w:sz w:val="18"/>
                <w:szCs w:val="18"/>
                <w:lang w:val="en-AU" w:eastAsia="en-US"/>
              </w:rPr>
            </w:pPr>
            <w:del w:id="1039" w:author="Jacky" w:date="2013-03-13T22:41:00Z">
              <w:r w:rsidRPr="00080673" w:rsidDel="0079729E">
                <w:rPr>
                  <w:rFonts w:ascii="Calibri" w:hAnsi="Calibri" w:cs="Calibri"/>
                  <w:b/>
                  <w:bCs/>
                  <w:sz w:val="18"/>
                  <w:szCs w:val="18"/>
                  <w:lang w:val="en-AU" w:eastAsia="en-US"/>
                </w:rPr>
                <w:delText>.12 establish a policy with respect to violations of VTS regulatory requirements, and ensure that this policy is consistent with national law. This policy should consider the consequences of technical failures, and due consideration should be given to extraordinary circumstances that result.</w:delText>
              </w:r>
            </w:del>
          </w:p>
        </w:tc>
        <w:tc>
          <w:tcPr>
            <w:tcW w:w="4567" w:type="dxa"/>
            <w:gridSpan w:val="2"/>
          </w:tcPr>
          <w:p w14:paraId="42FA9826" w14:textId="77777777" w:rsidR="00D93AC5" w:rsidRPr="00080673" w:rsidDel="0079729E" w:rsidRDefault="00D93AC5" w:rsidP="006E0BF1">
            <w:pPr>
              <w:rPr>
                <w:del w:id="1040" w:author="Jacky" w:date="2013-03-13T22:41:00Z"/>
                <w:rFonts w:ascii="Calibri" w:hAnsi="Calibri" w:cs="Calibri"/>
                <w:b/>
                <w:bCs/>
                <w:sz w:val="18"/>
                <w:szCs w:val="18"/>
                <w:lang w:val="en-AU" w:eastAsia="en-US"/>
              </w:rPr>
            </w:pPr>
          </w:p>
        </w:tc>
        <w:tc>
          <w:tcPr>
            <w:tcW w:w="2330" w:type="dxa"/>
          </w:tcPr>
          <w:p w14:paraId="22ABB69C" w14:textId="77777777" w:rsidR="00D93AC5" w:rsidRPr="00080673" w:rsidDel="0079729E" w:rsidRDefault="00D93AC5" w:rsidP="006E0BF1">
            <w:pPr>
              <w:rPr>
                <w:del w:id="1041" w:author="Jacky" w:date="2013-03-13T22:41:00Z"/>
                <w:rFonts w:ascii="Calibri" w:hAnsi="Calibri" w:cs="Calibri"/>
                <w:b/>
                <w:bCs/>
                <w:sz w:val="18"/>
                <w:szCs w:val="18"/>
                <w:lang w:val="en-AU" w:eastAsia="en-US"/>
              </w:rPr>
            </w:pPr>
          </w:p>
        </w:tc>
        <w:tc>
          <w:tcPr>
            <w:tcW w:w="4188" w:type="dxa"/>
          </w:tcPr>
          <w:p w14:paraId="3089391E" w14:textId="77777777" w:rsidR="00D93AC5" w:rsidRPr="00080673" w:rsidDel="0079729E" w:rsidRDefault="00D93AC5" w:rsidP="006E0BF1">
            <w:pPr>
              <w:rPr>
                <w:del w:id="1042" w:author="Jacky" w:date="2013-03-13T22:41:00Z"/>
                <w:rFonts w:ascii="Calibri" w:hAnsi="Calibri" w:cs="Calibri"/>
                <w:sz w:val="18"/>
                <w:szCs w:val="18"/>
                <w:lang w:val="en-AU" w:eastAsia="en-US"/>
              </w:rPr>
            </w:pPr>
          </w:p>
        </w:tc>
      </w:tr>
      <w:tr w:rsidR="00D93AC5" w:rsidRPr="006E0BF1" w:rsidDel="0079729E" w14:paraId="43B1C71D" w14:textId="77777777">
        <w:trPr>
          <w:del w:id="1043" w:author="Jacky" w:date="2013-03-13T22:41:00Z"/>
        </w:trPr>
        <w:tc>
          <w:tcPr>
            <w:tcW w:w="10598" w:type="dxa"/>
            <w:gridSpan w:val="4"/>
          </w:tcPr>
          <w:p w14:paraId="7381728A" w14:textId="77777777" w:rsidR="00D93AC5" w:rsidRPr="00080673" w:rsidDel="0079729E" w:rsidRDefault="00D93AC5" w:rsidP="006E0BF1">
            <w:pPr>
              <w:rPr>
                <w:del w:id="1044" w:author="Jacky" w:date="2013-03-13T22:41:00Z"/>
                <w:rFonts w:ascii="Calibri" w:hAnsi="Calibri" w:cs="Calibri"/>
                <w:sz w:val="18"/>
                <w:szCs w:val="18"/>
                <w:lang w:val="en-AU" w:eastAsia="en-US"/>
              </w:rPr>
            </w:pPr>
            <w:del w:id="1045" w:author="Jacky" w:date="2013-03-13T22:41:00Z">
              <w:r w:rsidRPr="00080673" w:rsidDel="0079729E">
                <w:rPr>
                  <w:rFonts w:ascii="Calibri" w:hAnsi="Calibri" w:cs="Calibri"/>
                  <w:sz w:val="18"/>
                  <w:szCs w:val="18"/>
                  <w:lang w:val="en-AU" w:eastAsia="en-US"/>
                </w:rPr>
                <w:delText>Is there a compliance management strategy in place outlining the approach to managing compliance with VTS?</w:delText>
              </w:r>
            </w:del>
          </w:p>
        </w:tc>
        <w:tc>
          <w:tcPr>
            <w:tcW w:w="4188" w:type="dxa"/>
          </w:tcPr>
          <w:p w14:paraId="48140933" w14:textId="77777777" w:rsidR="00D93AC5" w:rsidRPr="00080673" w:rsidDel="0079729E" w:rsidRDefault="00D93AC5" w:rsidP="006E0BF1">
            <w:pPr>
              <w:rPr>
                <w:del w:id="1046" w:author="Jacky" w:date="2013-03-13T22:41:00Z"/>
                <w:rFonts w:ascii="Calibri" w:hAnsi="Calibri" w:cs="Calibri"/>
                <w:sz w:val="18"/>
                <w:szCs w:val="18"/>
                <w:lang w:val="en-AU" w:eastAsia="en-US"/>
              </w:rPr>
            </w:pPr>
          </w:p>
        </w:tc>
      </w:tr>
      <w:tr w:rsidR="00D93AC5" w:rsidRPr="006E0BF1" w:rsidDel="0079729E" w14:paraId="1CA92694" w14:textId="77777777">
        <w:trPr>
          <w:del w:id="1047" w:author="Jacky" w:date="2013-03-13T22:41:00Z"/>
        </w:trPr>
        <w:tc>
          <w:tcPr>
            <w:tcW w:w="10598" w:type="dxa"/>
            <w:gridSpan w:val="4"/>
          </w:tcPr>
          <w:p w14:paraId="1630785B" w14:textId="77777777" w:rsidR="00D93AC5" w:rsidRPr="00080673" w:rsidDel="0079729E" w:rsidRDefault="00D93AC5" w:rsidP="006E0BF1">
            <w:pPr>
              <w:rPr>
                <w:del w:id="1048" w:author="Jacky" w:date="2013-03-13T22:41:00Z"/>
                <w:rFonts w:ascii="Calibri" w:hAnsi="Calibri" w:cs="Calibri"/>
                <w:sz w:val="18"/>
                <w:szCs w:val="18"/>
                <w:lang w:val="en-AU" w:eastAsia="en-US"/>
              </w:rPr>
            </w:pPr>
            <w:del w:id="1049" w:author="Jacky" w:date="2013-03-13T22:41:00Z">
              <w:r w:rsidRPr="00080673" w:rsidDel="0079729E">
                <w:rPr>
                  <w:rFonts w:ascii="Calibri" w:hAnsi="Calibri" w:cs="Calibri"/>
                  <w:sz w:val="18"/>
                  <w:szCs w:val="18"/>
                  <w:lang w:val="en-AU" w:eastAsia="en-US"/>
                </w:rPr>
                <w:delText>If yes, does the strategy:</w:delText>
              </w:r>
            </w:del>
          </w:p>
        </w:tc>
        <w:tc>
          <w:tcPr>
            <w:tcW w:w="4188" w:type="dxa"/>
          </w:tcPr>
          <w:p w14:paraId="5C860636" w14:textId="77777777" w:rsidR="00D93AC5" w:rsidRPr="00080673" w:rsidDel="0079729E" w:rsidRDefault="00D93AC5" w:rsidP="006E0BF1">
            <w:pPr>
              <w:rPr>
                <w:del w:id="1050" w:author="Jacky" w:date="2013-03-13T22:41:00Z"/>
                <w:rFonts w:ascii="Calibri" w:hAnsi="Calibri" w:cs="Calibri"/>
                <w:sz w:val="18"/>
                <w:szCs w:val="18"/>
                <w:lang w:val="en-AU" w:eastAsia="en-US"/>
              </w:rPr>
            </w:pPr>
          </w:p>
        </w:tc>
      </w:tr>
      <w:tr w:rsidR="00D93AC5" w:rsidRPr="006E0BF1" w:rsidDel="0079729E" w14:paraId="28CF0426" w14:textId="77777777">
        <w:trPr>
          <w:del w:id="1051" w:author="Jacky" w:date="2013-03-13T22:41:00Z"/>
        </w:trPr>
        <w:tc>
          <w:tcPr>
            <w:tcW w:w="10598" w:type="dxa"/>
            <w:gridSpan w:val="4"/>
          </w:tcPr>
          <w:p w14:paraId="2039B0E4" w14:textId="77777777" w:rsidR="00D93AC5" w:rsidRPr="00080673" w:rsidDel="0079729E" w:rsidRDefault="00D93AC5" w:rsidP="00080673">
            <w:pPr>
              <w:numPr>
                <w:ilvl w:val="0"/>
                <w:numId w:val="41"/>
                <w:numberingChange w:id="1052" w:author="DFOuser" w:date="2013-03-12T06:53:00Z" w:original=""/>
              </w:numPr>
              <w:contextualSpacing/>
              <w:rPr>
                <w:del w:id="1053" w:author="Jacky" w:date="2013-03-13T22:41:00Z"/>
                <w:rFonts w:ascii="Calibri" w:hAnsi="Calibri" w:cs="Calibri"/>
                <w:sz w:val="18"/>
                <w:szCs w:val="18"/>
                <w:lang w:val="en-AU" w:eastAsia="en-US"/>
              </w:rPr>
            </w:pPr>
            <w:del w:id="1054" w:author="Jacky" w:date="2013-03-13T22:41:00Z">
              <w:r w:rsidRPr="00080673" w:rsidDel="0079729E">
                <w:rPr>
                  <w:rFonts w:ascii="Calibri" w:hAnsi="Calibri" w:cs="Calibri"/>
                  <w:sz w:val="18"/>
                  <w:szCs w:val="18"/>
                  <w:lang w:val="en-AU" w:eastAsia="en-US"/>
                </w:rPr>
                <w:delText>aim to maximise voluntary compliance by raising awareness and encouraging and educating the shipping industry and other maritime users to comply with legislation; and</w:delText>
              </w:r>
            </w:del>
          </w:p>
        </w:tc>
        <w:tc>
          <w:tcPr>
            <w:tcW w:w="4188" w:type="dxa"/>
          </w:tcPr>
          <w:p w14:paraId="6043EC59" w14:textId="77777777" w:rsidR="00D93AC5" w:rsidRPr="00080673" w:rsidDel="0079729E" w:rsidRDefault="00D93AC5" w:rsidP="006E0BF1">
            <w:pPr>
              <w:rPr>
                <w:del w:id="1055" w:author="Jacky" w:date="2013-03-13T22:41:00Z"/>
                <w:rFonts w:ascii="Calibri" w:hAnsi="Calibri" w:cs="Calibri"/>
                <w:sz w:val="18"/>
                <w:szCs w:val="18"/>
                <w:lang w:val="en-AU" w:eastAsia="en-US"/>
              </w:rPr>
            </w:pPr>
          </w:p>
        </w:tc>
      </w:tr>
      <w:tr w:rsidR="00D93AC5" w:rsidRPr="006E0BF1" w:rsidDel="0079729E" w14:paraId="22627959" w14:textId="77777777">
        <w:trPr>
          <w:del w:id="1056" w:author="Jacky" w:date="2013-03-13T22:41:00Z"/>
        </w:trPr>
        <w:tc>
          <w:tcPr>
            <w:tcW w:w="10598" w:type="dxa"/>
            <w:gridSpan w:val="4"/>
          </w:tcPr>
          <w:p w14:paraId="28DEFC46" w14:textId="77777777" w:rsidR="00D93AC5" w:rsidRPr="00080673" w:rsidDel="0079729E" w:rsidRDefault="00D93AC5" w:rsidP="00080673">
            <w:pPr>
              <w:numPr>
                <w:ilvl w:val="0"/>
                <w:numId w:val="41"/>
                <w:numberingChange w:id="1057" w:author="DFOuser" w:date="2013-03-12T06:53:00Z" w:original=""/>
              </w:numPr>
              <w:contextualSpacing/>
              <w:rPr>
                <w:del w:id="1058" w:author="Jacky" w:date="2013-03-13T22:41:00Z"/>
                <w:rFonts w:ascii="Calibri" w:hAnsi="Calibri" w:cs="Calibri"/>
                <w:sz w:val="18"/>
                <w:szCs w:val="18"/>
                <w:lang w:val="en-AU" w:eastAsia="en-US"/>
              </w:rPr>
            </w:pPr>
            <w:del w:id="1059" w:author="Jacky" w:date="2013-03-13T22:41:00Z">
              <w:r w:rsidRPr="00080673" w:rsidDel="0079729E">
                <w:rPr>
                  <w:rFonts w:ascii="Calibri" w:hAnsi="Calibri" w:cs="Calibri"/>
                  <w:sz w:val="18"/>
                  <w:szCs w:val="18"/>
                  <w:lang w:val="en-AU" w:eastAsia="en-US"/>
                </w:rPr>
                <w:delText>Provide an effective deterrent capability (detection, penalties and prosecution) against non-compliance?</w:delText>
              </w:r>
            </w:del>
          </w:p>
        </w:tc>
        <w:tc>
          <w:tcPr>
            <w:tcW w:w="4188" w:type="dxa"/>
          </w:tcPr>
          <w:p w14:paraId="0D80D470" w14:textId="77777777" w:rsidR="00D93AC5" w:rsidRPr="00080673" w:rsidDel="0079729E" w:rsidRDefault="00D93AC5" w:rsidP="006E0BF1">
            <w:pPr>
              <w:rPr>
                <w:del w:id="1060" w:author="Jacky" w:date="2013-03-13T22:41:00Z"/>
                <w:rFonts w:ascii="Calibri" w:hAnsi="Calibri" w:cs="Calibri"/>
                <w:sz w:val="18"/>
                <w:szCs w:val="18"/>
                <w:lang w:val="en-AU" w:eastAsia="en-US"/>
              </w:rPr>
            </w:pPr>
          </w:p>
        </w:tc>
      </w:tr>
      <w:tr w:rsidR="00D93AC5" w:rsidRPr="006E0BF1" w:rsidDel="0079729E" w14:paraId="64B809F7" w14:textId="77777777">
        <w:trPr>
          <w:del w:id="1061" w:author="Jacky" w:date="2013-03-13T22:41:00Z"/>
        </w:trPr>
        <w:tc>
          <w:tcPr>
            <w:tcW w:w="10598" w:type="dxa"/>
            <w:gridSpan w:val="4"/>
          </w:tcPr>
          <w:p w14:paraId="36D608B3" w14:textId="77777777" w:rsidR="00D93AC5" w:rsidRPr="00080673" w:rsidDel="0079729E" w:rsidRDefault="00D93AC5" w:rsidP="00080673">
            <w:pPr>
              <w:numPr>
                <w:ilvl w:val="0"/>
                <w:numId w:val="41"/>
                <w:numberingChange w:id="1062" w:author="DFOuser" w:date="2013-03-12T06:53:00Z" w:original=""/>
              </w:numPr>
              <w:contextualSpacing/>
              <w:rPr>
                <w:del w:id="1063" w:author="Jacky" w:date="2013-03-13T22:41:00Z"/>
                <w:rFonts w:ascii="Calibri" w:hAnsi="Calibri" w:cs="Calibri"/>
                <w:sz w:val="18"/>
                <w:szCs w:val="18"/>
                <w:lang w:val="en-AU" w:eastAsia="en-US"/>
              </w:rPr>
            </w:pPr>
            <w:del w:id="1064" w:author="Jacky" w:date="2013-03-13T22:41:00Z">
              <w:r w:rsidRPr="00080673" w:rsidDel="0079729E">
                <w:rPr>
                  <w:rFonts w:ascii="Calibri" w:hAnsi="Calibri" w:cs="Calibri"/>
                  <w:sz w:val="18"/>
                  <w:szCs w:val="18"/>
                  <w:lang w:val="en-AU" w:eastAsia="en-US"/>
                </w:rPr>
                <w:delText>Outline the means for detecting, preventing and investigating non-compliance?</w:delText>
              </w:r>
            </w:del>
          </w:p>
        </w:tc>
        <w:tc>
          <w:tcPr>
            <w:tcW w:w="4188" w:type="dxa"/>
          </w:tcPr>
          <w:p w14:paraId="4C188BCD" w14:textId="77777777" w:rsidR="00D93AC5" w:rsidRPr="00080673" w:rsidDel="0079729E" w:rsidRDefault="00D93AC5" w:rsidP="006E0BF1">
            <w:pPr>
              <w:rPr>
                <w:del w:id="1065" w:author="Jacky" w:date="2013-03-13T22:41:00Z"/>
                <w:rFonts w:ascii="Calibri" w:hAnsi="Calibri" w:cs="Calibri"/>
                <w:sz w:val="18"/>
                <w:szCs w:val="18"/>
                <w:lang w:val="en-AU" w:eastAsia="en-US"/>
              </w:rPr>
            </w:pPr>
          </w:p>
        </w:tc>
      </w:tr>
      <w:tr w:rsidR="00D93AC5" w:rsidRPr="006E0BF1" w:rsidDel="0079729E" w14:paraId="5D055E4A" w14:textId="77777777">
        <w:trPr>
          <w:del w:id="1066" w:author="Jacky" w:date="2013-03-13T22:41:00Z"/>
        </w:trPr>
        <w:tc>
          <w:tcPr>
            <w:tcW w:w="10598" w:type="dxa"/>
            <w:gridSpan w:val="4"/>
          </w:tcPr>
          <w:p w14:paraId="0363486A" w14:textId="77777777" w:rsidR="00D93AC5" w:rsidRPr="00080673" w:rsidDel="0079729E" w:rsidRDefault="00D93AC5" w:rsidP="00080673">
            <w:pPr>
              <w:numPr>
                <w:ilvl w:val="0"/>
                <w:numId w:val="41"/>
                <w:numberingChange w:id="1067" w:author="DFOuser" w:date="2013-03-12T06:53:00Z" w:original=""/>
              </w:numPr>
              <w:contextualSpacing/>
              <w:rPr>
                <w:del w:id="1068" w:author="Jacky" w:date="2013-03-13T22:41:00Z"/>
                <w:rFonts w:ascii="Calibri" w:hAnsi="Calibri" w:cs="Calibri"/>
                <w:sz w:val="18"/>
                <w:szCs w:val="18"/>
                <w:lang w:val="en-AU" w:eastAsia="en-US"/>
              </w:rPr>
            </w:pPr>
            <w:del w:id="1069" w:author="Jacky" w:date="2013-03-13T22:41:00Z">
              <w:r w:rsidRPr="00080673" w:rsidDel="0079729E">
                <w:rPr>
                  <w:rFonts w:ascii="Calibri" w:hAnsi="Calibri" w:cs="Calibri"/>
                  <w:sz w:val="18"/>
                  <w:szCs w:val="18"/>
                  <w:lang w:val="en-AU" w:eastAsia="en-US"/>
                </w:rPr>
                <w:delText>Provide a mechanism to report and monitor non-compliance?</w:delText>
              </w:r>
            </w:del>
          </w:p>
        </w:tc>
        <w:tc>
          <w:tcPr>
            <w:tcW w:w="4188" w:type="dxa"/>
          </w:tcPr>
          <w:p w14:paraId="12DDAB68" w14:textId="77777777" w:rsidR="00D93AC5" w:rsidRPr="00080673" w:rsidDel="0079729E" w:rsidRDefault="00D93AC5" w:rsidP="006E0BF1">
            <w:pPr>
              <w:rPr>
                <w:del w:id="1070" w:author="Jacky" w:date="2013-03-13T22:41:00Z"/>
                <w:rFonts w:ascii="Calibri" w:hAnsi="Calibri" w:cs="Calibri"/>
                <w:sz w:val="18"/>
                <w:szCs w:val="18"/>
                <w:lang w:val="en-AU" w:eastAsia="en-US"/>
              </w:rPr>
            </w:pPr>
          </w:p>
        </w:tc>
      </w:tr>
      <w:tr w:rsidR="00D93AC5" w:rsidRPr="006E0BF1" w:rsidDel="0079729E" w14:paraId="307C29EC" w14:textId="77777777">
        <w:trPr>
          <w:del w:id="1071" w:author="Jacky" w:date="2013-03-13T22:41:00Z"/>
        </w:trPr>
        <w:tc>
          <w:tcPr>
            <w:tcW w:w="10598" w:type="dxa"/>
            <w:gridSpan w:val="4"/>
          </w:tcPr>
          <w:p w14:paraId="31FF2EDA" w14:textId="77777777" w:rsidR="00D93AC5" w:rsidRPr="00080673" w:rsidDel="0079729E" w:rsidRDefault="00D93AC5" w:rsidP="006E0BF1">
            <w:pPr>
              <w:rPr>
                <w:del w:id="1072" w:author="Jacky" w:date="2013-03-13T22:41:00Z"/>
                <w:rFonts w:ascii="Calibri" w:hAnsi="Calibri" w:cs="Calibri"/>
                <w:b/>
                <w:bCs/>
                <w:sz w:val="18"/>
                <w:szCs w:val="18"/>
                <w:lang w:val="en-AU" w:eastAsia="en-US"/>
              </w:rPr>
            </w:pPr>
          </w:p>
        </w:tc>
        <w:tc>
          <w:tcPr>
            <w:tcW w:w="4188" w:type="dxa"/>
          </w:tcPr>
          <w:p w14:paraId="25B51F3D" w14:textId="77777777" w:rsidR="00D93AC5" w:rsidRPr="00080673" w:rsidDel="0079729E" w:rsidRDefault="00D93AC5" w:rsidP="006E0BF1">
            <w:pPr>
              <w:rPr>
                <w:del w:id="1073" w:author="Jacky" w:date="2013-03-13T22:41:00Z"/>
                <w:rFonts w:ascii="Calibri" w:hAnsi="Calibri" w:cs="Calibri"/>
                <w:sz w:val="18"/>
                <w:szCs w:val="18"/>
                <w:lang w:val="en-AU" w:eastAsia="en-US"/>
              </w:rPr>
            </w:pPr>
          </w:p>
        </w:tc>
      </w:tr>
      <w:tr w:rsidR="00D93AC5" w:rsidRPr="006E0BF1" w:rsidDel="0079729E" w14:paraId="1317A2E6" w14:textId="77777777">
        <w:trPr>
          <w:del w:id="1074" w:author="Jacky" w:date="2013-03-13T22:41:00Z"/>
        </w:trPr>
        <w:tc>
          <w:tcPr>
            <w:tcW w:w="3701" w:type="dxa"/>
            <w:shd w:val="clear" w:color="auto" w:fill="D9D9D9"/>
          </w:tcPr>
          <w:p w14:paraId="26611682" w14:textId="77777777" w:rsidR="00D93AC5" w:rsidRPr="00080673" w:rsidDel="0079729E" w:rsidRDefault="00D93AC5" w:rsidP="006E0BF1">
            <w:pPr>
              <w:rPr>
                <w:del w:id="1075" w:author="Jacky" w:date="2013-03-13T22:41:00Z"/>
                <w:rFonts w:ascii="Calibri" w:hAnsi="Calibri" w:cs="Calibri"/>
                <w:b/>
                <w:bCs/>
                <w:sz w:val="18"/>
                <w:szCs w:val="18"/>
                <w:lang w:val="en-AU" w:eastAsia="en-US"/>
              </w:rPr>
            </w:pPr>
          </w:p>
        </w:tc>
        <w:tc>
          <w:tcPr>
            <w:tcW w:w="4567" w:type="dxa"/>
            <w:gridSpan w:val="2"/>
            <w:shd w:val="clear" w:color="auto" w:fill="D9D9D9"/>
          </w:tcPr>
          <w:p w14:paraId="75A92F8C" w14:textId="77777777" w:rsidR="00D93AC5" w:rsidRPr="00080673" w:rsidDel="0079729E" w:rsidRDefault="00D93AC5" w:rsidP="006E0BF1">
            <w:pPr>
              <w:rPr>
                <w:del w:id="1076" w:author="Jacky" w:date="2013-03-13T22:41:00Z"/>
                <w:rFonts w:ascii="Calibri" w:hAnsi="Calibri" w:cs="Calibri"/>
                <w:b/>
                <w:bCs/>
                <w:sz w:val="18"/>
                <w:szCs w:val="18"/>
                <w:lang w:val="en-AU" w:eastAsia="en-US"/>
              </w:rPr>
            </w:pPr>
            <w:del w:id="1077" w:author="Jacky" w:date="2013-03-13T22:41:00Z">
              <w:r w:rsidRPr="00080673" w:rsidDel="0079729E">
                <w:rPr>
                  <w:rFonts w:ascii="Calibri" w:hAnsi="Calibri" w:cs="Calibri"/>
                  <w:b/>
                  <w:bCs/>
                  <w:sz w:val="18"/>
                  <w:szCs w:val="18"/>
                  <w:lang w:val="en-AU" w:eastAsia="en-US"/>
                </w:rPr>
                <w:delText>.4 ensure that the VTS operations are harmonized with, where appropriate, ship reporting and routeing measures, aids to navigation, pilotage and port operations;</w:delText>
              </w:r>
            </w:del>
          </w:p>
        </w:tc>
        <w:tc>
          <w:tcPr>
            <w:tcW w:w="2330" w:type="dxa"/>
            <w:shd w:val="clear" w:color="auto" w:fill="D9D9D9"/>
          </w:tcPr>
          <w:p w14:paraId="76920225" w14:textId="77777777" w:rsidR="00D93AC5" w:rsidRPr="00080673" w:rsidDel="0079729E" w:rsidRDefault="00D93AC5" w:rsidP="006E0BF1">
            <w:pPr>
              <w:rPr>
                <w:del w:id="1078" w:author="Jacky" w:date="2013-03-13T22:41:00Z"/>
                <w:rFonts w:ascii="Calibri" w:hAnsi="Calibri" w:cs="Calibri"/>
                <w:b/>
                <w:bCs/>
                <w:sz w:val="18"/>
                <w:szCs w:val="18"/>
                <w:lang w:val="en-AU" w:eastAsia="en-US"/>
              </w:rPr>
            </w:pPr>
          </w:p>
        </w:tc>
        <w:tc>
          <w:tcPr>
            <w:tcW w:w="4188" w:type="dxa"/>
          </w:tcPr>
          <w:p w14:paraId="5A69420C" w14:textId="77777777" w:rsidR="00D93AC5" w:rsidRPr="00080673" w:rsidDel="0079729E" w:rsidRDefault="00D93AC5" w:rsidP="006E0BF1">
            <w:pPr>
              <w:rPr>
                <w:del w:id="1079" w:author="Jacky" w:date="2013-03-13T22:41:00Z"/>
                <w:rFonts w:ascii="Calibri" w:hAnsi="Calibri" w:cs="Calibri"/>
                <w:sz w:val="18"/>
                <w:szCs w:val="18"/>
                <w:lang w:val="en-AU" w:eastAsia="en-US"/>
              </w:rPr>
            </w:pPr>
          </w:p>
        </w:tc>
      </w:tr>
      <w:tr w:rsidR="00D93AC5" w:rsidRPr="006E0BF1" w:rsidDel="0079729E" w14:paraId="0F8F7BE6" w14:textId="77777777">
        <w:trPr>
          <w:del w:id="1080" w:author="Jacky" w:date="2013-03-13T22:41:00Z"/>
        </w:trPr>
        <w:tc>
          <w:tcPr>
            <w:tcW w:w="10598" w:type="dxa"/>
            <w:gridSpan w:val="4"/>
          </w:tcPr>
          <w:p w14:paraId="0CD1118C" w14:textId="77777777" w:rsidR="00D93AC5" w:rsidRPr="00080673" w:rsidDel="0079729E" w:rsidRDefault="00D93AC5" w:rsidP="006E0BF1">
            <w:pPr>
              <w:rPr>
                <w:del w:id="1081" w:author="Jacky" w:date="2013-03-13T22:41:00Z"/>
                <w:rFonts w:ascii="Calibri" w:hAnsi="Calibri" w:cs="Calibri"/>
                <w:b/>
                <w:bCs/>
                <w:sz w:val="18"/>
                <w:szCs w:val="18"/>
                <w:lang w:val="en-AU" w:eastAsia="en-US"/>
              </w:rPr>
            </w:pPr>
          </w:p>
        </w:tc>
        <w:tc>
          <w:tcPr>
            <w:tcW w:w="4188" w:type="dxa"/>
          </w:tcPr>
          <w:p w14:paraId="4B9ADFFB" w14:textId="77777777" w:rsidR="00D93AC5" w:rsidRPr="00080673" w:rsidDel="0079729E" w:rsidRDefault="00D93AC5" w:rsidP="006E0BF1">
            <w:pPr>
              <w:rPr>
                <w:del w:id="1082" w:author="Jacky" w:date="2013-03-13T22:41:00Z"/>
                <w:rFonts w:ascii="Calibri" w:hAnsi="Calibri" w:cs="Calibri"/>
                <w:sz w:val="18"/>
                <w:szCs w:val="18"/>
                <w:lang w:val="en-AU" w:eastAsia="en-US"/>
              </w:rPr>
            </w:pPr>
          </w:p>
        </w:tc>
      </w:tr>
      <w:tr w:rsidR="00D93AC5" w:rsidRPr="006E0BF1" w:rsidDel="0079729E" w14:paraId="761F96B1" w14:textId="77777777">
        <w:trPr>
          <w:del w:id="1083" w:author="Jacky" w:date="2013-03-13T22:41:00Z"/>
        </w:trPr>
        <w:tc>
          <w:tcPr>
            <w:tcW w:w="3701" w:type="dxa"/>
            <w:shd w:val="clear" w:color="auto" w:fill="D9D9D9"/>
          </w:tcPr>
          <w:p w14:paraId="0E90E69F" w14:textId="77777777" w:rsidR="00D93AC5" w:rsidRPr="00080673" w:rsidDel="0079729E" w:rsidRDefault="00D93AC5" w:rsidP="006E0BF1">
            <w:pPr>
              <w:rPr>
                <w:del w:id="1084" w:author="Jacky" w:date="2013-03-13T22:41:00Z"/>
                <w:rFonts w:ascii="Calibri" w:hAnsi="Calibri" w:cs="Calibri"/>
                <w:b/>
                <w:bCs/>
                <w:sz w:val="18"/>
                <w:szCs w:val="18"/>
                <w:lang w:val="en-AU" w:eastAsia="en-US"/>
              </w:rPr>
            </w:pPr>
          </w:p>
        </w:tc>
        <w:tc>
          <w:tcPr>
            <w:tcW w:w="4567" w:type="dxa"/>
            <w:gridSpan w:val="2"/>
            <w:shd w:val="clear" w:color="auto" w:fill="D9D9D9"/>
          </w:tcPr>
          <w:p w14:paraId="67EC20D9" w14:textId="77777777" w:rsidR="00D93AC5" w:rsidRPr="00080673" w:rsidDel="0079729E" w:rsidRDefault="00D93AC5" w:rsidP="006E0BF1">
            <w:pPr>
              <w:rPr>
                <w:del w:id="1085" w:author="Jacky" w:date="2013-03-13T22:41:00Z"/>
                <w:rFonts w:ascii="Calibri" w:hAnsi="Calibri" w:cs="Calibri"/>
                <w:b/>
                <w:bCs/>
                <w:sz w:val="18"/>
                <w:szCs w:val="18"/>
                <w:lang w:val="en-AU" w:eastAsia="en-US"/>
              </w:rPr>
            </w:pPr>
            <w:del w:id="1086" w:author="Jacky" w:date="2013-03-13T22:41:00Z">
              <w:r w:rsidRPr="00080673" w:rsidDel="0079729E">
                <w:rPr>
                  <w:rFonts w:ascii="Calibri" w:hAnsi="Calibri" w:cs="Calibri"/>
                  <w:b/>
                  <w:bCs/>
                  <w:sz w:val="18"/>
                  <w:szCs w:val="18"/>
                  <w:lang w:val="en-AU" w:eastAsia="en-US"/>
                </w:rPr>
                <w:delText>.5 consider, where appropriate, the participation of the pilot both as a user and provider of</w:delText>
              </w:r>
            </w:del>
          </w:p>
          <w:p w14:paraId="68B522C9" w14:textId="77777777" w:rsidR="00D93AC5" w:rsidRPr="00080673" w:rsidDel="0079729E" w:rsidRDefault="00D93AC5" w:rsidP="006E0BF1">
            <w:pPr>
              <w:rPr>
                <w:del w:id="1087" w:author="Jacky" w:date="2013-03-13T22:41:00Z"/>
                <w:rFonts w:ascii="Calibri" w:hAnsi="Calibri" w:cs="Calibri"/>
                <w:b/>
                <w:bCs/>
                <w:sz w:val="18"/>
                <w:szCs w:val="18"/>
                <w:lang w:val="en-AU" w:eastAsia="en-US"/>
              </w:rPr>
            </w:pPr>
            <w:del w:id="1088" w:author="Jacky" w:date="2013-03-13T22:41:00Z">
              <w:r w:rsidRPr="00080673" w:rsidDel="0079729E">
                <w:rPr>
                  <w:rFonts w:ascii="Calibri" w:hAnsi="Calibri" w:cs="Calibri"/>
                  <w:b/>
                  <w:bCs/>
                  <w:sz w:val="18"/>
                  <w:szCs w:val="18"/>
                  <w:lang w:val="en-AU" w:eastAsia="en-US"/>
                </w:rPr>
                <w:delText>information</w:delText>
              </w:r>
            </w:del>
          </w:p>
        </w:tc>
        <w:tc>
          <w:tcPr>
            <w:tcW w:w="2330" w:type="dxa"/>
            <w:shd w:val="clear" w:color="auto" w:fill="D9D9D9"/>
          </w:tcPr>
          <w:p w14:paraId="08045FD3" w14:textId="77777777" w:rsidR="00D93AC5" w:rsidRPr="00080673" w:rsidDel="0079729E" w:rsidRDefault="00D93AC5" w:rsidP="006E0BF1">
            <w:pPr>
              <w:rPr>
                <w:del w:id="1089" w:author="Jacky" w:date="2013-03-13T22:41:00Z"/>
                <w:rFonts w:ascii="Calibri" w:hAnsi="Calibri" w:cs="Calibri"/>
                <w:b/>
                <w:bCs/>
                <w:sz w:val="18"/>
                <w:szCs w:val="18"/>
                <w:lang w:val="en-AU" w:eastAsia="en-US"/>
              </w:rPr>
            </w:pPr>
          </w:p>
        </w:tc>
        <w:tc>
          <w:tcPr>
            <w:tcW w:w="4188" w:type="dxa"/>
          </w:tcPr>
          <w:p w14:paraId="2ADCDD39" w14:textId="77777777" w:rsidR="00D93AC5" w:rsidRPr="00080673" w:rsidDel="0079729E" w:rsidRDefault="00D93AC5" w:rsidP="006E0BF1">
            <w:pPr>
              <w:rPr>
                <w:del w:id="1090" w:author="Jacky" w:date="2013-03-13T22:41:00Z"/>
                <w:rFonts w:ascii="Calibri" w:hAnsi="Calibri" w:cs="Calibri"/>
                <w:sz w:val="18"/>
                <w:szCs w:val="18"/>
                <w:lang w:val="en-AU" w:eastAsia="en-US"/>
              </w:rPr>
            </w:pPr>
          </w:p>
        </w:tc>
      </w:tr>
      <w:tr w:rsidR="00D93AC5" w:rsidRPr="006E0BF1" w:rsidDel="0079729E" w14:paraId="10DC515D" w14:textId="77777777">
        <w:trPr>
          <w:del w:id="1091" w:author="Jacky" w:date="2013-03-13T22:41:00Z"/>
        </w:trPr>
        <w:tc>
          <w:tcPr>
            <w:tcW w:w="10598" w:type="dxa"/>
            <w:gridSpan w:val="4"/>
          </w:tcPr>
          <w:p w14:paraId="34E4ECFA" w14:textId="77777777" w:rsidR="00D93AC5" w:rsidRPr="00080673" w:rsidDel="0079729E" w:rsidRDefault="00D93AC5" w:rsidP="006E0BF1">
            <w:pPr>
              <w:rPr>
                <w:del w:id="1092" w:author="Jacky" w:date="2013-03-13T22:41:00Z"/>
                <w:rFonts w:ascii="Calibri" w:hAnsi="Calibri" w:cs="Calibri"/>
                <w:sz w:val="18"/>
                <w:szCs w:val="18"/>
                <w:lang w:val="en-AU" w:eastAsia="en-US"/>
              </w:rPr>
            </w:pPr>
          </w:p>
        </w:tc>
        <w:tc>
          <w:tcPr>
            <w:tcW w:w="4188" w:type="dxa"/>
          </w:tcPr>
          <w:p w14:paraId="4D640338" w14:textId="77777777" w:rsidR="00D93AC5" w:rsidRPr="00080673" w:rsidDel="0079729E" w:rsidRDefault="00D93AC5" w:rsidP="006E0BF1">
            <w:pPr>
              <w:rPr>
                <w:del w:id="1093" w:author="Jacky" w:date="2013-03-13T22:41:00Z"/>
                <w:rFonts w:ascii="Calibri" w:hAnsi="Calibri" w:cs="Calibri"/>
                <w:sz w:val="18"/>
                <w:szCs w:val="18"/>
                <w:lang w:val="en-AU" w:eastAsia="en-US"/>
              </w:rPr>
            </w:pPr>
          </w:p>
        </w:tc>
      </w:tr>
      <w:tr w:rsidR="00D93AC5" w:rsidRPr="006E0BF1" w:rsidDel="0079729E" w14:paraId="0D04D513" w14:textId="77777777">
        <w:trPr>
          <w:del w:id="1094" w:author="Jacky" w:date="2013-03-13T22:41:00Z"/>
        </w:trPr>
        <w:tc>
          <w:tcPr>
            <w:tcW w:w="3701" w:type="dxa"/>
            <w:shd w:val="clear" w:color="auto" w:fill="D9D9D9"/>
          </w:tcPr>
          <w:p w14:paraId="6F2A2457" w14:textId="77777777" w:rsidR="00D93AC5" w:rsidRPr="00080673" w:rsidDel="0079729E" w:rsidRDefault="00D93AC5" w:rsidP="006E0BF1">
            <w:pPr>
              <w:rPr>
                <w:del w:id="1095" w:author="Jacky" w:date="2013-03-13T22:41:00Z"/>
                <w:rFonts w:ascii="Calibri" w:hAnsi="Calibri" w:cs="Calibri"/>
                <w:b/>
                <w:bCs/>
                <w:sz w:val="18"/>
                <w:szCs w:val="18"/>
                <w:lang w:val="en-AU" w:eastAsia="en-US"/>
              </w:rPr>
            </w:pPr>
          </w:p>
        </w:tc>
        <w:tc>
          <w:tcPr>
            <w:tcW w:w="4567" w:type="dxa"/>
            <w:gridSpan w:val="2"/>
            <w:shd w:val="clear" w:color="auto" w:fill="D9D9D9"/>
          </w:tcPr>
          <w:p w14:paraId="3EC1095A" w14:textId="77777777" w:rsidR="00D93AC5" w:rsidRPr="00080673" w:rsidDel="0079729E" w:rsidRDefault="00D93AC5" w:rsidP="006E0BF1">
            <w:pPr>
              <w:rPr>
                <w:del w:id="1096" w:author="Jacky" w:date="2013-03-13T22:41:00Z"/>
                <w:rFonts w:ascii="Calibri" w:hAnsi="Calibri" w:cs="Calibri"/>
                <w:b/>
                <w:bCs/>
                <w:sz w:val="18"/>
                <w:szCs w:val="18"/>
                <w:lang w:val="en-AU" w:eastAsia="en-US"/>
              </w:rPr>
            </w:pPr>
            <w:del w:id="1097" w:author="Jacky" w:date="2013-03-13T22:41:00Z">
              <w:r w:rsidRPr="00080673" w:rsidDel="0079729E">
                <w:rPr>
                  <w:rFonts w:ascii="Calibri" w:hAnsi="Calibri" w:cs="Calibri"/>
                  <w:b/>
                  <w:bCs/>
                  <w:sz w:val="18"/>
                  <w:szCs w:val="18"/>
                  <w:lang w:val="en-AU" w:eastAsia="en-US"/>
                </w:rPr>
                <w:delText>.6 ensure that a continuous listening watch on the designated radio frequencies is kept and that all published services are available during the operational hours of the VTS;</w:delText>
              </w:r>
            </w:del>
          </w:p>
        </w:tc>
        <w:tc>
          <w:tcPr>
            <w:tcW w:w="2330" w:type="dxa"/>
            <w:shd w:val="clear" w:color="auto" w:fill="D9D9D9"/>
          </w:tcPr>
          <w:p w14:paraId="0E90A355" w14:textId="77777777" w:rsidR="00D93AC5" w:rsidRPr="00080673" w:rsidDel="0079729E" w:rsidRDefault="00D93AC5" w:rsidP="006E0BF1">
            <w:pPr>
              <w:rPr>
                <w:del w:id="1098" w:author="Jacky" w:date="2013-03-13T22:41:00Z"/>
                <w:rFonts w:ascii="Calibri" w:hAnsi="Calibri" w:cs="Calibri"/>
                <w:b/>
                <w:bCs/>
                <w:sz w:val="18"/>
                <w:szCs w:val="18"/>
                <w:lang w:val="en-AU" w:eastAsia="en-US"/>
              </w:rPr>
            </w:pPr>
          </w:p>
        </w:tc>
        <w:tc>
          <w:tcPr>
            <w:tcW w:w="4188" w:type="dxa"/>
          </w:tcPr>
          <w:p w14:paraId="5DD69AFD" w14:textId="77777777" w:rsidR="00D93AC5" w:rsidRPr="00080673" w:rsidDel="0079729E" w:rsidRDefault="00D93AC5" w:rsidP="006E0BF1">
            <w:pPr>
              <w:rPr>
                <w:del w:id="1099" w:author="Jacky" w:date="2013-03-13T22:41:00Z"/>
                <w:rFonts w:ascii="Calibri" w:hAnsi="Calibri" w:cs="Calibri"/>
                <w:sz w:val="18"/>
                <w:szCs w:val="18"/>
                <w:lang w:val="en-AU" w:eastAsia="en-US"/>
              </w:rPr>
            </w:pPr>
          </w:p>
        </w:tc>
      </w:tr>
      <w:tr w:rsidR="00D93AC5" w:rsidRPr="006E0BF1" w:rsidDel="0079729E" w14:paraId="751DBD1B" w14:textId="77777777">
        <w:trPr>
          <w:del w:id="1100" w:author="Jacky" w:date="2013-03-13T22:41:00Z"/>
        </w:trPr>
        <w:tc>
          <w:tcPr>
            <w:tcW w:w="10598" w:type="dxa"/>
            <w:gridSpan w:val="4"/>
          </w:tcPr>
          <w:p w14:paraId="0D6EE25E" w14:textId="77777777" w:rsidR="00D93AC5" w:rsidRPr="00080673" w:rsidDel="0079729E" w:rsidRDefault="00D93AC5" w:rsidP="006E0BF1">
            <w:pPr>
              <w:rPr>
                <w:del w:id="1101" w:author="Jacky" w:date="2013-03-13T22:41:00Z"/>
                <w:rFonts w:ascii="Calibri" w:hAnsi="Calibri" w:cs="Calibri"/>
                <w:sz w:val="18"/>
                <w:szCs w:val="18"/>
                <w:lang w:val="en-AU" w:eastAsia="en-US"/>
              </w:rPr>
            </w:pPr>
          </w:p>
        </w:tc>
        <w:tc>
          <w:tcPr>
            <w:tcW w:w="4188" w:type="dxa"/>
          </w:tcPr>
          <w:p w14:paraId="71EEE6EB" w14:textId="77777777" w:rsidR="00D93AC5" w:rsidRPr="00080673" w:rsidDel="0079729E" w:rsidRDefault="00D93AC5" w:rsidP="006E0BF1">
            <w:pPr>
              <w:rPr>
                <w:del w:id="1102" w:author="Jacky" w:date="2013-03-13T22:41:00Z"/>
                <w:rFonts w:ascii="Calibri" w:hAnsi="Calibri" w:cs="Calibri"/>
                <w:sz w:val="18"/>
                <w:szCs w:val="18"/>
                <w:lang w:val="en-AU" w:eastAsia="en-US"/>
              </w:rPr>
            </w:pPr>
          </w:p>
        </w:tc>
      </w:tr>
      <w:tr w:rsidR="00D93AC5" w:rsidRPr="006E0BF1" w:rsidDel="0079729E" w14:paraId="5F58489B" w14:textId="77777777">
        <w:trPr>
          <w:del w:id="1103" w:author="Jacky" w:date="2013-03-13T22:41:00Z"/>
        </w:trPr>
        <w:tc>
          <w:tcPr>
            <w:tcW w:w="3701" w:type="dxa"/>
            <w:shd w:val="clear" w:color="auto" w:fill="D9D9D9"/>
          </w:tcPr>
          <w:p w14:paraId="10EC98D7" w14:textId="77777777" w:rsidR="00D93AC5" w:rsidRPr="00080673" w:rsidDel="0079729E" w:rsidRDefault="00D93AC5" w:rsidP="006E0BF1">
            <w:pPr>
              <w:rPr>
                <w:del w:id="1104" w:author="Jacky" w:date="2013-03-13T22:41:00Z"/>
                <w:rFonts w:ascii="Calibri" w:hAnsi="Calibri" w:cs="Calibri"/>
                <w:b/>
                <w:bCs/>
                <w:sz w:val="18"/>
                <w:szCs w:val="18"/>
                <w:lang w:val="en-AU" w:eastAsia="en-US"/>
              </w:rPr>
            </w:pPr>
          </w:p>
        </w:tc>
        <w:tc>
          <w:tcPr>
            <w:tcW w:w="4567" w:type="dxa"/>
            <w:gridSpan w:val="2"/>
            <w:shd w:val="clear" w:color="auto" w:fill="D9D9D9"/>
          </w:tcPr>
          <w:p w14:paraId="5FB03676" w14:textId="77777777" w:rsidR="00D93AC5" w:rsidRPr="00080673" w:rsidDel="0079729E" w:rsidRDefault="00D93AC5" w:rsidP="006E0BF1">
            <w:pPr>
              <w:rPr>
                <w:del w:id="1105" w:author="Jacky" w:date="2013-03-13T22:41:00Z"/>
                <w:rFonts w:ascii="Calibri" w:hAnsi="Calibri" w:cs="Calibri"/>
                <w:b/>
                <w:bCs/>
                <w:sz w:val="18"/>
                <w:szCs w:val="18"/>
                <w:lang w:val="en-AU" w:eastAsia="en-US"/>
              </w:rPr>
            </w:pPr>
            <w:del w:id="1106" w:author="Jacky" w:date="2013-03-13T22:41:00Z">
              <w:r w:rsidRPr="00080673" w:rsidDel="0079729E">
                <w:rPr>
                  <w:rFonts w:ascii="Calibri" w:hAnsi="Calibri" w:cs="Calibri"/>
                  <w:b/>
                  <w:bCs/>
                  <w:sz w:val="18"/>
                  <w:szCs w:val="18"/>
                  <w:lang w:val="en-AU" w:eastAsia="en-US"/>
                </w:rPr>
                <w:delText>.7 ensure that operating procedures for routine and emergency situations are established;</w:delText>
              </w:r>
            </w:del>
          </w:p>
        </w:tc>
        <w:tc>
          <w:tcPr>
            <w:tcW w:w="2330" w:type="dxa"/>
            <w:shd w:val="clear" w:color="auto" w:fill="D9D9D9"/>
          </w:tcPr>
          <w:p w14:paraId="06263C37" w14:textId="77777777" w:rsidR="00D93AC5" w:rsidRPr="00080673" w:rsidDel="0079729E" w:rsidRDefault="00D93AC5" w:rsidP="006E0BF1">
            <w:pPr>
              <w:rPr>
                <w:del w:id="1107" w:author="Jacky" w:date="2013-03-13T22:41:00Z"/>
                <w:rFonts w:ascii="Calibri" w:hAnsi="Calibri" w:cs="Calibri"/>
                <w:b/>
                <w:bCs/>
                <w:sz w:val="18"/>
                <w:szCs w:val="18"/>
                <w:lang w:val="en-AU" w:eastAsia="en-US"/>
              </w:rPr>
            </w:pPr>
            <w:del w:id="1108" w:author="Jacky" w:date="2013-03-13T22:41:00Z">
              <w:r w:rsidRPr="00080673" w:rsidDel="0079729E">
                <w:rPr>
                  <w:rFonts w:ascii="Calibri" w:hAnsi="Calibri" w:cs="Calibri"/>
                  <w:b/>
                  <w:bCs/>
                  <w:sz w:val="18"/>
                  <w:szCs w:val="18"/>
                  <w:lang w:val="en-AU" w:eastAsia="en-US"/>
                </w:rPr>
                <w:delText>Recommendation</w:delText>
              </w:r>
              <w:r w:rsidRPr="00080673" w:rsidDel="0079729E">
                <w:rPr>
                  <w:rFonts w:ascii="Calibri" w:hAnsi="Calibri" w:cs="Calibri"/>
                  <w:b/>
                  <w:bCs/>
                  <w:sz w:val="18"/>
                  <w:szCs w:val="18"/>
                  <w:lang w:val="en-AU" w:eastAsia="en-US"/>
                </w:rPr>
                <w:tab/>
                <w:delText>V-127 On Operating Procedures for Vessel Traffic Services</w:delText>
              </w:r>
            </w:del>
          </w:p>
        </w:tc>
        <w:tc>
          <w:tcPr>
            <w:tcW w:w="4188" w:type="dxa"/>
          </w:tcPr>
          <w:p w14:paraId="03E0BA50" w14:textId="77777777" w:rsidR="00D93AC5" w:rsidRPr="00080673" w:rsidDel="0079729E" w:rsidRDefault="00D93AC5" w:rsidP="006E0BF1">
            <w:pPr>
              <w:rPr>
                <w:del w:id="1109" w:author="Jacky" w:date="2013-03-13T22:41:00Z"/>
                <w:rFonts w:ascii="Calibri" w:hAnsi="Calibri" w:cs="Calibri"/>
                <w:sz w:val="18"/>
                <w:szCs w:val="18"/>
                <w:lang w:val="en-AU" w:eastAsia="en-US"/>
              </w:rPr>
            </w:pPr>
          </w:p>
        </w:tc>
      </w:tr>
      <w:tr w:rsidR="00D93AC5" w:rsidRPr="006E0BF1" w:rsidDel="0079729E" w14:paraId="01C5B8B9" w14:textId="77777777">
        <w:trPr>
          <w:del w:id="1110" w:author="Jacky" w:date="2013-03-13T22:41:00Z"/>
        </w:trPr>
        <w:tc>
          <w:tcPr>
            <w:tcW w:w="10598" w:type="dxa"/>
            <w:gridSpan w:val="4"/>
          </w:tcPr>
          <w:p w14:paraId="58E64F54" w14:textId="77777777" w:rsidR="00D93AC5" w:rsidRPr="00080673" w:rsidDel="0079729E" w:rsidRDefault="00D93AC5" w:rsidP="006E0BF1">
            <w:pPr>
              <w:rPr>
                <w:del w:id="1111" w:author="Jacky" w:date="2013-03-13T22:41:00Z"/>
                <w:rFonts w:ascii="Calibri" w:hAnsi="Calibri" w:cs="Calibri"/>
                <w:sz w:val="18"/>
                <w:szCs w:val="18"/>
                <w:lang w:val="en-AU" w:eastAsia="en-US"/>
              </w:rPr>
            </w:pPr>
            <w:del w:id="1112" w:author="Jacky" w:date="2013-03-13T22:41:00Z">
              <w:r w:rsidRPr="00080673" w:rsidDel="0079729E">
                <w:rPr>
                  <w:rFonts w:ascii="Calibri" w:hAnsi="Calibri" w:cs="Calibri"/>
                  <w:sz w:val="18"/>
                  <w:szCs w:val="18"/>
                  <w:lang w:val="en-AU" w:eastAsia="en-US"/>
                </w:rPr>
                <w:delText>Are documented operational procedures for routine and emergency situations in place?</w:delText>
              </w:r>
            </w:del>
          </w:p>
        </w:tc>
        <w:tc>
          <w:tcPr>
            <w:tcW w:w="4188" w:type="dxa"/>
          </w:tcPr>
          <w:p w14:paraId="167E2E5F" w14:textId="77777777" w:rsidR="00D93AC5" w:rsidRPr="00080673" w:rsidDel="0079729E" w:rsidRDefault="00D93AC5" w:rsidP="006E0BF1">
            <w:pPr>
              <w:rPr>
                <w:del w:id="1113" w:author="Jacky" w:date="2013-03-13T22:41:00Z"/>
                <w:rFonts w:ascii="Calibri" w:hAnsi="Calibri" w:cs="Calibri"/>
                <w:sz w:val="18"/>
                <w:szCs w:val="18"/>
                <w:lang w:val="en-AU" w:eastAsia="en-US"/>
              </w:rPr>
            </w:pPr>
          </w:p>
        </w:tc>
      </w:tr>
      <w:tr w:rsidR="00D93AC5" w:rsidRPr="006E0BF1" w:rsidDel="0079729E" w14:paraId="2CC48B3D" w14:textId="77777777">
        <w:trPr>
          <w:del w:id="1114" w:author="Jacky" w:date="2013-03-13T22:41:00Z"/>
        </w:trPr>
        <w:tc>
          <w:tcPr>
            <w:tcW w:w="10598" w:type="dxa"/>
            <w:gridSpan w:val="4"/>
          </w:tcPr>
          <w:p w14:paraId="194C4C41" w14:textId="77777777" w:rsidR="00D93AC5" w:rsidRPr="00080673" w:rsidDel="0079729E" w:rsidRDefault="00D93AC5" w:rsidP="006E0BF1">
            <w:pPr>
              <w:rPr>
                <w:del w:id="1115" w:author="Jacky" w:date="2013-03-13T22:41:00Z"/>
                <w:rFonts w:ascii="Calibri" w:hAnsi="Calibri" w:cs="Calibri"/>
                <w:sz w:val="18"/>
                <w:szCs w:val="18"/>
                <w:lang w:val="en-AU" w:eastAsia="en-US"/>
              </w:rPr>
            </w:pPr>
            <w:del w:id="1116" w:author="Jacky" w:date="2013-03-13T22:41:00Z">
              <w:r w:rsidRPr="00080673" w:rsidDel="0079729E">
                <w:rPr>
                  <w:rFonts w:ascii="Calibri" w:hAnsi="Calibri" w:cs="Calibri"/>
                  <w:sz w:val="18"/>
                  <w:szCs w:val="18"/>
                  <w:lang w:val="en-AU" w:eastAsia="en-US"/>
                </w:rPr>
                <w:delText>Are operational procedures consistent with Recommendation V-127 On Operating Procedures for Vessel Traffic Services?</w:delText>
              </w:r>
            </w:del>
          </w:p>
        </w:tc>
        <w:tc>
          <w:tcPr>
            <w:tcW w:w="4188" w:type="dxa"/>
          </w:tcPr>
          <w:p w14:paraId="1F161230" w14:textId="77777777" w:rsidR="00D93AC5" w:rsidRPr="00080673" w:rsidDel="0079729E" w:rsidRDefault="00D93AC5" w:rsidP="006E0BF1">
            <w:pPr>
              <w:rPr>
                <w:del w:id="1117" w:author="Jacky" w:date="2013-03-13T22:41:00Z"/>
                <w:rFonts w:ascii="Calibri" w:hAnsi="Calibri" w:cs="Calibri"/>
                <w:sz w:val="18"/>
                <w:szCs w:val="18"/>
                <w:lang w:val="en-AU" w:eastAsia="en-US"/>
              </w:rPr>
            </w:pPr>
          </w:p>
        </w:tc>
      </w:tr>
      <w:tr w:rsidR="00D93AC5" w:rsidRPr="006E0BF1" w:rsidDel="0079729E" w14:paraId="6E36A2D0" w14:textId="77777777">
        <w:trPr>
          <w:del w:id="1118" w:author="Jacky" w:date="2013-03-13T22:41:00Z"/>
        </w:trPr>
        <w:tc>
          <w:tcPr>
            <w:tcW w:w="10598" w:type="dxa"/>
            <w:gridSpan w:val="4"/>
          </w:tcPr>
          <w:p w14:paraId="0B1E67CC" w14:textId="77777777" w:rsidR="00D93AC5" w:rsidRPr="00080673" w:rsidDel="0079729E" w:rsidRDefault="00D93AC5" w:rsidP="006E0BF1">
            <w:pPr>
              <w:rPr>
                <w:del w:id="1119" w:author="Jacky" w:date="2013-03-13T22:41:00Z"/>
                <w:rFonts w:ascii="Calibri" w:hAnsi="Calibri" w:cs="Calibri"/>
                <w:sz w:val="18"/>
                <w:szCs w:val="18"/>
                <w:lang w:val="en-AU" w:eastAsia="en-US"/>
              </w:rPr>
            </w:pPr>
            <w:del w:id="1120" w:author="Jacky" w:date="2013-03-13T22:41:00Z">
              <w:r w:rsidRPr="00080673" w:rsidDel="0079729E">
                <w:rPr>
                  <w:rFonts w:ascii="Calibri" w:hAnsi="Calibri" w:cs="Calibri"/>
                  <w:sz w:val="18"/>
                  <w:szCs w:val="18"/>
                  <w:lang w:val="en-AU" w:eastAsia="en-US"/>
                </w:rPr>
                <w:delText>If</w:delText>
              </w:r>
            </w:del>
          </w:p>
        </w:tc>
        <w:tc>
          <w:tcPr>
            <w:tcW w:w="4188" w:type="dxa"/>
          </w:tcPr>
          <w:p w14:paraId="2880BF46" w14:textId="77777777" w:rsidR="00D93AC5" w:rsidRPr="00080673" w:rsidDel="0079729E" w:rsidRDefault="00D93AC5" w:rsidP="006E0BF1">
            <w:pPr>
              <w:rPr>
                <w:del w:id="1121" w:author="Jacky" w:date="2013-03-13T22:41:00Z"/>
                <w:rFonts w:ascii="Calibri" w:hAnsi="Calibri" w:cs="Calibri"/>
                <w:sz w:val="18"/>
                <w:szCs w:val="18"/>
                <w:lang w:val="en-AU" w:eastAsia="en-US"/>
              </w:rPr>
            </w:pPr>
          </w:p>
        </w:tc>
      </w:tr>
      <w:tr w:rsidR="00D93AC5" w:rsidRPr="006E0BF1" w:rsidDel="0079729E" w14:paraId="34FB9572" w14:textId="77777777">
        <w:trPr>
          <w:del w:id="1122" w:author="Jacky" w:date="2013-03-13T22:41:00Z"/>
        </w:trPr>
        <w:tc>
          <w:tcPr>
            <w:tcW w:w="3701" w:type="dxa"/>
            <w:shd w:val="clear" w:color="auto" w:fill="D9D9D9"/>
          </w:tcPr>
          <w:p w14:paraId="41110338" w14:textId="77777777" w:rsidR="00D93AC5" w:rsidRPr="00080673" w:rsidDel="0079729E" w:rsidRDefault="00D93AC5" w:rsidP="006E0BF1">
            <w:pPr>
              <w:rPr>
                <w:del w:id="1123" w:author="Jacky" w:date="2013-03-13T22:41:00Z"/>
                <w:rFonts w:ascii="Calibri" w:hAnsi="Calibri" w:cs="Calibri"/>
                <w:b/>
                <w:bCs/>
                <w:sz w:val="18"/>
                <w:szCs w:val="18"/>
                <w:lang w:val="en-AU" w:eastAsia="en-US"/>
              </w:rPr>
            </w:pPr>
          </w:p>
        </w:tc>
        <w:tc>
          <w:tcPr>
            <w:tcW w:w="4567" w:type="dxa"/>
            <w:gridSpan w:val="2"/>
            <w:shd w:val="clear" w:color="auto" w:fill="D9D9D9"/>
          </w:tcPr>
          <w:p w14:paraId="44B54659" w14:textId="77777777" w:rsidR="00D93AC5" w:rsidRPr="00080673" w:rsidDel="0079729E" w:rsidRDefault="00D93AC5" w:rsidP="006E0BF1">
            <w:pPr>
              <w:rPr>
                <w:del w:id="1124" w:author="Jacky" w:date="2013-03-13T22:41:00Z"/>
                <w:rFonts w:ascii="Calibri" w:hAnsi="Calibri" w:cs="Calibri"/>
                <w:b/>
                <w:bCs/>
                <w:sz w:val="18"/>
                <w:szCs w:val="18"/>
                <w:lang w:val="en-AU" w:eastAsia="en-US"/>
              </w:rPr>
            </w:pPr>
            <w:del w:id="1125" w:author="Jacky" w:date="2013-03-13T22:41:00Z">
              <w:r w:rsidRPr="00080673" w:rsidDel="0079729E">
                <w:rPr>
                  <w:rFonts w:ascii="Calibri" w:hAnsi="Calibri" w:cs="Calibri"/>
                  <w:b/>
                  <w:bCs/>
                  <w:sz w:val="18"/>
                  <w:szCs w:val="18"/>
                  <w:lang w:val="en-AU" w:eastAsia="en-US"/>
                </w:rPr>
                <w:delText>.8 in a timely manner, provide mariners with full details of the requirements to be met and the procedures to be followed in the VTS area. This information should include the categories of vessels required or expected to participate; radio frequencies to be used for reporting; areas of applicability; the times and geographical positions for submitting reports; the format and content of the required reports; the VTS authority responsible for the operation of the service; any information, advice or instructions to be provided to participating ships; and the types and level of services available. This information should be published in the appropriate nautical publications and in the "World VTS Guide".*</w:delText>
              </w:r>
            </w:del>
          </w:p>
        </w:tc>
        <w:tc>
          <w:tcPr>
            <w:tcW w:w="2330" w:type="dxa"/>
            <w:shd w:val="clear" w:color="auto" w:fill="D9D9D9"/>
          </w:tcPr>
          <w:p w14:paraId="79589759" w14:textId="77777777" w:rsidR="00D93AC5" w:rsidRPr="00080673" w:rsidDel="0079729E" w:rsidRDefault="00D93AC5" w:rsidP="006E0BF1">
            <w:pPr>
              <w:rPr>
                <w:del w:id="1126" w:author="Jacky" w:date="2013-03-13T22:41:00Z"/>
                <w:rFonts w:ascii="Calibri" w:hAnsi="Calibri" w:cs="Calibri"/>
                <w:b/>
                <w:bCs/>
                <w:sz w:val="18"/>
                <w:szCs w:val="18"/>
                <w:lang w:val="en-AU" w:eastAsia="en-US"/>
              </w:rPr>
            </w:pPr>
          </w:p>
        </w:tc>
        <w:tc>
          <w:tcPr>
            <w:tcW w:w="4188" w:type="dxa"/>
          </w:tcPr>
          <w:p w14:paraId="56B33B6C" w14:textId="77777777" w:rsidR="00D93AC5" w:rsidRPr="00080673" w:rsidDel="0079729E" w:rsidRDefault="00D93AC5" w:rsidP="006E0BF1">
            <w:pPr>
              <w:rPr>
                <w:del w:id="1127" w:author="Jacky" w:date="2013-03-13T22:41:00Z"/>
                <w:rFonts w:ascii="Calibri" w:hAnsi="Calibri" w:cs="Calibri"/>
                <w:sz w:val="18"/>
                <w:szCs w:val="18"/>
                <w:lang w:val="en-AU" w:eastAsia="en-US"/>
              </w:rPr>
            </w:pPr>
          </w:p>
        </w:tc>
      </w:tr>
      <w:tr w:rsidR="00D93AC5" w:rsidRPr="006E0BF1" w:rsidDel="0079729E" w14:paraId="3D693B75" w14:textId="77777777">
        <w:trPr>
          <w:del w:id="1128" w:author="Jacky" w:date="2013-03-13T22:41:00Z"/>
        </w:trPr>
        <w:tc>
          <w:tcPr>
            <w:tcW w:w="10598" w:type="dxa"/>
            <w:gridSpan w:val="4"/>
          </w:tcPr>
          <w:p w14:paraId="32A10FE1" w14:textId="77777777" w:rsidR="00D93AC5" w:rsidRPr="00080673" w:rsidDel="0079729E" w:rsidRDefault="00D93AC5" w:rsidP="006E0BF1">
            <w:pPr>
              <w:rPr>
                <w:del w:id="1129" w:author="Jacky" w:date="2013-03-13T22:41:00Z"/>
                <w:rFonts w:ascii="Calibri" w:hAnsi="Calibri" w:cs="Calibri"/>
                <w:sz w:val="18"/>
                <w:szCs w:val="18"/>
                <w:lang w:val="en-AU" w:eastAsia="en-US"/>
              </w:rPr>
            </w:pPr>
            <w:del w:id="1130" w:author="Jacky" w:date="2013-03-13T22:41:00Z">
              <w:r w:rsidRPr="00080673" w:rsidDel="0079729E">
                <w:rPr>
                  <w:rFonts w:ascii="Calibri" w:hAnsi="Calibri" w:cs="Calibri"/>
                  <w:sz w:val="18"/>
                  <w:szCs w:val="18"/>
                  <w:lang w:val="en-AU" w:eastAsia="en-US"/>
                </w:rPr>
                <w:delText>How is information about the VTS Promulgated to mariners (for example, World VTS Guide, ALRS, User Guides, etc)?</w:delText>
              </w:r>
            </w:del>
          </w:p>
        </w:tc>
        <w:tc>
          <w:tcPr>
            <w:tcW w:w="4188" w:type="dxa"/>
          </w:tcPr>
          <w:p w14:paraId="67EAFFEE" w14:textId="77777777" w:rsidR="00D93AC5" w:rsidRPr="00080673" w:rsidDel="0079729E" w:rsidRDefault="00D93AC5" w:rsidP="006E0BF1">
            <w:pPr>
              <w:rPr>
                <w:del w:id="1131" w:author="Jacky" w:date="2013-03-13T22:41:00Z"/>
                <w:rFonts w:ascii="Calibri" w:hAnsi="Calibri" w:cs="Calibri"/>
                <w:sz w:val="18"/>
                <w:szCs w:val="18"/>
                <w:lang w:val="en-AU" w:eastAsia="en-US"/>
              </w:rPr>
            </w:pPr>
          </w:p>
        </w:tc>
      </w:tr>
      <w:tr w:rsidR="00D93AC5" w:rsidRPr="006E0BF1" w:rsidDel="0079729E" w14:paraId="27966EA6" w14:textId="77777777">
        <w:trPr>
          <w:del w:id="1132" w:author="Jacky" w:date="2013-03-13T22:41:00Z"/>
        </w:trPr>
        <w:tc>
          <w:tcPr>
            <w:tcW w:w="10598" w:type="dxa"/>
            <w:gridSpan w:val="4"/>
          </w:tcPr>
          <w:p w14:paraId="091AC3DC" w14:textId="77777777" w:rsidR="00D93AC5" w:rsidRPr="00080673" w:rsidDel="0079729E" w:rsidRDefault="00D93AC5" w:rsidP="006E0BF1">
            <w:pPr>
              <w:rPr>
                <w:del w:id="1133" w:author="Jacky" w:date="2013-03-13T22:41:00Z"/>
                <w:rFonts w:ascii="Calibri" w:hAnsi="Calibri" w:cs="Calibri"/>
                <w:sz w:val="18"/>
                <w:szCs w:val="18"/>
                <w:lang w:val="en-AU" w:eastAsia="en-US"/>
              </w:rPr>
            </w:pPr>
            <w:del w:id="1134" w:author="Jacky" w:date="2013-03-13T22:41:00Z">
              <w:r w:rsidRPr="00080673" w:rsidDel="0079729E">
                <w:rPr>
                  <w:rFonts w:ascii="Calibri" w:hAnsi="Calibri" w:cs="Calibri"/>
                  <w:sz w:val="18"/>
                  <w:szCs w:val="18"/>
                  <w:lang w:val="en-AU" w:eastAsia="en-US"/>
                </w:rPr>
                <w:delText>Does this include:</w:delText>
              </w:r>
            </w:del>
          </w:p>
        </w:tc>
        <w:tc>
          <w:tcPr>
            <w:tcW w:w="4188" w:type="dxa"/>
          </w:tcPr>
          <w:p w14:paraId="62D885EB" w14:textId="77777777" w:rsidR="00D93AC5" w:rsidRPr="00080673" w:rsidDel="0079729E" w:rsidRDefault="00D93AC5" w:rsidP="006E0BF1">
            <w:pPr>
              <w:rPr>
                <w:del w:id="1135" w:author="Jacky" w:date="2013-03-13T22:41:00Z"/>
                <w:rFonts w:ascii="Calibri" w:hAnsi="Calibri" w:cs="Calibri"/>
                <w:sz w:val="18"/>
                <w:szCs w:val="18"/>
                <w:lang w:val="en-AU" w:eastAsia="en-US"/>
              </w:rPr>
            </w:pPr>
          </w:p>
        </w:tc>
      </w:tr>
      <w:tr w:rsidR="00D93AC5" w:rsidRPr="006E0BF1" w:rsidDel="0079729E" w14:paraId="36D55851" w14:textId="77777777">
        <w:trPr>
          <w:del w:id="1136" w:author="Jacky" w:date="2013-03-13T22:41:00Z"/>
        </w:trPr>
        <w:tc>
          <w:tcPr>
            <w:tcW w:w="10598" w:type="dxa"/>
            <w:gridSpan w:val="4"/>
          </w:tcPr>
          <w:p w14:paraId="511FADD2" w14:textId="77777777" w:rsidR="00D93AC5" w:rsidRPr="00080673" w:rsidDel="0079729E" w:rsidRDefault="00D93AC5" w:rsidP="00080673">
            <w:pPr>
              <w:numPr>
                <w:ilvl w:val="0"/>
                <w:numId w:val="42"/>
                <w:numberingChange w:id="1137" w:author="DFOuser" w:date="2013-03-12T06:53:00Z" w:original=""/>
              </w:numPr>
              <w:contextualSpacing/>
              <w:rPr>
                <w:del w:id="1138" w:author="Jacky" w:date="2013-03-13T22:41:00Z"/>
                <w:rFonts w:ascii="Calibri" w:hAnsi="Calibri" w:cs="Calibri"/>
                <w:sz w:val="18"/>
                <w:szCs w:val="18"/>
                <w:lang w:val="en-AU" w:eastAsia="en-US"/>
              </w:rPr>
            </w:pPr>
            <w:del w:id="1139" w:author="Jacky" w:date="2013-03-13T22:41:00Z">
              <w:r w:rsidRPr="00080673" w:rsidDel="0079729E">
                <w:rPr>
                  <w:rFonts w:ascii="Calibri" w:hAnsi="Calibri" w:cs="Calibri"/>
                  <w:sz w:val="18"/>
                  <w:szCs w:val="18"/>
                  <w:lang w:val="en-AU" w:eastAsia="en-US"/>
                </w:rPr>
                <w:delText>categories of vessels required or expected to participate?</w:delText>
              </w:r>
            </w:del>
          </w:p>
        </w:tc>
        <w:tc>
          <w:tcPr>
            <w:tcW w:w="4188" w:type="dxa"/>
          </w:tcPr>
          <w:p w14:paraId="475C311F" w14:textId="77777777" w:rsidR="00D93AC5" w:rsidRPr="00080673" w:rsidDel="0079729E" w:rsidRDefault="00D93AC5" w:rsidP="006E0BF1">
            <w:pPr>
              <w:rPr>
                <w:del w:id="1140" w:author="Jacky" w:date="2013-03-13T22:41:00Z"/>
                <w:rFonts w:ascii="Calibri" w:hAnsi="Calibri" w:cs="Calibri"/>
                <w:sz w:val="18"/>
                <w:szCs w:val="18"/>
                <w:lang w:val="en-AU" w:eastAsia="en-US"/>
              </w:rPr>
            </w:pPr>
          </w:p>
        </w:tc>
      </w:tr>
      <w:tr w:rsidR="00D93AC5" w:rsidRPr="006E0BF1" w:rsidDel="0079729E" w14:paraId="16D11929" w14:textId="77777777">
        <w:trPr>
          <w:del w:id="1141" w:author="Jacky" w:date="2013-03-13T22:41:00Z"/>
        </w:trPr>
        <w:tc>
          <w:tcPr>
            <w:tcW w:w="10598" w:type="dxa"/>
            <w:gridSpan w:val="4"/>
          </w:tcPr>
          <w:p w14:paraId="31A9DE0A" w14:textId="77777777" w:rsidR="00D93AC5" w:rsidRPr="00080673" w:rsidDel="0079729E" w:rsidRDefault="00D93AC5" w:rsidP="00080673">
            <w:pPr>
              <w:numPr>
                <w:ilvl w:val="0"/>
                <w:numId w:val="42"/>
                <w:numberingChange w:id="1142" w:author="DFOuser" w:date="2013-03-12T06:53:00Z" w:original=""/>
              </w:numPr>
              <w:contextualSpacing/>
              <w:rPr>
                <w:del w:id="1143" w:author="Jacky" w:date="2013-03-13T22:41:00Z"/>
                <w:rFonts w:ascii="Calibri" w:hAnsi="Calibri" w:cs="Calibri"/>
                <w:sz w:val="18"/>
                <w:szCs w:val="18"/>
                <w:lang w:val="en-AU" w:eastAsia="en-US"/>
              </w:rPr>
            </w:pPr>
            <w:del w:id="1144" w:author="Jacky" w:date="2013-03-13T22:41:00Z">
              <w:r w:rsidRPr="00080673" w:rsidDel="0079729E">
                <w:rPr>
                  <w:rFonts w:ascii="Calibri" w:hAnsi="Calibri" w:cs="Calibri"/>
                  <w:sz w:val="18"/>
                  <w:szCs w:val="18"/>
                  <w:lang w:val="en-AU" w:eastAsia="en-US"/>
                </w:rPr>
                <w:delText>radio frequencies to be used for reporting?</w:delText>
              </w:r>
            </w:del>
          </w:p>
        </w:tc>
        <w:tc>
          <w:tcPr>
            <w:tcW w:w="4188" w:type="dxa"/>
          </w:tcPr>
          <w:p w14:paraId="5CB7EB77" w14:textId="77777777" w:rsidR="00D93AC5" w:rsidRPr="00080673" w:rsidDel="0079729E" w:rsidRDefault="00D93AC5" w:rsidP="006E0BF1">
            <w:pPr>
              <w:rPr>
                <w:del w:id="1145" w:author="Jacky" w:date="2013-03-13T22:41:00Z"/>
                <w:rFonts w:ascii="Calibri" w:hAnsi="Calibri" w:cs="Calibri"/>
                <w:sz w:val="18"/>
                <w:szCs w:val="18"/>
                <w:lang w:val="en-AU" w:eastAsia="en-US"/>
              </w:rPr>
            </w:pPr>
          </w:p>
        </w:tc>
      </w:tr>
      <w:tr w:rsidR="00D93AC5" w:rsidRPr="006E0BF1" w:rsidDel="0079729E" w14:paraId="7434F008" w14:textId="77777777">
        <w:trPr>
          <w:del w:id="1146" w:author="Jacky" w:date="2013-03-13T22:41:00Z"/>
        </w:trPr>
        <w:tc>
          <w:tcPr>
            <w:tcW w:w="10598" w:type="dxa"/>
            <w:gridSpan w:val="4"/>
          </w:tcPr>
          <w:p w14:paraId="6EBF0711" w14:textId="77777777" w:rsidR="00D93AC5" w:rsidRPr="00080673" w:rsidDel="0079729E" w:rsidRDefault="00D93AC5" w:rsidP="00080673">
            <w:pPr>
              <w:numPr>
                <w:ilvl w:val="0"/>
                <w:numId w:val="42"/>
                <w:numberingChange w:id="1147" w:author="DFOuser" w:date="2013-03-12T06:53:00Z" w:original=""/>
              </w:numPr>
              <w:contextualSpacing/>
              <w:rPr>
                <w:del w:id="1148" w:author="Jacky" w:date="2013-03-13T22:41:00Z"/>
                <w:rFonts w:ascii="Calibri" w:hAnsi="Calibri" w:cs="Calibri"/>
                <w:sz w:val="18"/>
                <w:szCs w:val="18"/>
                <w:lang w:val="en-AU" w:eastAsia="en-US"/>
              </w:rPr>
            </w:pPr>
            <w:del w:id="1149" w:author="Jacky" w:date="2013-03-13T22:41:00Z">
              <w:r w:rsidRPr="00080673" w:rsidDel="0079729E">
                <w:rPr>
                  <w:rFonts w:ascii="Calibri" w:hAnsi="Calibri" w:cs="Calibri"/>
                  <w:sz w:val="18"/>
                  <w:szCs w:val="18"/>
                  <w:lang w:val="en-AU" w:eastAsia="en-US"/>
                </w:rPr>
                <w:delText>areas of applicability?</w:delText>
              </w:r>
            </w:del>
          </w:p>
        </w:tc>
        <w:tc>
          <w:tcPr>
            <w:tcW w:w="4188" w:type="dxa"/>
          </w:tcPr>
          <w:p w14:paraId="317F1AD3" w14:textId="77777777" w:rsidR="00D93AC5" w:rsidRPr="00080673" w:rsidDel="0079729E" w:rsidRDefault="00D93AC5" w:rsidP="006E0BF1">
            <w:pPr>
              <w:rPr>
                <w:del w:id="1150" w:author="Jacky" w:date="2013-03-13T22:41:00Z"/>
                <w:rFonts w:ascii="Calibri" w:hAnsi="Calibri" w:cs="Calibri"/>
                <w:sz w:val="18"/>
                <w:szCs w:val="18"/>
                <w:lang w:val="en-AU" w:eastAsia="en-US"/>
              </w:rPr>
            </w:pPr>
          </w:p>
        </w:tc>
      </w:tr>
      <w:tr w:rsidR="00D93AC5" w:rsidRPr="006E0BF1" w:rsidDel="0079729E" w14:paraId="14516F12" w14:textId="77777777">
        <w:trPr>
          <w:del w:id="1151" w:author="Jacky" w:date="2013-03-13T22:41:00Z"/>
        </w:trPr>
        <w:tc>
          <w:tcPr>
            <w:tcW w:w="10598" w:type="dxa"/>
            <w:gridSpan w:val="4"/>
          </w:tcPr>
          <w:p w14:paraId="2DE96BE0" w14:textId="77777777" w:rsidR="00D93AC5" w:rsidRPr="00080673" w:rsidDel="0079729E" w:rsidRDefault="00D93AC5" w:rsidP="00080673">
            <w:pPr>
              <w:numPr>
                <w:ilvl w:val="0"/>
                <w:numId w:val="42"/>
                <w:numberingChange w:id="1152" w:author="DFOuser" w:date="2013-03-12T06:53:00Z" w:original=""/>
              </w:numPr>
              <w:contextualSpacing/>
              <w:rPr>
                <w:del w:id="1153" w:author="Jacky" w:date="2013-03-13T22:41:00Z"/>
                <w:rFonts w:ascii="Calibri" w:hAnsi="Calibri" w:cs="Calibri"/>
                <w:sz w:val="18"/>
                <w:szCs w:val="18"/>
                <w:lang w:val="en-AU" w:eastAsia="en-US"/>
              </w:rPr>
            </w:pPr>
            <w:del w:id="1154" w:author="Jacky" w:date="2013-03-13T22:41:00Z">
              <w:r w:rsidRPr="00080673" w:rsidDel="0079729E">
                <w:rPr>
                  <w:rFonts w:ascii="Calibri" w:hAnsi="Calibri" w:cs="Calibri"/>
                  <w:sz w:val="18"/>
                  <w:szCs w:val="18"/>
                  <w:lang w:val="en-AU" w:eastAsia="en-US"/>
                </w:rPr>
                <w:delText>the times and geographical positions for submitting reports?</w:delText>
              </w:r>
            </w:del>
          </w:p>
        </w:tc>
        <w:tc>
          <w:tcPr>
            <w:tcW w:w="4188" w:type="dxa"/>
          </w:tcPr>
          <w:p w14:paraId="6EDC4BB6" w14:textId="77777777" w:rsidR="00D93AC5" w:rsidRPr="00080673" w:rsidDel="0079729E" w:rsidRDefault="00D93AC5" w:rsidP="006E0BF1">
            <w:pPr>
              <w:rPr>
                <w:del w:id="1155" w:author="Jacky" w:date="2013-03-13T22:41:00Z"/>
                <w:rFonts w:ascii="Calibri" w:hAnsi="Calibri" w:cs="Calibri"/>
                <w:sz w:val="18"/>
                <w:szCs w:val="18"/>
                <w:lang w:val="en-AU" w:eastAsia="en-US"/>
              </w:rPr>
            </w:pPr>
          </w:p>
        </w:tc>
      </w:tr>
      <w:tr w:rsidR="00D93AC5" w:rsidRPr="006E0BF1" w:rsidDel="0079729E" w14:paraId="2F86ADC3" w14:textId="77777777">
        <w:trPr>
          <w:del w:id="1156" w:author="Jacky" w:date="2013-03-13T22:41:00Z"/>
        </w:trPr>
        <w:tc>
          <w:tcPr>
            <w:tcW w:w="10598" w:type="dxa"/>
            <w:gridSpan w:val="4"/>
          </w:tcPr>
          <w:p w14:paraId="131EB306" w14:textId="77777777" w:rsidR="00D93AC5" w:rsidRPr="00080673" w:rsidDel="0079729E" w:rsidRDefault="00D93AC5" w:rsidP="00080673">
            <w:pPr>
              <w:numPr>
                <w:ilvl w:val="0"/>
                <w:numId w:val="42"/>
                <w:numberingChange w:id="1157" w:author="DFOuser" w:date="2013-03-12T06:53:00Z" w:original=""/>
              </w:numPr>
              <w:contextualSpacing/>
              <w:rPr>
                <w:del w:id="1158" w:author="Jacky" w:date="2013-03-13T22:41:00Z"/>
                <w:rFonts w:ascii="Calibri" w:hAnsi="Calibri" w:cs="Calibri"/>
                <w:sz w:val="18"/>
                <w:szCs w:val="18"/>
                <w:lang w:val="en-AU" w:eastAsia="en-US"/>
              </w:rPr>
            </w:pPr>
            <w:del w:id="1159" w:author="Jacky" w:date="2013-03-13T22:41:00Z">
              <w:r w:rsidRPr="00080673" w:rsidDel="0079729E">
                <w:rPr>
                  <w:rFonts w:ascii="Calibri" w:hAnsi="Calibri" w:cs="Calibri"/>
                  <w:sz w:val="18"/>
                  <w:szCs w:val="18"/>
                  <w:lang w:val="en-AU" w:eastAsia="en-US"/>
                </w:rPr>
                <w:delText>the VTS authority responsible for the operation of the service?</w:delText>
              </w:r>
            </w:del>
          </w:p>
        </w:tc>
        <w:tc>
          <w:tcPr>
            <w:tcW w:w="4188" w:type="dxa"/>
          </w:tcPr>
          <w:p w14:paraId="1BC6AA79" w14:textId="77777777" w:rsidR="00D93AC5" w:rsidRPr="00080673" w:rsidDel="0079729E" w:rsidRDefault="00D93AC5" w:rsidP="006E0BF1">
            <w:pPr>
              <w:rPr>
                <w:del w:id="1160" w:author="Jacky" w:date="2013-03-13T22:41:00Z"/>
                <w:rFonts w:ascii="Calibri" w:hAnsi="Calibri" w:cs="Calibri"/>
                <w:sz w:val="18"/>
                <w:szCs w:val="18"/>
                <w:lang w:val="en-AU" w:eastAsia="en-US"/>
              </w:rPr>
            </w:pPr>
          </w:p>
        </w:tc>
      </w:tr>
      <w:tr w:rsidR="00D93AC5" w:rsidRPr="006E0BF1" w:rsidDel="0079729E" w14:paraId="456F4531" w14:textId="77777777">
        <w:trPr>
          <w:del w:id="1161" w:author="Jacky" w:date="2013-03-13T22:41:00Z"/>
        </w:trPr>
        <w:tc>
          <w:tcPr>
            <w:tcW w:w="10598" w:type="dxa"/>
            <w:gridSpan w:val="4"/>
          </w:tcPr>
          <w:p w14:paraId="5CC4E875" w14:textId="77777777" w:rsidR="00D93AC5" w:rsidRPr="00080673" w:rsidDel="0079729E" w:rsidRDefault="00D93AC5" w:rsidP="00080673">
            <w:pPr>
              <w:numPr>
                <w:ilvl w:val="0"/>
                <w:numId w:val="42"/>
                <w:numberingChange w:id="1162" w:author="DFOuser" w:date="2013-03-12T06:53:00Z" w:original=""/>
              </w:numPr>
              <w:contextualSpacing/>
              <w:rPr>
                <w:del w:id="1163" w:author="Jacky" w:date="2013-03-13T22:41:00Z"/>
                <w:rFonts w:ascii="Calibri" w:hAnsi="Calibri" w:cs="Calibri"/>
                <w:sz w:val="18"/>
                <w:szCs w:val="18"/>
                <w:lang w:val="en-AU" w:eastAsia="en-US"/>
              </w:rPr>
            </w:pPr>
            <w:del w:id="1164" w:author="Jacky" w:date="2013-03-13T22:41:00Z">
              <w:r w:rsidRPr="00080673" w:rsidDel="0079729E">
                <w:rPr>
                  <w:rFonts w:ascii="Calibri" w:hAnsi="Calibri" w:cs="Calibri"/>
                  <w:sz w:val="18"/>
                  <w:szCs w:val="18"/>
                  <w:lang w:val="en-AU" w:eastAsia="en-US"/>
                </w:rPr>
                <w:delText>any information, advice or instructions to be provided to participating ships?</w:delText>
              </w:r>
            </w:del>
          </w:p>
        </w:tc>
        <w:tc>
          <w:tcPr>
            <w:tcW w:w="4188" w:type="dxa"/>
          </w:tcPr>
          <w:p w14:paraId="0916A973" w14:textId="77777777" w:rsidR="00D93AC5" w:rsidRPr="00080673" w:rsidDel="0079729E" w:rsidRDefault="00D93AC5" w:rsidP="006E0BF1">
            <w:pPr>
              <w:rPr>
                <w:del w:id="1165" w:author="Jacky" w:date="2013-03-13T22:41:00Z"/>
                <w:rFonts w:ascii="Calibri" w:hAnsi="Calibri" w:cs="Calibri"/>
                <w:sz w:val="18"/>
                <w:szCs w:val="18"/>
                <w:lang w:val="en-AU" w:eastAsia="en-US"/>
              </w:rPr>
            </w:pPr>
          </w:p>
        </w:tc>
      </w:tr>
      <w:tr w:rsidR="00D93AC5" w:rsidRPr="006E0BF1" w:rsidDel="0079729E" w14:paraId="11D4B01E" w14:textId="77777777">
        <w:trPr>
          <w:del w:id="1166" w:author="Jacky" w:date="2013-03-13T22:41:00Z"/>
        </w:trPr>
        <w:tc>
          <w:tcPr>
            <w:tcW w:w="10598" w:type="dxa"/>
            <w:gridSpan w:val="4"/>
          </w:tcPr>
          <w:p w14:paraId="58BE4D47" w14:textId="77777777" w:rsidR="00D93AC5" w:rsidRPr="00080673" w:rsidDel="0079729E" w:rsidRDefault="00D93AC5" w:rsidP="00080673">
            <w:pPr>
              <w:numPr>
                <w:ilvl w:val="0"/>
                <w:numId w:val="42"/>
                <w:numberingChange w:id="1167" w:author="DFOuser" w:date="2013-03-12T06:53:00Z" w:original=""/>
              </w:numPr>
              <w:contextualSpacing/>
              <w:rPr>
                <w:del w:id="1168" w:author="Jacky" w:date="2013-03-13T22:41:00Z"/>
                <w:rFonts w:ascii="Calibri" w:hAnsi="Calibri" w:cs="Calibri"/>
                <w:sz w:val="18"/>
                <w:szCs w:val="18"/>
                <w:lang w:val="en-AU" w:eastAsia="en-US"/>
              </w:rPr>
            </w:pPr>
            <w:del w:id="1169" w:author="Jacky" w:date="2013-03-13T22:41:00Z">
              <w:r w:rsidRPr="00080673" w:rsidDel="0079729E">
                <w:rPr>
                  <w:rFonts w:ascii="Calibri" w:hAnsi="Calibri" w:cs="Calibri"/>
                  <w:sz w:val="18"/>
                  <w:szCs w:val="18"/>
                  <w:lang w:val="en-AU" w:eastAsia="en-US"/>
                </w:rPr>
                <w:delText>types and level of services available?</w:delText>
              </w:r>
            </w:del>
          </w:p>
        </w:tc>
        <w:tc>
          <w:tcPr>
            <w:tcW w:w="4188" w:type="dxa"/>
          </w:tcPr>
          <w:p w14:paraId="17A78CE3" w14:textId="77777777" w:rsidR="00D93AC5" w:rsidRPr="00080673" w:rsidDel="0079729E" w:rsidRDefault="00D93AC5" w:rsidP="006E0BF1">
            <w:pPr>
              <w:rPr>
                <w:del w:id="1170" w:author="Jacky" w:date="2013-03-13T22:41:00Z"/>
                <w:rFonts w:ascii="Calibri" w:hAnsi="Calibri" w:cs="Calibri"/>
                <w:sz w:val="18"/>
                <w:szCs w:val="18"/>
                <w:lang w:val="en-AU" w:eastAsia="en-US"/>
              </w:rPr>
            </w:pPr>
          </w:p>
        </w:tc>
      </w:tr>
      <w:tr w:rsidR="00D93AC5" w:rsidRPr="006E0BF1" w:rsidDel="0079729E" w14:paraId="56A1338C" w14:textId="77777777">
        <w:trPr>
          <w:del w:id="1171" w:author="Jacky" w:date="2013-03-13T22:41:00Z"/>
        </w:trPr>
        <w:tc>
          <w:tcPr>
            <w:tcW w:w="10598" w:type="dxa"/>
            <w:gridSpan w:val="4"/>
          </w:tcPr>
          <w:p w14:paraId="27752599" w14:textId="77777777" w:rsidR="00D93AC5" w:rsidRPr="00080673" w:rsidDel="0079729E" w:rsidRDefault="00D93AC5" w:rsidP="006E0BF1">
            <w:pPr>
              <w:rPr>
                <w:del w:id="1172" w:author="Jacky" w:date="2013-03-13T22:41:00Z"/>
                <w:rFonts w:ascii="Calibri" w:hAnsi="Calibri" w:cs="Calibri"/>
                <w:sz w:val="18"/>
                <w:szCs w:val="18"/>
                <w:lang w:val="en-AU" w:eastAsia="en-US"/>
              </w:rPr>
            </w:pPr>
            <w:del w:id="1173" w:author="Jacky" w:date="2013-03-13T22:41:00Z">
              <w:r w:rsidRPr="00080673" w:rsidDel="0079729E">
                <w:rPr>
                  <w:rFonts w:ascii="Calibri" w:hAnsi="Calibri" w:cs="Calibri"/>
                  <w:sz w:val="18"/>
                  <w:szCs w:val="18"/>
                  <w:lang w:val="en-AU" w:eastAsia="en-US"/>
                </w:rPr>
                <w:delText>Is this information available on-line?</w:delText>
              </w:r>
            </w:del>
          </w:p>
        </w:tc>
        <w:tc>
          <w:tcPr>
            <w:tcW w:w="4188" w:type="dxa"/>
          </w:tcPr>
          <w:p w14:paraId="543028FC" w14:textId="77777777" w:rsidR="00D93AC5" w:rsidRPr="00080673" w:rsidDel="0079729E" w:rsidRDefault="00D93AC5" w:rsidP="006E0BF1">
            <w:pPr>
              <w:rPr>
                <w:del w:id="1174" w:author="Jacky" w:date="2013-03-13T22:41:00Z"/>
                <w:rFonts w:ascii="Calibri" w:hAnsi="Calibri" w:cs="Calibri"/>
                <w:sz w:val="18"/>
                <w:szCs w:val="18"/>
                <w:lang w:val="en-AU" w:eastAsia="en-US"/>
              </w:rPr>
            </w:pPr>
          </w:p>
        </w:tc>
      </w:tr>
      <w:tr w:rsidR="00D93AC5" w:rsidRPr="006E0BF1" w:rsidDel="0079729E" w14:paraId="507884DB" w14:textId="77777777">
        <w:trPr>
          <w:del w:id="1175" w:author="Jacky" w:date="2013-03-13T22:41:00Z"/>
        </w:trPr>
        <w:tc>
          <w:tcPr>
            <w:tcW w:w="10598" w:type="dxa"/>
            <w:gridSpan w:val="4"/>
          </w:tcPr>
          <w:p w14:paraId="01436033" w14:textId="77777777" w:rsidR="00D93AC5" w:rsidRPr="00080673" w:rsidDel="0079729E" w:rsidRDefault="00D93AC5" w:rsidP="006E0BF1">
            <w:pPr>
              <w:rPr>
                <w:del w:id="1176" w:author="Jacky" w:date="2013-03-13T22:41:00Z"/>
                <w:rFonts w:ascii="Calibri" w:hAnsi="Calibri" w:cs="Calibri"/>
                <w:sz w:val="18"/>
                <w:szCs w:val="18"/>
                <w:lang w:val="en-AU" w:eastAsia="en-US"/>
              </w:rPr>
            </w:pPr>
          </w:p>
        </w:tc>
        <w:tc>
          <w:tcPr>
            <w:tcW w:w="4188" w:type="dxa"/>
          </w:tcPr>
          <w:p w14:paraId="10CE2BF1" w14:textId="77777777" w:rsidR="00D93AC5" w:rsidRPr="00080673" w:rsidDel="0079729E" w:rsidRDefault="00D93AC5" w:rsidP="006E0BF1">
            <w:pPr>
              <w:rPr>
                <w:del w:id="1177" w:author="Jacky" w:date="2013-03-13T22:41:00Z"/>
                <w:rFonts w:ascii="Calibri" w:hAnsi="Calibri" w:cs="Calibri"/>
                <w:sz w:val="18"/>
                <w:szCs w:val="18"/>
                <w:lang w:val="en-AU" w:eastAsia="en-US"/>
              </w:rPr>
            </w:pPr>
          </w:p>
        </w:tc>
      </w:tr>
      <w:tr w:rsidR="00D93AC5" w:rsidRPr="006E0BF1" w:rsidDel="0079729E" w14:paraId="38C80653" w14:textId="77777777">
        <w:trPr>
          <w:del w:id="1178" w:author="Jacky" w:date="2013-03-13T22:41:00Z"/>
        </w:trPr>
        <w:tc>
          <w:tcPr>
            <w:tcW w:w="3701" w:type="dxa"/>
            <w:shd w:val="clear" w:color="auto" w:fill="D9D9D9"/>
          </w:tcPr>
          <w:p w14:paraId="3A8DB5C4" w14:textId="77777777" w:rsidR="00D93AC5" w:rsidRPr="00080673" w:rsidDel="0079729E" w:rsidRDefault="00D93AC5" w:rsidP="006E0BF1">
            <w:pPr>
              <w:rPr>
                <w:del w:id="1179" w:author="Jacky" w:date="2013-03-13T22:41:00Z"/>
                <w:rFonts w:ascii="Calibri" w:hAnsi="Calibri" w:cs="Calibri"/>
                <w:b/>
                <w:bCs/>
                <w:sz w:val="18"/>
                <w:szCs w:val="18"/>
                <w:lang w:val="en-AU" w:eastAsia="en-US"/>
              </w:rPr>
            </w:pPr>
            <w:del w:id="1180" w:author="Jacky" w:date="2013-03-13T22:41:00Z">
              <w:r w:rsidRPr="00080673" w:rsidDel="0079729E">
                <w:rPr>
                  <w:rFonts w:ascii="Calibri" w:hAnsi="Calibri" w:cs="Calibri"/>
                  <w:b/>
                  <w:bCs/>
                  <w:sz w:val="18"/>
                  <w:szCs w:val="18"/>
                  <w:lang w:val="en-AU" w:eastAsia="en-US"/>
                </w:rPr>
                <w:delText>2.4</w:delText>
              </w:r>
              <w:r w:rsidRPr="00080673" w:rsidDel="0079729E">
                <w:rPr>
                  <w:rFonts w:ascii="Calibri" w:hAnsi="Calibri" w:cs="Calibri"/>
                  <w:b/>
                  <w:bCs/>
                  <w:sz w:val="18"/>
                  <w:szCs w:val="18"/>
                  <w:lang w:val="en-AU" w:eastAsia="en-US"/>
                </w:rPr>
                <w:tab/>
                <w:delText>Communication and reporting</w:delText>
              </w:r>
            </w:del>
          </w:p>
          <w:p w14:paraId="6982E715" w14:textId="77777777" w:rsidR="00D93AC5" w:rsidRPr="00080673" w:rsidDel="0079729E" w:rsidRDefault="00D93AC5" w:rsidP="006E0BF1">
            <w:pPr>
              <w:rPr>
                <w:del w:id="1181" w:author="Jacky" w:date="2013-03-13T22:41:00Z"/>
                <w:rFonts w:ascii="Calibri" w:hAnsi="Calibri" w:cs="Calibri"/>
                <w:sz w:val="18"/>
                <w:szCs w:val="18"/>
                <w:lang w:val="en-AU" w:eastAsia="en-US"/>
              </w:rPr>
            </w:pPr>
            <w:del w:id="1182" w:author="Jacky" w:date="2013-03-13T22:41:00Z">
              <w:r w:rsidRPr="00080673" w:rsidDel="0079729E">
                <w:rPr>
                  <w:rFonts w:ascii="Calibri" w:hAnsi="Calibri" w:cs="Calibri"/>
                  <w:sz w:val="18"/>
                  <w:szCs w:val="18"/>
                  <w:lang w:val="en-AU" w:eastAsia="en-US"/>
                </w:rPr>
                <w:delText>2.4.1 Communication between a VTS authority and a participating vessel should be conducted in accordance with the Guidelines and Criteria for Ship Reporting systems and should be limited to</w:delText>
              </w:r>
              <w:r w:rsidRPr="00080673" w:rsidDel="0079729E">
                <w:rPr>
                  <w:rFonts w:ascii="Calibri" w:hAnsi="Calibri" w:cs="Calibri"/>
                  <w:lang w:val="en-AU" w:eastAsia="en-US"/>
                </w:rPr>
                <w:delText xml:space="preserve"> </w:delText>
              </w:r>
              <w:r w:rsidRPr="00080673" w:rsidDel="0079729E">
                <w:rPr>
                  <w:rFonts w:ascii="Calibri" w:hAnsi="Calibri" w:cs="Calibri"/>
                  <w:sz w:val="18"/>
                  <w:szCs w:val="18"/>
                  <w:lang w:val="en-AU" w:eastAsia="en-US"/>
                </w:rPr>
                <w:delText>information essential to achieve the objectives of the VTS.2 IMO Standard Marine Communication Phrases should be used where practicable.</w:delText>
              </w:r>
            </w:del>
          </w:p>
        </w:tc>
        <w:tc>
          <w:tcPr>
            <w:tcW w:w="4567" w:type="dxa"/>
            <w:gridSpan w:val="2"/>
            <w:shd w:val="clear" w:color="auto" w:fill="D9D9D9"/>
          </w:tcPr>
          <w:p w14:paraId="5DE80A63" w14:textId="77777777" w:rsidR="00D93AC5" w:rsidRPr="00080673" w:rsidDel="0079729E" w:rsidRDefault="00D93AC5" w:rsidP="006E0BF1">
            <w:pPr>
              <w:rPr>
                <w:del w:id="1183" w:author="Jacky" w:date="2013-03-13T22:41:00Z"/>
                <w:rFonts w:ascii="Calibri" w:hAnsi="Calibri" w:cs="Calibri"/>
                <w:sz w:val="18"/>
                <w:szCs w:val="18"/>
                <w:lang w:val="en-AU" w:eastAsia="en-US"/>
              </w:rPr>
            </w:pPr>
          </w:p>
        </w:tc>
        <w:tc>
          <w:tcPr>
            <w:tcW w:w="2330" w:type="dxa"/>
            <w:shd w:val="clear" w:color="auto" w:fill="D9D9D9"/>
          </w:tcPr>
          <w:p w14:paraId="29E3582D" w14:textId="77777777" w:rsidR="00D93AC5" w:rsidRPr="00080673" w:rsidDel="0079729E" w:rsidRDefault="00D93AC5" w:rsidP="006E0BF1">
            <w:pPr>
              <w:rPr>
                <w:del w:id="1184" w:author="Jacky" w:date="2013-03-13T22:41:00Z"/>
                <w:rFonts w:ascii="Calibri" w:hAnsi="Calibri" w:cs="Calibri"/>
                <w:sz w:val="18"/>
                <w:szCs w:val="18"/>
                <w:lang w:val="en-AU" w:eastAsia="en-US"/>
              </w:rPr>
            </w:pPr>
          </w:p>
        </w:tc>
        <w:tc>
          <w:tcPr>
            <w:tcW w:w="4188" w:type="dxa"/>
          </w:tcPr>
          <w:p w14:paraId="11BA7285" w14:textId="77777777" w:rsidR="00D93AC5" w:rsidRPr="00080673" w:rsidDel="0079729E" w:rsidRDefault="00D93AC5" w:rsidP="006E0BF1">
            <w:pPr>
              <w:rPr>
                <w:del w:id="1185" w:author="Jacky" w:date="2013-03-13T22:41:00Z"/>
                <w:rFonts w:ascii="Calibri" w:hAnsi="Calibri" w:cs="Calibri"/>
                <w:sz w:val="18"/>
                <w:szCs w:val="18"/>
                <w:lang w:val="en-AU" w:eastAsia="en-US"/>
              </w:rPr>
            </w:pPr>
          </w:p>
        </w:tc>
      </w:tr>
      <w:tr w:rsidR="00D93AC5" w:rsidRPr="006E0BF1" w:rsidDel="0079729E" w14:paraId="06DA2FC4" w14:textId="77777777">
        <w:trPr>
          <w:del w:id="1186" w:author="Jacky" w:date="2013-03-13T22:41:00Z"/>
        </w:trPr>
        <w:tc>
          <w:tcPr>
            <w:tcW w:w="10598" w:type="dxa"/>
            <w:gridSpan w:val="4"/>
          </w:tcPr>
          <w:p w14:paraId="6CA765DB" w14:textId="77777777" w:rsidR="00D93AC5" w:rsidRPr="00080673" w:rsidDel="0079729E" w:rsidRDefault="00D93AC5" w:rsidP="006E0BF1">
            <w:pPr>
              <w:rPr>
                <w:del w:id="1187" w:author="Jacky" w:date="2013-03-13T22:41:00Z"/>
                <w:rFonts w:ascii="Calibri" w:hAnsi="Calibri" w:cs="Calibri"/>
                <w:sz w:val="18"/>
                <w:szCs w:val="18"/>
                <w:lang w:val="en-AU" w:eastAsia="en-US"/>
              </w:rPr>
            </w:pPr>
            <w:del w:id="1188" w:author="Jacky" w:date="2013-03-13T22:41:00Z">
              <w:r w:rsidRPr="00080673" w:rsidDel="0079729E">
                <w:rPr>
                  <w:rFonts w:ascii="Calibri" w:hAnsi="Calibri" w:cs="Calibri"/>
                  <w:sz w:val="18"/>
                  <w:szCs w:val="18"/>
                  <w:lang w:val="en-AU" w:eastAsia="en-US"/>
                </w:rPr>
                <w:delText>SOPs</w:delText>
              </w:r>
            </w:del>
          </w:p>
        </w:tc>
        <w:tc>
          <w:tcPr>
            <w:tcW w:w="4188" w:type="dxa"/>
          </w:tcPr>
          <w:p w14:paraId="6CFB7C3D" w14:textId="77777777" w:rsidR="00D93AC5" w:rsidRPr="00080673" w:rsidDel="0079729E" w:rsidRDefault="00D93AC5" w:rsidP="006E0BF1">
            <w:pPr>
              <w:rPr>
                <w:del w:id="1189" w:author="Jacky" w:date="2013-03-13T22:41:00Z"/>
                <w:rFonts w:ascii="Calibri" w:hAnsi="Calibri" w:cs="Calibri"/>
                <w:sz w:val="18"/>
                <w:szCs w:val="18"/>
                <w:lang w:val="en-AU" w:eastAsia="en-US"/>
              </w:rPr>
            </w:pPr>
          </w:p>
        </w:tc>
      </w:tr>
      <w:tr w:rsidR="00D93AC5" w:rsidRPr="006E0BF1" w:rsidDel="0079729E" w14:paraId="0D109B28" w14:textId="77777777">
        <w:trPr>
          <w:del w:id="1190" w:author="Jacky" w:date="2013-03-13T22:41:00Z"/>
        </w:trPr>
        <w:tc>
          <w:tcPr>
            <w:tcW w:w="3701" w:type="dxa"/>
            <w:shd w:val="clear" w:color="auto" w:fill="D9D9D9"/>
          </w:tcPr>
          <w:p w14:paraId="7B673290" w14:textId="77777777" w:rsidR="00D93AC5" w:rsidRPr="00080673" w:rsidDel="0079729E" w:rsidRDefault="00D93AC5" w:rsidP="006E0BF1">
            <w:pPr>
              <w:rPr>
                <w:del w:id="1191" w:author="Jacky" w:date="2013-03-13T22:41:00Z"/>
                <w:rFonts w:ascii="Calibri" w:hAnsi="Calibri" w:cs="Calibri"/>
                <w:sz w:val="18"/>
                <w:szCs w:val="18"/>
                <w:lang w:val="en-AU" w:eastAsia="en-US"/>
              </w:rPr>
            </w:pPr>
            <w:del w:id="1192" w:author="Jacky" w:date="2013-03-13T22:41:00Z">
              <w:r w:rsidRPr="00080673" w:rsidDel="0079729E">
                <w:rPr>
                  <w:rFonts w:ascii="Calibri" w:hAnsi="Calibri" w:cs="Calibri"/>
                  <w:sz w:val="18"/>
                  <w:szCs w:val="18"/>
                  <w:lang w:val="en-AU" w:eastAsia="en-US"/>
                </w:rPr>
                <w:delText>2.4.2 In any VTS message directed to a vessel or vessels it should be made clear whether the message contains information, advice, warning, or an instruction.</w:delText>
              </w:r>
            </w:del>
          </w:p>
        </w:tc>
        <w:tc>
          <w:tcPr>
            <w:tcW w:w="4567" w:type="dxa"/>
            <w:gridSpan w:val="2"/>
            <w:shd w:val="clear" w:color="auto" w:fill="D9D9D9"/>
          </w:tcPr>
          <w:p w14:paraId="410BBFA4" w14:textId="77777777" w:rsidR="00D93AC5" w:rsidRPr="00080673" w:rsidDel="0079729E" w:rsidRDefault="00D93AC5" w:rsidP="006E0BF1">
            <w:pPr>
              <w:rPr>
                <w:del w:id="1193" w:author="Jacky" w:date="2013-03-13T22:41:00Z"/>
                <w:rFonts w:ascii="Calibri" w:hAnsi="Calibri" w:cs="Calibri"/>
                <w:sz w:val="18"/>
                <w:szCs w:val="18"/>
                <w:lang w:val="en-AU" w:eastAsia="en-US"/>
              </w:rPr>
            </w:pPr>
          </w:p>
        </w:tc>
        <w:tc>
          <w:tcPr>
            <w:tcW w:w="2330" w:type="dxa"/>
            <w:shd w:val="clear" w:color="auto" w:fill="D9D9D9"/>
          </w:tcPr>
          <w:p w14:paraId="7AC3BDD5" w14:textId="77777777" w:rsidR="00D93AC5" w:rsidRPr="00080673" w:rsidDel="0079729E" w:rsidRDefault="00D93AC5" w:rsidP="006E0BF1">
            <w:pPr>
              <w:rPr>
                <w:del w:id="1194" w:author="Jacky" w:date="2013-03-13T22:41:00Z"/>
                <w:rFonts w:ascii="Calibri" w:hAnsi="Calibri" w:cs="Calibri"/>
                <w:sz w:val="18"/>
                <w:szCs w:val="18"/>
                <w:lang w:val="en-AU" w:eastAsia="en-US"/>
              </w:rPr>
            </w:pPr>
          </w:p>
        </w:tc>
        <w:tc>
          <w:tcPr>
            <w:tcW w:w="4188" w:type="dxa"/>
          </w:tcPr>
          <w:p w14:paraId="42568A9E" w14:textId="77777777" w:rsidR="00D93AC5" w:rsidRPr="00080673" w:rsidDel="0079729E" w:rsidRDefault="00D93AC5" w:rsidP="006E0BF1">
            <w:pPr>
              <w:rPr>
                <w:del w:id="1195" w:author="Jacky" w:date="2013-03-13T22:41:00Z"/>
                <w:rFonts w:ascii="Calibri" w:hAnsi="Calibri" w:cs="Calibri"/>
                <w:sz w:val="18"/>
                <w:szCs w:val="18"/>
                <w:lang w:val="en-AU" w:eastAsia="en-US"/>
              </w:rPr>
            </w:pPr>
          </w:p>
        </w:tc>
      </w:tr>
      <w:tr w:rsidR="00D93AC5" w:rsidRPr="006E0BF1" w:rsidDel="0079729E" w14:paraId="08F44BAD" w14:textId="77777777">
        <w:trPr>
          <w:del w:id="1196" w:author="Jacky" w:date="2013-03-13T22:41:00Z"/>
        </w:trPr>
        <w:tc>
          <w:tcPr>
            <w:tcW w:w="10598" w:type="dxa"/>
            <w:gridSpan w:val="4"/>
          </w:tcPr>
          <w:p w14:paraId="511CF325" w14:textId="77777777" w:rsidR="00D93AC5" w:rsidRPr="00080673" w:rsidDel="0079729E" w:rsidRDefault="00D93AC5" w:rsidP="006E0BF1">
            <w:pPr>
              <w:rPr>
                <w:del w:id="1197" w:author="Jacky" w:date="2013-03-13T22:41:00Z"/>
                <w:rFonts w:ascii="Calibri" w:hAnsi="Calibri" w:cs="Calibri"/>
                <w:sz w:val="18"/>
                <w:szCs w:val="18"/>
                <w:lang w:val="en-AU" w:eastAsia="en-US"/>
              </w:rPr>
            </w:pPr>
          </w:p>
        </w:tc>
        <w:tc>
          <w:tcPr>
            <w:tcW w:w="4188" w:type="dxa"/>
          </w:tcPr>
          <w:p w14:paraId="5EA8B352" w14:textId="77777777" w:rsidR="00D93AC5" w:rsidRPr="00080673" w:rsidDel="0079729E" w:rsidRDefault="00D93AC5" w:rsidP="006E0BF1">
            <w:pPr>
              <w:rPr>
                <w:del w:id="1198" w:author="Jacky" w:date="2013-03-13T22:41:00Z"/>
                <w:rFonts w:ascii="Calibri" w:hAnsi="Calibri" w:cs="Calibri"/>
                <w:sz w:val="18"/>
                <w:szCs w:val="18"/>
                <w:lang w:val="en-AU" w:eastAsia="en-US"/>
              </w:rPr>
            </w:pPr>
          </w:p>
        </w:tc>
      </w:tr>
      <w:tr w:rsidR="00D93AC5" w:rsidRPr="006E0BF1" w:rsidDel="0079729E" w14:paraId="094CE9CD" w14:textId="77777777">
        <w:trPr>
          <w:del w:id="1199" w:author="Jacky" w:date="2013-03-13T22:41:00Z"/>
        </w:trPr>
        <w:tc>
          <w:tcPr>
            <w:tcW w:w="3701" w:type="dxa"/>
          </w:tcPr>
          <w:p w14:paraId="1F07DB21" w14:textId="77777777" w:rsidR="00D93AC5" w:rsidRPr="00080673" w:rsidDel="0079729E" w:rsidRDefault="00D93AC5" w:rsidP="006E0BF1">
            <w:pPr>
              <w:rPr>
                <w:del w:id="1200" w:author="Jacky" w:date="2013-03-13T22:41:00Z"/>
                <w:rFonts w:ascii="Calibri" w:hAnsi="Calibri" w:cs="Calibri"/>
                <w:b/>
                <w:bCs/>
                <w:sz w:val="18"/>
                <w:szCs w:val="18"/>
                <w:lang w:val="en-AU" w:eastAsia="en-US"/>
              </w:rPr>
            </w:pPr>
            <w:del w:id="1201" w:author="Jacky" w:date="2013-03-13T22:41:00Z">
              <w:r w:rsidRPr="00080673" w:rsidDel="0079729E">
                <w:rPr>
                  <w:rFonts w:ascii="Calibri" w:hAnsi="Calibri" w:cs="Calibri"/>
                  <w:b/>
                  <w:bCs/>
                  <w:sz w:val="18"/>
                  <w:szCs w:val="18"/>
                  <w:lang w:val="en-AU" w:eastAsia="en-US"/>
                </w:rPr>
                <w:delText>2.5</w:delText>
              </w:r>
              <w:r w:rsidRPr="00080673" w:rsidDel="0079729E">
                <w:rPr>
                  <w:rFonts w:ascii="Calibri" w:hAnsi="Calibri" w:cs="Calibri"/>
                  <w:b/>
                  <w:bCs/>
                  <w:sz w:val="18"/>
                  <w:szCs w:val="18"/>
                  <w:lang w:val="en-AU" w:eastAsia="en-US"/>
                </w:rPr>
                <w:tab/>
                <w:delText>Organization</w:delText>
              </w:r>
            </w:del>
          </w:p>
        </w:tc>
        <w:tc>
          <w:tcPr>
            <w:tcW w:w="4567" w:type="dxa"/>
            <w:gridSpan w:val="2"/>
          </w:tcPr>
          <w:p w14:paraId="0B6E4C12" w14:textId="77777777" w:rsidR="00D93AC5" w:rsidRPr="00080673" w:rsidDel="0079729E" w:rsidRDefault="00D93AC5" w:rsidP="006E0BF1">
            <w:pPr>
              <w:rPr>
                <w:del w:id="1202" w:author="Jacky" w:date="2013-03-13T22:41:00Z"/>
                <w:rFonts w:ascii="Calibri" w:hAnsi="Calibri" w:cs="Calibri"/>
                <w:sz w:val="18"/>
                <w:szCs w:val="18"/>
                <w:lang w:val="en-AU" w:eastAsia="en-US"/>
              </w:rPr>
            </w:pPr>
          </w:p>
        </w:tc>
        <w:tc>
          <w:tcPr>
            <w:tcW w:w="2330" w:type="dxa"/>
          </w:tcPr>
          <w:p w14:paraId="2169022B" w14:textId="77777777" w:rsidR="00D93AC5" w:rsidRPr="00080673" w:rsidDel="0079729E" w:rsidRDefault="00D93AC5" w:rsidP="006E0BF1">
            <w:pPr>
              <w:rPr>
                <w:del w:id="1203" w:author="Jacky" w:date="2013-03-13T22:41:00Z"/>
                <w:rFonts w:ascii="Calibri" w:hAnsi="Calibri" w:cs="Calibri"/>
                <w:sz w:val="18"/>
                <w:szCs w:val="18"/>
                <w:lang w:val="en-AU" w:eastAsia="en-US"/>
              </w:rPr>
            </w:pPr>
          </w:p>
        </w:tc>
        <w:tc>
          <w:tcPr>
            <w:tcW w:w="4188" w:type="dxa"/>
          </w:tcPr>
          <w:p w14:paraId="5484E4DE" w14:textId="77777777" w:rsidR="00D93AC5" w:rsidRPr="00080673" w:rsidDel="0079729E" w:rsidRDefault="00D93AC5" w:rsidP="006E0BF1">
            <w:pPr>
              <w:rPr>
                <w:del w:id="1204" w:author="Jacky" w:date="2013-03-13T22:41:00Z"/>
                <w:rFonts w:ascii="Calibri" w:hAnsi="Calibri" w:cs="Calibri"/>
                <w:sz w:val="18"/>
                <w:szCs w:val="18"/>
                <w:lang w:val="en-AU" w:eastAsia="en-US"/>
              </w:rPr>
            </w:pPr>
          </w:p>
        </w:tc>
      </w:tr>
      <w:tr w:rsidR="00D93AC5" w:rsidRPr="006E0BF1" w:rsidDel="0079729E" w14:paraId="6AE634AF" w14:textId="77777777">
        <w:trPr>
          <w:del w:id="1205" w:author="Jacky" w:date="2013-03-13T22:41:00Z"/>
        </w:trPr>
        <w:tc>
          <w:tcPr>
            <w:tcW w:w="3701" w:type="dxa"/>
            <w:shd w:val="clear" w:color="auto" w:fill="D9D9D9"/>
          </w:tcPr>
          <w:p w14:paraId="66B20615" w14:textId="77777777" w:rsidR="00D93AC5" w:rsidRPr="00080673" w:rsidDel="0079729E" w:rsidRDefault="00D93AC5" w:rsidP="006E0BF1">
            <w:pPr>
              <w:rPr>
                <w:del w:id="1206" w:author="Jacky" w:date="2013-03-13T22:41:00Z"/>
                <w:rFonts w:ascii="Calibri" w:hAnsi="Calibri" w:cs="Calibri"/>
                <w:b/>
                <w:bCs/>
                <w:sz w:val="18"/>
                <w:szCs w:val="18"/>
                <w:lang w:val="en-AU" w:eastAsia="en-US"/>
              </w:rPr>
            </w:pPr>
            <w:del w:id="1207" w:author="Jacky" w:date="2013-03-13T22:41:00Z">
              <w:r w:rsidRPr="00080673" w:rsidDel="0079729E">
                <w:rPr>
                  <w:rFonts w:ascii="Calibri" w:hAnsi="Calibri" w:cs="Calibri"/>
                  <w:b/>
                  <w:bCs/>
                  <w:sz w:val="18"/>
                  <w:szCs w:val="18"/>
                  <w:lang w:val="en-AU" w:eastAsia="en-US"/>
                </w:rPr>
                <w:delText>2.5.1 Elements of a VTS</w:delText>
              </w:r>
            </w:del>
          </w:p>
          <w:p w14:paraId="56A03EB3" w14:textId="77777777" w:rsidR="00D93AC5" w:rsidRPr="00080673" w:rsidDel="0079729E" w:rsidRDefault="00D93AC5" w:rsidP="006E0BF1">
            <w:pPr>
              <w:rPr>
                <w:del w:id="1208" w:author="Jacky" w:date="2013-03-13T22:41:00Z"/>
                <w:rFonts w:ascii="Calibri" w:hAnsi="Calibri" w:cs="Calibri"/>
                <w:sz w:val="18"/>
                <w:szCs w:val="18"/>
                <w:lang w:val="en-AU" w:eastAsia="en-US"/>
              </w:rPr>
            </w:pPr>
            <w:del w:id="1209" w:author="Jacky" w:date="2013-03-13T22:41:00Z">
              <w:r w:rsidRPr="00080673" w:rsidDel="0079729E">
                <w:rPr>
                  <w:rFonts w:ascii="Calibri" w:hAnsi="Calibri" w:cs="Calibri"/>
                  <w:sz w:val="18"/>
                  <w:szCs w:val="18"/>
                  <w:lang w:val="en-AU" w:eastAsia="en-US"/>
                </w:rPr>
                <w:delText>In order to perform the required tasks a VTS organization requires adequate staff, housing, instrumentation and procedures governing operations and interactions between the various elements. The requirements in each field are determined by the particular nature of the VTS area, the density and character of the traffic and the type of service that is to be provided. Consideration should be given to the establishment of back-up facilities to sustain and maintain the desired level of reliability and availability</w:delText>
              </w:r>
            </w:del>
          </w:p>
        </w:tc>
        <w:tc>
          <w:tcPr>
            <w:tcW w:w="4567" w:type="dxa"/>
            <w:gridSpan w:val="2"/>
            <w:shd w:val="clear" w:color="auto" w:fill="D9D9D9"/>
          </w:tcPr>
          <w:p w14:paraId="5C924885" w14:textId="77777777" w:rsidR="00D93AC5" w:rsidRPr="00080673" w:rsidDel="0079729E" w:rsidRDefault="00D93AC5" w:rsidP="006E0BF1">
            <w:pPr>
              <w:rPr>
                <w:del w:id="1210" w:author="Jacky" w:date="2013-03-13T22:41:00Z"/>
                <w:rFonts w:ascii="Calibri" w:hAnsi="Calibri" w:cs="Calibri"/>
                <w:sz w:val="18"/>
                <w:szCs w:val="18"/>
                <w:lang w:val="en-AU" w:eastAsia="en-US"/>
              </w:rPr>
            </w:pPr>
          </w:p>
        </w:tc>
        <w:tc>
          <w:tcPr>
            <w:tcW w:w="2330" w:type="dxa"/>
            <w:shd w:val="clear" w:color="auto" w:fill="D9D9D9"/>
          </w:tcPr>
          <w:p w14:paraId="72F4FAF1" w14:textId="77777777" w:rsidR="00D93AC5" w:rsidRPr="00080673" w:rsidDel="0079729E" w:rsidRDefault="00D93AC5" w:rsidP="006E0BF1">
            <w:pPr>
              <w:rPr>
                <w:del w:id="1211" w:author="Jacky" w:date="2013-03-13T22:41:00Z"/>
                <w:rFonts w:ascii="Calibri" w:hAnsi="Calibri" w:cs="Calibri"/>
                <w:sz w:val="18"/>
                <w:szCs w:val="18"/>
                <w:lang w:val="en-AU" w:eastAsia="en-US"/>
              </w:rPr>
            </w:pPr>
          </w:p>
        </w:tc>
        <w:tc>
          <w:tcPr>
            <w:tcW w:w="4188" w:type="dxa"/>
          </w:tcPr>
          <w:p w14:paraId="3B4BED95" w14:textId="77777777" w:rsidR="00D93AC5" w:rsidRPr="00080673" w:rsidDel="0079729E" w:rsidRDefault="00D93AC5" w:rsidP="006E0BF1">
            <w:pPr>
              <w:rPr>
                <w:del w:id="1212" w:author="Jacky" w:date="2013-03-13T22:41:00Z"/>
                <w:rFonts w:ascii="Calibri" w:hAnsi="Calibri" w:cs="Calibri"/>
                <w:sz w:val="18"/>
                <w:szCs w:val="18"/>
                <w:lang w:val="en-AU" w:eastAsia="en-US"/>
              </w:rPr>
            </w:pPr>
          </w:p>
        </w:tc>
      </w:tr>
      <w:tr w:rsidR="00D93AC5" w:rsidRPr="006E0BF1" w:rsidDel="0079729E" w14:paraId="4DCFACB6" w14:textId="77777777">
        <w:trPr>
          <w:del w:id="1213" w:author="Jacky" w:date="2013-03-13T22:41:00Z"/>
        </w:trPr>
        <w:tc>
          <w:tcPr>
            <w:tcW w:w="10598" w:type="dxa"/>
            <w:gridSpan w:val="4"/>
          </w:tcPr>
          <w:p w14:paraId="1C800953" w14:textId="77777777" w:rsidR="00D93AC5" w:rsidRPr="00080673" w:rsidDel="0079729E" w:rsidRDefault="00D93AC5" w:rsidP="006E0BF1">
            <w:pPr>
              <w:rPr>
                <w:del w:id="1214" w:author="Jacky" w:date="2013-03-13T22:41:00Z"/>
                <w:rFonts w:ascii="Calibri" w:hAnsi="Calibri" w:cs="Calibri"/>
                <w:sz w:val="18"/>
                <w:szCs w:val="18"/>
                <w:lang w:val="en-AU" w:eastAsia="en-US"/>
              </w:rPr>
            </w:pPr>
          </w:p>
        </w:tc>
        <w:tc>
          <w:tcPr>
            <w:tcW w:w="4188" w:type="dxa"/>
          </w:tcPr>
          <w:p w14:paraId="76F2706B" w14:textId="77777777" w:rsidR="00D93AC5" w:rsidRPr="00080673" w:rsidDel="0079729E" w:rsidRDefault="00D93AC5" w:rsidP="006E0BF1">
            <w:pPr>
              <w:rPr>
                <w:del w:id="1215" w:author="Jacky" w:date="2013-03-13T22:41:00Z"/>
                <w:rFonts w:ascii="Calibri" w:hAnsi="Calibri" w:cs="Calibri"/>
                <w:sz w:val="18"/>
                <w:szCs w:val="18"/>
                <w:lang w:val="en-AU" w:eastAsia="en-US"/>
              </w:rPr>
            </w:pPr>
          </w:p>
        </w:tc>
      </w:tr>
      <w:tr w:rsidR="00D93AC5" w:rsidRPr="006E0BF1" w:rsidDel="0079729E" w14:paraId="0E0DC2D2" w14:textId="77777777">
        <w:trPr>
          <w:del w:id="1216" w:author="Jacky" w:date="2013-03-13T22:41:00Z"/>
        </w:trPr>
        <w:tc>
          <w:tcPr>
            <w:tcW w:w="3701" w:type="dxa"/>
            <w:shd w:val="clear" w:color="auto" w:fill="D9D9D9"/>
          </w:tcPr>
          <w:p w14:paraId="33219510" w14:textId="77777777" w:rsidR="00D93AC5" w:rsidRPr="00080673" w:rsidDel="0079729E" w:rsidRDefault="00D93AC5" w:rsidP="006E0BF1">
            <w:pPr>
              <w:rPr>
                <w:del w:id="1217" w:author="Jacky" w:date="2013-03-13T22:41:00Z"/>
                <w:rFonts w:ascii="Calibri" w:hAnsi="Calibri" w:cs="Calibri"/>
                <w:sz w:val="18"/>
                <w:szCs w:val="18"/>
                <w:lang w:val="en-AU" w:eastAsia="en-US"/>
              </w:rPr>
            </w:pPr>
            <w:del w:id="1218" w:author="Jacky" w:date="2013-03-13T22:41:00Z">
              <w:r w:rsidRPr="00080673" w:rsidDel="0079729E">
                <w:rPr>
                  <w:rFonts w:ascii="Calibri" w:hAnsi="Calibri" w:cs="Calibri"/>
                  <w:sz w:val="18"/>
                  <w:szCs w:val="18"/>
                  <w:lang w:val="en-AU" w:eastAsia="en-US"/>
                </w:rPr>
                <w:delText>2.5.2.1 A VTS should at all times be capable of generating a comprehensive overview of the traffic in its service area combined with all traffic influencing factors. The VTS should be able to compile a traffic image, which is the basis for its capability to respond to traffic situations developing in its service area. The traffic image allows the VTS operator to evaluate situations and make decisions accordingly. Data should be collected to compile the traffic image. This includes:</w:delText>
              </w:r>
            </w:del>
          </w:p>
          <w:p w14:paraId="2A606393" w14:textId="77777777" w:rsidR="00D93AC5" w:rsidRPr="00080673" w:rsidDel="0079729E" w:rsidRDefault="00D93AC5" w:rsidP="006E0BF1">
            <w:pPr>
              <w:rPr>
                <w:del w:id="1219" w:author="Jacky" w:date="2013-03-13T22:41:00Z"/>
                <w:rFonts w:ascii="Calibri" w:hAnsi="Calibri" w:cs="Calibri"/>
                <w:sz w:val="18"/>
                <w:szCs w:val="18"/>
                <w:lang w:val="en-AU" w:eastAsia="en-US"/>
              </w:rPr>
            </w:pPr>
            <w:del w:id="1220" w:author="Jacky" w:date="2013-03-13T22:41:00Z">
              <w:r w:rsidRPr="00080673" w:rsidDel="0079729E">
                <w:rPr>
                  <w:rFonts w:ascii="Calibri" w:hAnsi="Calibri" w:cs="Calibri"/>
                  <w:sz w:val="18"/>
                  <w:szCs w:val="18"/>
                  <w:lang w:val="en-AU" w:eastAsia="en-US"/>
                </w:rPr>
                <w:delText>.1</w:delText>
              </w:r>
              <w:r w:rsidRPr="00080673" w:rsidDel="0079729E">
                <w:rPr>
                  <w:rFonts w:ascii="Calibri" w:hAnsi="Calibri" w:cs="Calibri"/>
                  <w:sz w:val="18"/>
                  <w:szCs w:val="18"/>
                  <w:lang w:val="en-AU" w:eastAsia="en-US"/>
                </w:rPr>
                <w:tab/>
                <w:delText>data on the fairway situation, such as meteorological and hydrological conditions and</w:delText>
              </w:r>
            </w:del>
          </w:p>
          <w:p w14:paraId="4ED8D34C" w14:textId="77777777" w:rsidR="00D93AC5" w:rsidRPr="00080673" w:rsidDel="0079729E" w:rsidRDefault="00D93AC5" w:rsidP="006E0BF1">
            <w:pPr>
              <w:rPr>
                <w:del w:id="1221" w:author="Jacky" w:date="2013-03-13T22:41:00Z"/>
                <w:rFonts w:ascii="Calibri" w:hAnsi="Calibri" w:cs="Calibri"/>
                <w:sz w:val="18"/>
                <w:szCs w:val="18"/>
                <w:lang w:val="en-AU" w:eastAsia="en-US"/>
              </w:rPr>
            </w:pPr>
            <w:del w:id="1222" w:author="Jacky" w:date="2013-03-13T22:41:00Z">
              <w:r w:rsidRPr="00080673" w:rsidDel="0079729E">
                <w:rPr>
                  <w:rFonts w:ascii="Calibri" w:hAnsi="Calibri" w:cs="Calibri"/>
                  <w:sz w:val="18"/>
                  <w:szCs w:val="18"/>
                  <w:lang w:val="en-AU" w:eastAsia="en-US"/>
                </w:rPr>
                <w:delText>the operational status of aids to navigation;</w:delText>
              </w:r>
            </w:del>
          </w:p>
          <w:p w14:paraId="6F2EDCBA" w14:textId="77777777" w:rsidR="00D93AC5" w:rsidRPr="00080673" w:rsidDel="0079729E" w:rsidRDefault="00D93AC5" w:rsidP="006E0BF1">
            <w:pPr>
              <w:rPr>
                <w:del w:id="1223" w:author="Jacky" w:date="2013-03-13T22:41:00Z"/>
                <w:rFonts w:ascii="Calibri" w:hAnsi="Calibri" w:cs="Calibri"/>
                <w:sz w:val="18"/>
                <w:szCs w:val="18"/>
                <w:lang w:val="en-AU" w:eastAsia="en-US"/>
              </w:rPr>
            </w:pPr>
            <w:del w:id="1224" w:author="Jacky" w:date="2013-03-13T22:41:00Z">
              <w:r w:rsidRPr="00080673" w:rsidDel="0079729E">
                <w:rPr>
                  <w:rFonts w:ascii="Calibri" w:hAnsi="Calibri" w:cs="Calibri"/>
                  <w:sz w:val="18"/>
                  <w:szCs w:val="18"/>
                  <w:lang w:val="en-AU" w:eastAsia="en-US"/>
                </w:rPr>
                <w:delText>.2</w:delText>
              </w:r>
              <w:r w:rsidRPr="00080673" w:rsidDel="0079729E">
                <w:rPr>
                  <w:rFonts w:ascii="Calibri" w:hAnsi="Calibri" w:cs="Calibri"/>
                  <w:sz w:val="18"/>
                  <w:szCs w:val="18"/>
                  <w:lang w:val="en-AU" w:eastAsia="en-US"/>
                </w:rPr>
                <w:tab/>
                <w:delText>data on the traffic situation, such as vessel positions, movements, identities and</w:delText>
              </w:r>
            </w:del>
          </w:p>
          <w:p w14:paraId="73D6CEC4" w14:textId="77777777" w:rsidR="00D93AC5" w:rsidRPr="00080673" w:rsidDel="0079729E" w:rsidRDefault="00D93AC5" w:rsidP="006E0BF1">
            <w:pPr>
              <w:rPr>
                <w:del w:id="1225" w:author="Jacky" w:date="2013-03-13T22:41:00Z"/>
                <w:rFonts w:ascii="Calibri" w:hAnsi="Calibri" w:cs="Calibri"/>
                <w:sz w:val="18"/>
                <w:szCs w:val="18"/>
                <w:lang w:val="en-AU" w:eastAsia="en-US"/>
              </w:rPr>
            </w:pPr>
            <w:del w:id="1226" w:author="Jacky" w:date="2013-03-13T22:41:00Z">
              <w:r w:rsidRPr="00080673" w:rsidDel="0079729E">
                <w:rPr>
                  <w:rFonts w:ascii="Calibri" w:hAnsi="Calibri" w:cs="Calibri"/>
                  <w:sz w:val="18"/>
                  <w:szCs w:val="18"/>
                  <w:lang w:val="en-AU" w:eastAsia="en-US"/>
                </w:rPr>
                <w:delText>intentions with respect to manoeuvres, destination and routing;</w:delText>
              </w:r>
            </w:del>
          </w:p>
          <w:p w14:paraId="12C73782" w14:textId="77777777" w:rsidR="00D93AC5" w:rsidRPr="00080673" w:rsidDel="0079729E" w:rsidRDefault="00D93AC5" w:rsidP="006E0BF1">
            <w:pPr>
              <w:rPr>
                <w:del w:id="1227" w:author="Jacky" w:date="2013-03-13T22:41:00Z"/>
                <w:rFonts w:ascii="Calibri" w:hAnsi="Calibri" w:cs="Calibri"/>
                <w:sz w:val="18"/>
                <w:szCs w:val="18"/>
                <w:lang w:val="en-AU" w:eastAsia="en-US"/>
              </w:rPr>
            </w:pPr>
            <w:del w:id="1228" w:author="Jacky" w:date="2013-03-13T22:41:00Z">
              <w:r w:rsidRPr="00080673" w:rsidDel="0079729E">
                <w:rPr>
                  <w:rFonts w:ascii="Calibri" w:hAnsi="Calibri" w:cs="Calibri"/>
                  <w:sz w:val="18"/>
                  <w:szCs w:val="18"/>
                  <w:lang w:val="en-AU" w:eastAsia="en-US"/>
                </w:rPr>
                <w:delText>.3</w:delText>
              </w:r>
              <w:r w:rsidRPr="00080673" w:rsidDel="0079729E">
                <w:rPr>
                  <w:rFonts w:ascii="Calibri" w:hAnsi="Calibri" w:cs="Calibri"/>
                  <w:sz w:val="18"/>
                  <w:szCs w:val="18"/>
                  <w:lang w:val="en-AU" w:eastAsia="en-US"/>
                </w:rPr>
                <w:tab/>
                <w:delText>data of vessels in accordance with the requirements of ship reporting and if necessary</w:delText>
              </w:r>
            </w:del>
          </w:p>
          <w:p w14:paraId="7FA924E7" w14:textId="77777777" w:rsidR="00D93AC5" w:rsidRPr="00080673" w:rsidDel="0079729E" w:rsidRDefault="00D93AC5" w:rsidP="006E0BF1">
            <w:pPr>
              <w:rPr>
                <w:del w:id="1229" w:author="Jacky" w:date="2013-03-13T22:41:00Z"/>
                <w:rFonts w:ascii="Calibri" w:hAnsi="Calibri" w:cs="Calibri"/>
                <w:sz w:val="18"/>
                <w:szCs w:val="18"/>
                <w:lang w:val="en-AU" w:eastAsia="en-US"/>
              </w:rPr>
            </w:pPr>
            <w:del w:id="1230" w:author="Jacky" w:date="2013-03-13T22:41:00Z">
              <w:r w:rsidRPr="00080673" w:rsidDel="0079729E">
                <w:rPr>
                  <w:rFonts w:ascii="Calibri" w:hAnsi="Calibri" w:cs="Calibri"/>
                  <w:sz w:val="18"/>
                  <w:szCs w:val="18"/>
                  <w:lang w:val="en-AU" w:eastAsia="en-US"/>
                </w:rPr>
                <w:delText>any additional data, required for the effective operation of the VTS.*</w:delText>
              </w:r>
            </w:del>
          </w:p>
        </w:tc>
        <w:tc>
          <w:tcPr>
            <w:tcW w:w="4567" w:type="dxa"/>
            <w:gridSpan w:val="2"/>
            <w:shd w:val="clear" w:color="auto" w:fill="D9D9D9"/>
          </w:tcPr>
          <w:p w14:paraId="16F9B858" w14:textId="77777777" w:rsidR="00D93AC5" w:rsidRPr="00080673" w:rsidDel="0079729E" w:rsidRDefault="00D93AC5" w:rsidP="006E0BF1">
            <w:pPr>
              <w:rPr>
                <w:del w:id="1231" w:author="Jacky" w:date="2013-03-13T22:41:00Z"/>
                <w:rFonts w:ascii="Calibri" w:hAnsi="Calibri" w:cs="Calibri"/>
                <w:sz w:val="18"/>
                <w:szCs w:val="18"/>
                <w:lang w:val="en-AU" w:eastAsia="en-US"/>
              </w:rPr>
            </w:pPr>
          </w:p>
        </w:tc>
        <w:tc>
          <w:tcPr>
            <w:tcW w:w="2330" w:type="dxa"/>
            <w:shd w:val="clear" w:color="auto" w:fill="D9D9D9"/>
          </w:tcPr>
          <w:p w14:paraId="0521B65A" w14:textId="77777777" w:rsidR="00D93AC5" w:rsidRPr="00080673" w:rsidDel="0079729E" w:rsidRDefault="00D93AC5" w:rsidP="006E0BF1">
            <w:pPr>
              <w:rPr>
                <w:del w:id="1232" w:author="Jacky" w:date="2013-03-13T22:41:00Z"/>
                <w:rFonts w:ascii="Calibri" w:hAnsi="Calibri" w:cs="Calibri"/>
                <w:sz w:val="18"/>
                <w:szCs w:val="18"/>
                <w:lang w:val="en-AU" w:eastAsia="en-US"/>
              </w:rPr>
            </w:pPr>
          </w:p>
        </w:tc>
        <w:tc>
          <w:tcPr>
            <w:tcW w:w="4188" w:type="dxa"/>
          </w:tcPr>
          <w:p w14:paraId="795D5EE0" w14:textId="77777777" w:rsidR="00D93AC5" w:rsidRPr="00080673" w:rsidDel="0079729E" w:rsidRDefault="00D93AC5" w:rsidP="006E0BF1">
            <w:pPr>
              <w:rPr>
                <w:del w:id="1233" w:author="Jacky" w:date="2013-03-13T22:41:00Z"/>
                <w:rFonts w:ascii="Calibri" w:hAnsi="Calibri" w:cs="Calibri"/>
                <w:sz w:val="18"/>
                <w:szCs w:val="18"/>
                <w:lang w:val="en-AU" w:eastAsia="en-US"/>
              </w:rPr>
            </w:pPr>
          </w:p>
        </w:tc>
      </w:tr>
      <w:tr w:rsidR="00D93AC5" w:rsidRPr="006E0BF1" w:rsidDel="0079729E" w14:paraId="6FD6D9CB" w14:textId="77777777">
        <w:trPr>
          <w:del w:id="1234" w:author="Jacky" w:date="2013-03-13T22:41:00Z"/>
        </w:trPr>
        <w:tc>
          <w:tcPr>
            <w:tcW w:w="10598" w:type="dxa"/>
            <w:gridSpan w:val="4"/>
          </w:tcPr>
          <w:p w14:paraId="40F7A71D" w14:textId="77777777" w:rsidR="00D93AC5" w:rsidRPr="00080673" w:rsidDel="0079729E" w:rsidRDefault="00D93AC5" w:rsidP="006E0BF1">
            <w:pPr>
              <w:rPr>
                <w:del w:id="1235" w:author="Jacky" w:date="2013-03-13T22:41:00Z"/>
                <w:rFonts w:ascii="Calibri" w:hAnsi="Calibri" w:cs="Calibri"/>
                <w:sz w:val="18"/>
                <w:szCs w:val="18"/>
                <w:lang w:val="en-AU" w:eastAsia="en-US"/>
              </w:rPr>
            </w:pPr>
          </w:p>
        </w:tc>
        <w:tc>
          <w:tcPr>
            <w:tcW w:w="4188" w:type="dxa"/>
          </w:tcPr>
          <w:p w14:paraId="77D2DF8B" w14:textId="77777777" w:rsidR="00D93AC5" w:rsidRPr="00080673" w:rsidDel="0079729E" w:rsidRDefault="00D93AC5" w:rsidP="006E0BF1">
            <w:pPr>
              <w:rPr>
                <w:del w:id="1236" w:author="Jacky" w:date="2013-03-13T22:41:00Z"/>
                <w:rFonts w:ascii="Calibri" w:hAnsi="Calibri" w:cs="Calibri"/>
                <w:sz w:val="18"/>
                <w:szCs w:val="18"/>
                <w:lang w:val="en-AU" w:eastAsia="en-US"/>
              </w:rPr>
            </w:pPr>
          </w:p>
        </w:tc>
      </w:tr>
      <w:tr w:rsidR="00D93AC5" w:rsidRPr="006E0BF1" w:rsidDel="0079729E" w14:paraId="316F92AC" w14:textId="77777777">
        <w:trPr>
          <w:del w:id="1237" w:author="Jacky" w:date="2013-03-13T22:41:00Z"/>
        </w:trPr>
        <w:tc>
          <w:tcPr>
            <w:tcW w:w="3701" w:type="dxa"/>
            <w:shd w:val="clear" w:color="auto" w:fill="D9D9D9"/>
          </w:tcPr>
          <w:p w14:paraId="206E3C28" w14:textId="77777777" w:rsidR="00D93AC5" w:rsidRPr="00080673" w:rsidDel="0079729E" w:rsidRDefault="00D93AC5" w:rsidP="006E0BF1">
            <w:pPr>
              <w:rPr>
                <w:del w:id="1238" w:author="Jacky" w:date="2013-03-13T22:41:00Z"/>
                <w:rFonts w:ascii="Calibri" w:hAnsi="Calibri" w:cs="Calibri"/>
                <w:sz w:val="18"/>
                <w:szCs w:val="18"/>
                <w:lang w:val="en-AU" w:eastAsia="en-US"/>
              </w:rPr>
            </w:pPr>
            <w:del w:id="1239" w:author="Jacky" w:date="2013-03-13T22:41:00Z">
              <w:r w:rsidRPr="00080673" w:rsidDel="0079729E">
                <w:rPr>
                  <w:rFonts w:ascii="Calibri" w:hAnsi="Calibri" w:cs="Calibri"/>
                  <w:b/>
                  <w:bCs/>
                  <w:sz w:val="18"/>
                  <w:szCs w:val="18"/>
                  <w:lang w:val="en-AU" w:eastAsia="en-US"/>
                </w:rPr>
                <w:delText>2.5.2.3 To respond to traffic situations</w:delText>
              </w:r>
              <w:r w:rsidRPr="00080673" w:rsidDel="0079729E">
                <w:rPr>
                  <w:rFonts w:ascii="Calibri" w:hAnsi="Calibri" w:cs="Calibri"/>
                  <w:sz w:val="18"/>
                  <w:szCs w:val="18"/>
                  <w:lang w:val="en-AU" w:eastAsia="en-US"/>
                </w:rPr>
                <w:delText xml:space="preserve"> developing in the VTS area and to decide upon appropriate actions the acquired data should be processed and evaluated. Conclusions from the evaluation need to be communicated to participating vessels. A distinction should be made between the provision of navigational information, being a relay of information extracted from the VTS sensors and the traffic image, and the provision of navigational advice, where a professional opinion is included.</w:delText>
              </w:r>
            </w:del>
          </w:p>
        </w:tc>
        <w:tc>
          <w:tcPr>
            <w:tcW w:w="4567" w:type="dxa"/>
            <w:gridSpan w:val="2"/>
            <w:shd w:val="clear" w:color="auto" w:fill="D9D9D9"/>
          </w:tcPr>
          <w:p w14:paraId="4006844D" w14:textId="77777777" w:rsidR="00D93AC5" w:rsidRPr="00080673" w:rsidDel="0079729E" w:rsidRDefault="00D93AC5" w:rsidP="006E0BF1">
            <w:pPr>
              <w:rPr>
                <w:del w:id="1240" w:author="Jacky" w:date="2013-03-13T22:41:00Z"/>
                <w:rFonts w:ascii="Calibri" w:hAnsi="Calibri" w:cs="Calibri"/>
                <w:sz w:val="18"/>
                <w:szCs w:val="18"/>
                <w:lang w:val="en-AU" w:eastAsia="en-US"/>
              </w:rPr>
            </w:pPr>
          </w:p>
        </w:tc>
        <w:tc>
          <w:tcPr>
            <w:tcW w:w="2330" w:type="dxa"/>
            <w:shd w:val="clear" w:color="auto" w:fill="D9D9D9"/>
          </w:tcPr>
          <w:p w14:paraId="550E5989" w14:textId="77777777" w:rsidR="00D93AC5" w:rsidRPr="00080673" w:rsidDel="0079729E" w:rsidRDefault="00D93AC5" w:rsidP="006E0BF1">
            <w:pPr>
              <w:rPr>
                <w:del w:id="1241" w:author="Jacky" w:date="2013-03-13T22:41:00Z"/>
                <w:rFonts w:ascii="Calibri" w:hAnsi="Calibri" w:cs="Calibri"/>
                <w:sz w:val="18"/>
                <w:szCs w:val="18"/>
                <w:lang w:val="en-AU" w:eastAsia="en-US"/>
              </w:rPr>
            </w:pPr>
          </w:p>
        </w:tc>
        <w:tc>
          <w:tcPr>
            <w:tcW w:w="4188" w:type="dxa"/>
          </w:tcPr>
          <w:p w14:paraId="228DB543" w14:textId="77777777" w:rsidR="00D93AC5" w:rsidRPr="00080673" w:rsidDel="0079729E" w:rsidRDefault="00D93AC5" w:rsidP="006E0BF1">
            <w:pPr>
              <w:rPr>
                <w:del w:id="1242" w:author="Jacky" w:date="2013-03-13T22:41:00Z"/>
                <w:rFonts w:ascii="Calibri" w:hAnsi="Calibri" w:cs="Calibri"/>
                <w:sz w:val="18"/>
                <w:szCs w:val="18"/>
                <w:lang w:val="en-AU" w:eastAsia="en-US"/>
              </w:rPr>
            </w:pPr>
          </w:p>
        </w:tc>
      </w:tr>
      <w:tr w:rsidR="00D93AC5" w:rsidRPr="006E0BF1" w:rsidDel="0079729E" w14:paraId="24B0036B" w14:textId="77777777">
        <w:trPr>
          <w:del w:id="1243" w:author="Jacky" w:date="2013-03-13T22:41:00Z"/>
        </w:trPr>
        <w:tc>
          <w:tcPr>
            <w:tcW w:w="10598" w:type="dxa"/>
            <w:gridSpan w:val="4"/>
          </w:tcPr>
          <w:p w14:paraId="205AA754" w14:textId="77777777" w:rsidR="00D93AC5" w:rsidRPr="00080673" w:rsidDel="0079729E" w:rsidRDefault="00D93AC5" w:rsidP="006E0BF1">
            <w:pPr>
              <w:rPr>
                <w:del w:id="1244" w:author="Jacky" w:date="2013-03-13T22:41:00Z"/>
                <w:rFonts w:ascii="Calibri" w:hAnsi="Calibri" w:cs="Calibri"/>
                <w:sz w:val="18"/>
                <w:szCs w:val="18"/>
                <w:lang w:val="en-AU" w:eastAsia="en-US"/>
              </w:rPr>
            </w:pPr>
          </w:p>
        </w:tc>
        <w:tc>
          <w:tcPr>
            <w:tcW w:w="4188" w:type="dxa"/>
          </w:tcPr>
          <w:p w14:paraId="50D208FF" w14:textId="77777777" w:rsidR="00D93AC5" w:rsidRPr="00080673" w:rsidDel="0079729E" w:rsidRDefault="00D93AC5" w:rsidP="006E0BF1">
            <w:pPr>
              <w:rPr>
                <w:del w:id="1245" w:author="Jacky" w:date="2013-03-13T22:41:00Z"/>
                <w:rFonts w:ascii="Calibri" w:hAnsi="Calibri" w:cs="Calibri"/>
                <w:sz w:val="18"/>
                <w:szCs w:val="18"/>
                <w:lang w:val="en-AU" w:eastAsia="en-US"/>
              </w:rPr>
            </w:pPr>
          </w:p>
        </w:tc>
      </w:tr>
      <w:tr w:rsidR="00D93AC5" w:rsidRPr="006E0BF1" w:rsidDel="0079729E" w14:paraId="3C1FE295" w14:textId="77777777">
        <w:trPr>
          <w:del w:id="1246" w:author="Jacky" w:date="2013-03-13T22:41:00Z"/>
        </w:trPr>
        <w:tc>
          <w:tcPr>
            <w:tcW w:w="3701" w:type="dxa"/>
            <w:shd w:val="clear" w:color="auto" w:fill="D9D9D9"/>
          </w:tcPr>
          <w:p w14:paraId="0F7FDF1D" w14:textId="77777777" w:rsidR="00D93AC5" w:rsidRPr="00080673" w:rsidDel="0079729E" w:rsidRDefault="00D93AC5" w:rsidP="006E0BF1">
            <w:pPr>
              <w:rPr>
                <w:del w:id="1247" w:author="Jacky" w:date="2013-03-13T22:41:00Z"/>
                <w:rFonts w:ascii="Calibri" w:hAnsi="Calibri" w:cs="Calibri"/>
                <w:b/>
                <w:bCs/>
                <w:sz w:val="18"/>
                <w:szCs w:val="18"/>
                <w:lang w:val="en-AU" w:eastAsia="en-US"/>
              </w:rPr>
            </w:pPr>
            <w:del w:id="1248" w:author="Jacky" w:date="2013-03-13T22:41:00Z">
              <w:r w:rsidRPr="00080673" w:rsidDel="0079729E">
                <w:rPr>
                  <w:rFonts w:ascii="Calibri" w:hAnsi="Calibri" w:cs="Calibri"/>
                  <w:b/>
                  <w:bCs/>
                  <w:sz w:val="18"/>
                  <w:szCs w:val="18"/>
                  <w:lang w:val="en-AU" w:eastAsia="en-US"/>
                </w:rPr>
                <w:delText>2.5.3 Operating procedures</w:delText>
              </w:r>
            </w:del>
          </w:p>
          <w:p w14:paraId="379F1AB3" w14:textId="77777777" w:rsidR="00D93AC5" w:rsidRPr="00080673" w:rsidDel="0079729E" w:rsidRDefault="00D93AC5" w:rsidP="006E0BF1">
            <w:pPr>
              <w:rPr>
                <w:del w:id="1249" w:author="Jacky" w:date="2013-03-13T22:41:00Z"/>
                <w:rFonts w:ascii="Calibri" w:hAnsi="Calibri" w:cs="Calibri"/>
                <w:sz w:val="18"/>
                <w:szCs w:val="18"/>
                <w:lang w:val="en-AU" w:eastAsia="en-US"/>
              </w:rPr>
            </w:pPr>
            <w:del w:id="1250" w:author="Jacky" w:date="2013-03-13T22:41:00Z">
              <w:r w:rsidRPr="00080673" w:rsidDel="0079729E">
                <w:rPr>
                  <w:rFonts w:ascii="Calibri" w:hAnsi="Calibri" w:cs="Calibri"/>
                  <w:sz w:val="18"/>
                  <w:szCs w:val="18"/>
                  <w:lang w:val="en-AU" w:eastAsia="en-US"/>
                </w:rPr>
                <w:delText>Where operating procedures are concerned, a distinction should be made between internal and external procedures. Internal procedures cover operating instruments, interactions among the staff and the internal routing and distribution of data. External procedures cover interactions with users and allied services. A further distinction should be made between procedures governing the daily routine and procedures governing contingency planning such as search and rescue and environmental protection activities. All operational procedures, routine or contingency, should be laid down in handbooks or manuals and be an integral part of regular training exercises. Adherence to procedures should be monitored.</w:delText>
              </w:r>
            </w:del>
          </w:p>
        </w:tc>
        <w:tc>
          <w:tcPr>
            <w:tcW w:w="4567" w:type="dxa"/>
            <w:gridSpan w:val="2"/>
            <w:shd w:val="clear" w:color="auto" w:fill="D9D9D9"/>
          </w:tcPr>
          <w:p w14:paraId="6DD02396" w14:textId="77777777" w:rsidR="00D93AC5" w:rsidRPr="00080673" w:rsidDel="0079729E" w:rsidRDefault="00D93AC5" w:rsidP="006E0BF1">
            <w:pPr>
              <w:rPr>
                <w:del w:id="1251" w:author="Jacky" w:date="2013-03-13T22:41:00Z"/>
                <w:rFonts w:ascii="Calibri" w:hAnsi="Calibri" w:cs="Calibri"/>
                <w:sz w:val="18"/>
                <w:szCs w:val="18"/>
                <w:lang w:val="en-AU" w:eastAsia="en-US"/>
              </w:rPr>
            </w:pPr>
          </w:p>
        </w:tc>
        <w:tc>
          <w:tcPr>
            <w:tcW w:w="2330" w:type="dxa"/>
            <w:shd w:val="clear" w:color="auto" w:fill="D9D9D9"/>
          </w:tcPr>
          <w:p w14:paraId="64F2142C" w14:textId="77777777" w:rsidR="00D93AC5" w:rsidRPr="00080673" w:rsidDel="0079729E" w:rsidRDefault="00D93AC5" w:rsidP="006E0BF1">
            <w:pPr>
              <w:rPr>
                <w:del w:id="1252" w:author="Jacky" w:date="2013-03-13T22:41:00Z"/>
                <w:rFonts w:ascii="Calibri" w:hAnsi="Calibri" w:cs="Calibri"/>
                <w:sz w:val="18"/>
                <w:szCs w:val="18"/>
                <w:lang w:val="en-AU" w:eastAsia="en-US"/>
              </w:rPr>
            </w:pPr>
          </w:p>
        </w:tc>
        <w:tc>
          <w:tcPr>
            <w:tcW w:w="4188" w:type="dxa"/>
          </w:tcPr>
          <w:p w14:paraId="35FCBE5E" w14:textId="77777777" w:rsidR="00D93AC5" w:rsidRPr="00080673" w:rsidDel="0079729E" w:rsidRDefault="00D93AC5" w:rsidP="006E0BF1">
            <w:pPr>
              <w:rPr>
                <w:del w:id="1253" w:author="Jacky" w:date="2013-03-13T22:41:00Z"/>
                <w:rFonts w:ascii="Calibri" w:hAnsi="Calibri" w:cs="Calibri"/>
                <w:sz w:val="18"/>
                <w:szCs w:val="18"/>
                <w:lang w:val="en-AU" w:eastAsia="en-US"/>
              </w:rPr>
            </w:pPr>
          </w:p>
        </w:tc>
      </w:tr>
      <w:tr w:rsidR="00D93AC5" w:rsidRPr="006E0BF1" w:rsidDel="0079729E" w14:paraId="2F18CB76" w14:textId="77777777">
        <w:trPr>
          <w:del w:id="1254" w:author="Jacky" w:date="2013-03-13T22:41:00Z"/>
        </w:trPr>
        <w:tc>
          <w:tcPr>
            <w:tcW w:w="3701" w:type="dxa"/>
          </w:tcPr>
          <w:p w14:paraId="2E443E14" w14:textId="77777777" w:rsidR="00D93AC5" w:rsidRPr="00080673" w:rsidDel="0079729E" w:rsidRDefault="00D93AC5" w:rsidP="006E0BF1">
            <w:pPr>
              <w:rPr>
                <w:del w:id="1255" w:author="Jacky" w:date="2013-03-13T22:41:00Z"/>
                <w:rFonts w:ascii="Calibri" w:hAnsi="Calibri" w:cs="Calibri"/>
                <w:b/>
                <w:bCs/>
                <w:sz w:val="18"/>
                <w:szCs w:val="18"/>
                <w:lang w:val="en-AU" w:eastAsia="en-US"/>
              </w:rPr>
            </w:pPr>
            <w:del w:id="1256" w:author="Jacky" w:date="2013-03-13T22:41:00Z">
              <w:r w:rsidRPr="00080673" w:rsidDel="0079729E">
                <w:rPr>
                  <w:rFonts w:ascii="Calibri" w:hAnsi="Calibri" w:cs="Calibri"/>
                  <w:b/>
                  <w:bCs/>
                  <w:sz w:val="18"/>
                  <w:szCs w:val="18"/>
                  <w:lang w:val="en-AU" w:eastAsia="en-US"/>
                </w:rPr>
                <w:delText>2.6</w:delText>
              </w:r>
              <w:r w:rsidRPr="00080673" w:rsidDel="0079729E">
                <w:rPr>
                  <w:rFonts w:ascii="Calibri" w:hAnsi="Calibri" w:cs="Calibri"/>
                  <w:b/>
                  <w:bCs/>
                  <w:sz w:val="18"/>
                  <w:szCs w:val="18"/>
                  <w:lang w:val="en-AU" w:eastAsia="en-US"/>
                </w:rPr>
                <w:tab/>
                <w:delText>Participating vessels</w:delText>
              </w:r>
            </w:del>
          </w:p>
        </w:tc>
        <w:tc>
          <w:tcPr>
            <w:tcW w:w="4567" w:type="dxa"/>
            <w:gridSpan w:val="2"/>
          </w:tcPr>
          <w:p w14:paraId="0B0E57D7" w14:textId="77777777" w:rsidR="00D93AC5" w:rsidRPr="00080673" w:rsidDel="0079729E" w:rsidRDefault="00D93AC5" w:rsidP="006E0BF1">
            <w:pPr>
              <w:rPr>
                <w:del w:id="1257" w:author="Jacky" w:date="2013-03-13T22:41:00Z"/>
                <w:rFonts w:ascii="Calibri" w:hAnsi="Calibri" w:cs="Calibri"/>
                <w:sz w:val="18"/>
                <w:szCs w:val="18"/>
                <w:lang w:val="en-AU" w:eastAsia="en-US"/>
              </w:rPr>
            </w:pPr>
          </w:p>
        </w:tc>
        <w:tc>
          <w:tcPr>
            <w:tcW w:w="2330" w:type="dxa"/>
          </w:tcPr>
          <w:p w14:paraId="404C8D06" w14:textId="77777777" w:rsidR="00D93AC5" w:rsidRPr="00080673" w:rsidDel="0079729E" w:rsidRDefault="00D93AC5" w:rsidP="006E0BF1">
            <w:pPr>
              <w:rPr>
                <w:del w:id="1258" w:author="Jacky" w:date="2013-03-13T22:41:00Z"/>
                <w:rFonts w:ascii="Calibri" w:hAnsi="Calibri" w:cs="Calibri"/>
                <w:sz w:val="18"/>
                <w:szCs w:val="18"/>
                <w:lang w:val="en-AU" w:eastAsia="en-US"/>
              </w:rPr>
            </w:pPr>
          </w:p>
        </w:tc>
        <w:tc>
          <w:tcPr>
            <w:tcW w:w="4188" w:type="dxa"/>
          </w:tcPr>
          <w:p w14:paraId="53CB08AE" w14:textId="77777777" w:rsidR="00D93AC5" w:rsidRPr="00080673" w:rsidDel="0079729E" w:rsidRDefault="00D93AC5" w:rsidP="006E0BF1">
            <w:pPr>
              <w:rPr>
                <w:del w:id="1259" w:author="Jacky" w:date="2013-03-13T22:41:00Z"/>
                <w:rFonts w:ascii="Calibri" w:hAnsi="Calibri" w:cs="Calibri"/>
                <w:sz w:val="18"/>
                <w:szCs w:val="18"/>
                <w:lang w:val="en-AU" w:eastAsia="en-US"/>
              </w:rPr>
            </w:pPr>
          </w:p>
        </w:tc>
      </w:tr>
      <w:tr w:rsidR="00D93AC5" w:rsidRPr="006E0BF1" w:rsidDel="0079729E" w14:paraId="1C834A05" w14:textId="77777777">
        <w:trPr>
          <w:del w:id="1260" w:author="Jacky" w:date="2013-03-13T22:41:00Z"/>
        </w:trPr>
        <w:tc>
          <w:tcPr>
            <w:tcW w:w="3701" w:type="dxa"/>
            <w:shd w:val="clear" w:color="auto" w:fill="D9D9D9"/>
          </w:tcPr>
          <w:p w14:paraId="654235F2" w14:textId="77777777" w:rsidR="00D93AC5" w:rsidRPr="00080673" w:rsidDel="0079729E" w:rsidRDefault="00D93AC5" w:rsidP="006E0BF1">
            <w:pPr>
              <w:rPr>
                <w:del w:id="1261" w:author="Jacky" w:date="2013-03-13T22:41:00Z"/>
                <w:rFonts w:ascii="Calibri" w:hAnsi="Calibri" w:cs="Calibri"/>
                <w:sz w:val="18"/>
                <w:szCs w:val="18"/>
                <w:lang w:val="en-AU" w:eastAsia="en-US"/>
              </w:rPr>
            </w:pPr>
            <w:del w:id="1262" w:author="Jacky" w:date="2013-03-13T22:41:00Z">
              <w:r w:rsidRPr="00080673" w:rsidDel="0079729E">
                <w:rPr>
                  <w:rFonts w:ascii="Calibri" w:hAnsi="Calibri" w:cs="Calibri"/>
                  <w:sz w:val="18"/>
                  <w:szCs w:val="18"/>
                  <w:lang w:val="en-AU" w:eastAsia="en-US"/>
                </w:rPr>
                <w:delText>2.6.1 Vessels navigating in an area where vessel traffic services are provided should make use of these services. Depending upon governing rules and regulations, participation in a VTS may be either voluntary mandatory. Vessels should be allowed to use a VTS where mandatory participation is not required</w:delText>
              </w:r>
            </w:del>
          </w:p>
        </w:tc>
        <w:tc>
          <w:tcPr>
            <w:tcW w:w="4567" w:type="dxa"/>
            <w:gridSpan w:val="2"/>
            <w:shd w:val="clear" w:color="auto" w:fill="D9D9D9"/>
          </w:tcPr>
          <w:p w14:paraId="381C7B14" w14:textId="77777777" w:rsidR="00D93AC5" w:rsidRPr="00080673" w:rsidDel="0079729E" w:rsidRDefault="00D93AC5" w:rsidP="006E0BF1">
            <w:pPr>
              <w:rPr>
                <w:del w:id="1263" w:author="Jacky" w:date="2013-03-13T22:41:00Z"/>
                <w:rFonts w:ascii="Calibri" w:hAnsi="Calibri" w:cs="Calibri"/>
                <w:sz w:val="18"/>
                <w:szCs w:val="18"/>
                <w:lang w:val="en-AU" w:eastAsia="en-US"/>
              </w:rPr>
            </w:pPr>
          </w:p>
        </w:tc>
        <w:tc>
          <w:tcPr>
            <w:tcW w:w="2330" w:type="dxa"/>
            <w:shd w:val="clear" w:color="auto" w:fill="D9D9D9"/>
          </w:tcPr>
          <w:p w14:paraId="37AA72E7" w14:textId="77777777" w:rsidR="00D93AC5" w:rsidRPr="00080673" w:rsidDel="0079729E" w:rsidRDefault="00D93AC5" w:rsidP="006E0BF1">
            <w:pPr>
              <w:rPr>
                <w:del w:id="1264" w:author="Jacky" w:date="2013-03-13T22:41:00Z"/>
                <w:rFonts w:ascii="Calibri" w:hAnsi="Calibri" w:cs="Calibri"/>
                <w:sz w:val="18"/>
                <w:szCs w:val="18"/>
                <w:lang w:val="en-AU" w:eastAsia="en-US"/>
              </w:rPr>
            </w:pPr>
          </w:p>
        </w:tc>
        <w:tc>
          <w:tcPr>
            <w:tcW w:w="4188" w:type="dxa"/>
          </w:tcPr>
          <w:p w14:paraId="2106CA15" w14:textId="77777777" w:rsidR="00D93AC5" w:rsidRPr="00080673" w:rsidDel="0079729E" w:rsidRDefault="00D93AC5" w:rsidP="006E0BF1">
            <w:pPr>
              <w:rPr>
                <w:del w:id="1265" w:author="Jacky" w:date="2013-03-13T22:41:00Z"/>
                <w:rFonts w:ascii="Calibri" w:hAnsi="Calibri" w:cs="Calibri"/>
                <w:sz w:val="18"/>
                <w:szCs w:val="18"/>
                <w:lang w:val="en-AU" w:eastAsia="en-US"/>
              </w:rPr>
            </w:pPr>
          </w:p>
        </w:tc>
      </w:tr>
      <w:tr w:rsidR="00D93AC5" w:rsidRPr="006E0BF1" w:rsidDel="0079729E" w14:paraId="767DD37A" w14:textId="77777777">
        <w:trPr>
          <w:del w:id="1266" w:author="Jacky" w:date="2013-03-13T22:41:00Z"/>
        </w:trPr>
        <w:tc>
          <w:tcPr>
            <w:tcW w:w="10598" w:type="dxa"/>
            <w:gridSpan w:val="4"/>
          </w:tcPr>
          <w:p w14:paraId="73BB52BE" w14:textId="77777777" w:rsidR="00D93AC5" w:rsidRPr="00080673" w:rsidDel="0079729E" w:rsidRDefault="00D93AC5" w:rsidP="006E0BF1">
            <w:pPr>
              <w:rPr>
                <w:del w:id="1267" w:author="Jacky" w:date="2013-03-13T22:41:00Z"/>
                <w:rFonts w:ascii="Calibri" w:hAnsi="Calibri" w:cs="Calibri"/>
                <w:sz w:val="18"/>
                <w:szCs w:val="18"/>
                <w:lang w:val="en-AU" w:eastAsia="en-US"/>
              </w:rPr>
            </w:pPr>
          </w:p>
        </w:tc>
        <w:tc>
          <w:tcPr>
            <w:tcW w:w="4188" w:type="dxa"/>
          </w:tcPr>
          <w:p w14:paraId="74623450" w14:textId="77777777" w:rsidR="00D93AC5" w:rsidRPr="00080673" w:rsidDel="0079729E" w:rsidRDefault="00D93AC5" w:rsidP="006E0BF1">
            <w:pPr>
              <w:rPr>
                <w:del w:id="1268" w:author="Jacky" w:date="2013-03-13T22:41:00Z"/>
                <w:rFonts w:ascii="Calibri" w:hAnsi="Calibri" w:cs="Calibri"/>
                <w:sz w:val="18"/>
                <w:szCs w:val="18"/>
                <w:lang w:val="en-AU" w:eastAsia="en-US"/>
              </w:rPr>
            </w:pPr>
          </w:p>
        </w:tc>
      </w:tr>
      <w:tr w:rsidR="00D93AC5" w:rsidRPr="006E0BF1" w:rsidDel="0079729E" w14:paraId="61FE417C" w14:textId="77777777">
        <w:trPr>
          <w:del w:id="1269" w:author="Jacky" w:date="2013-03-13T22:41:00Z"/>
        </w:trPr>
        <w:tc>
          <w:tcPr>
            <w:tcW w:w="3701" w:type="dxa"/>
            <w:shd w:val="clear" w:color="auto" w:fill="D9D9D9"/>
          </w:tcPr>
          <w:p w14:paraId="5426D73F" w14:textId="77777777" w:rsidR="00D93AC5" w:rsidRPr="00080673" w:rsidDel="0079729E" w:rsidRDefault="00D93AC5" w:rsidP="006E0BF1">
            <w:pPr>
              <w:rPr>
                <w:del w:id="1270" w:author="Jacky" w:date="2013-03-13T22:41:00Z"/>
                <w:rFonts w:ascii="Calibri" w:hAnsi="Calibri" w:cs="Calibri"/>
                <w:sz w:val="18"/>
                <w:szCs w:val="18"/>
                <w:lang w:val="en-AU" w:eastAsia="en-US"/>
              </w:rPr>
            </w:pPr>
            <w:del w:id="1271" w:author="Jacky" w:date="2013-03-13T22:41:00Z">
              <w:r w:rsidRPr="00080673" w:rsidDel="0079729E">
                <w:rPr>
                  <w:rFonts w:ascii="Calibri" w:hAnsi="Calibri" w:cs="Calibri"/>
                  <w:sz w:val="18"/>
                  <w:szCs w:val="18"/>
                  <w:lang w:val="en-AU" w:eastAsia="en-US"/>
                </w:rPr>
                <w:delText>2.6.3 Communication with the VTS and other vessels should be conducted on the assigned frequencies in accordance with established ITU and SOLAS chapter IV procedures, in particular where a communication concerns intended manoeuvres. VTS procedures should stipulate what communications are required and which frequencies should be monitored. Prior to entering the VTS area, vessels should make all required reports, including reporting of deficiencies. During their passage through the VTS area, vessels should adhere to governing rules and regulations, maintain a continuous</w:delText>
              </w:r>
              <w:r w:rsidRPr="00080673" w:rsidDel="0079729E">
                <w:rPr>
                  <w:rFonts w:ascii="Calibri" w:hAnsi="Calibri" w:cs="Calibri"/>
                  <w:lang w:val="en-AU" w:eastAsia="en-US"/>
                </w:rPr>
                <w:delText xml:space="preserve"> </w:delText>
              </w:r>
              <w:r w:rsidRPr="00080673" w:rsidDel="0079729E">
                <w:rPr>
                  <w:rFonts w:ascii="Calibri" w:hAnsi="Calibri" w:cs="Calibri"/>
                  <w:sz w:val="18"/>
                  <w:szCs w:val="18"/>
                  <w:lang w:val="en-AU" w:eastAsia="en-US"/>
                </w:rPr>
                <w:delText>listening watch on the assigned frequency and report deviations from the agreed sailing plan, if such a plan has been established in co-operation with the VTS authority.</w:delText>
              </w:r>
            </w:del>
          </w:p>
        </w:tc>
        <w:tc>
          <w:tcPr>
            <w:tcW w:w="4567" w:type="dxa"/>
            <w:gridSpan w:val="2"/>
            <w:shd w:val="clear" w:color="auto" w:fill="D9D9D9"/>
          </w:tcPr>
          <w:p w14:paraId="711C6353" w14:textId="77777777" w:rsidR="00D93AC5" w:rsidRPr="00080673" w:rsidDel="0079729E" w:rsidRDefault="00D93AC5" w:rsidP="006E0BF1">
            <w:pPr>
              <w:rPr>
                <w:del w:id="1272" w:author="Jacky" w:date="2013-03-13T22:41:00Z"/>
                <w:rFonts w:ascii="Calibri" w:hAnsi="Calibri" w:cs="Calibri"/>
                <w:sz w:val="18"/>
                <w:szCs w:val="18"/>
                <w:lang w:val="en-AU" w:eastAsia="en-US"/>
              </w:rPr>
            </w:pPr>
          </w:p>
        </w:tc>
        <w:tc>
          <w:tcPr>
            <w:tcW w:w="2330" w:type="dxa"/>
            <w:shd w:val="clear" w:color="auto" w:fill="D9D9D9"/>
          </w:tcPr>
          <w:p w14:paraId="691B6661" w14:textId="77777777" w:rsidR="00D93AC5" w:rsidRPr="00080673" w:rsidDel="0079729E" w:rsidRDefault="00D93AC5" w:rsidP="006E0BF1">
            <w:pPr>
              <w:rPr>
                <w:del w:id="1273" w:author="Jacky" w:date="2013-03-13T22:41:00Z"/>
                <w:rFonts w:ascii="Calibri" w:hAnsi="Calibri" w:cs="Calibri"/>
                <w:sz w:val="18"/>
                <w:szCs w:val="18"/>
                <w:lang w:val="en-AU" w:eastAsia="en-US"/>
              </w:rPr>
            </w:pPr>
          </w:p>
        </w:tc>
        <w:tc>
          <w:tcPr>
            <w:tcW w:w="4188" w:type="dxa"/>
          </w:tcPr>
          <w:p w14:paraId="5B33818F" w14:textId="77777777" w:rsidR="00D93AC5" w:rsidRPr="00080673" w:rsidDel="0079729E" w:rsidRDefault="00D93AC5" w:rsidP="006E0BF1">
            <w:pPr>
              <w:rPr>
                <w:del w:id="1274" w:author="Jacky" w:date="2013-03-13T22:41:00Z"/>
                <w:rFonts w:ascii="Calibri" w:hAnsi="Calibri" w:cs="Calibri"/>
                <w:sz w:val="18"/>
                <w:szCs w:val="18"/>
                <w:lang w:val="en-AU" w:eastAsia="en-US"/>
              </w:rPr>
            </w:pPr>
          </w:p>
        </w:tc>
      </w:tr>
      <w:tr w:rsidR="00D93AC5" w:rsidRPr="006E0BF1" w:rsidDel="0079729E" w14:paraId="068BC135" w14:textId="77777777">
        <w:trPr>
          <w:del w:id="1275" w:author="Jacky" w:date="2013-03-13T22:41:00Z"/>
        </w:trPr>
        <w:tc>
          <w:tcPr>
            <w:tcW w:w="10598" w:type="dxa"/>
            <w:gridSpan w:val="4"/>
          </w:tcPr>
          <w:p w14:paraId="72231985" w14:textId="77777777" w:rsidR="00D93AC5" w:rsidRPr="00080673" w:rsidDel="0079729E" w:rsidRDefault="00D93AC5" w:rsidP="006E0BF1">
            <w:pPr>
              <w:rPr>
                <w:del w:id="1276" w:author="Jacky" w:date="2013-03-13T22:41:00Z"/>
                <w:rFonts w:ascii="Calibri" w:hAnsi="Calibri" w:cs="Calibri"/>
                <w:sz w:val="18"/>
                <w:szCs w:val="18"/>
                <w:lang w:val="en-AU" w:eastAsia="en-US"/>
              </w:rPr>
            </w:pPr>
          </w:p>
        </w:tc>
        <w:tc>
          <w:tcPr>
            <w:tcW w:w="4188" w:type="dxa"/>
          </w:tcPr>
          <w:p w14:paraId="4796FD99" w14:textId="77777777" w:rsidR="00D93AC5" w:rsidRPr="00080673" w:rsidDel="0079729E" w:rsidRDefault="00D93AC5" w:rsidP="006E0BF1">
            <w:pPr>
              <w:rPr>
                <w:del w:id="1277" w:author="Jacky" w:date="2013-03-13T22:41:00Z"/>
                <w:rFonts w:ascii="Calibri" w:hAnsi="Calibri" w:cs="Calibri"/>
                <w:sz w:val="18"/>
                <w:szCs w:val="18"/>
                <w:lang w:val="en-AU" w:eastAsia="en-US"/>
              </w:rPr>
            </w:pPr>
          </w:p>
        </w:tc>
      </w:tr>
      <w:tr w:rsidR="00D93AC5" w:rsidRPr="006E0BF1" w:rsidDel="0079729E" w14:paraId="1A9DA166" w14:textId="77777777">
        <w:trPr>
          <w:del w:id="1278" w:author="Jacky" w:date="2013-03-13T22:41:00Z"/>
        </w:trPr>
        <w:tc>
          <w:tcPr>
            <w:tcW w:w="3701" w:type="dxa"/>
            <w:shd w:val="clear" w:color="auto" w:fill="D9D9D9"/>
          </w:tcPr>
          <w:p w14:paraId="3A7FD3F0" w14:textId="77777777" w:rsidR="00D93AC5" w:rsidRPr="00080673" w:rsidDel="0079729E" w:rsidRDefault="00D93AC5" w:rsidP="006E0BF1">
            <w:pPr>
              <w:rPr>
                <w:del w:id="1279" w:author="Jacky" w:date="2013-03-13T22:41:00Z"/>
                <w:rFonts w:ascii="Calibri" w:hAnsi="Calibri" w:cs="Calibri"/>
                <w:b/>
                <w:bCs/>
                <w:sz w:val="18"/>
                <w:szCs w:val="18"/>
                <w:lang w:val="en-AU" w:eastAsia="en-US"/>
              </w:rPr>
            </w:pPr>
            <w:del w:id="1280" w:author="Jacky" w:date="2013-03-13T22:41:00Z">
              <w:r w:rsidRPr="00080673" w:rsidDel="0079729E">
                <w:rPr>
                  <w:rFonts w:ascii="Calibri" w:hAnsi="Calibri" w:cs="Calibri"/>
                  <w:b/>
                  <w:bCs/>
                  <w:sz w:val="18"/>
                  <w:szCs w:val="18"/>
                  <w:lang w:val="en-AU" w:eastAsia="en-US"/>
                </w:rPr>
                <w:delText>3.3 Further guidance on vessel traffic services</w:delText>
              </w:r>
            </w:del>
          </w:p>
          <w:p w14:paraId="54F2752E" w14:textId="77777777" w:rsidR="00D93AC5" w:rsidRPr="00080673" w:rsidDel="0079729E" w:rsidRDefault="00D93AC5" w:rsidP="006E0BF1">
            <w:pPr>
              <w:rPr>
                <w:del w:id="1281" w:author="Jacky" w:date="2013-03-13T22:41:00Z"/>
                <w:rFonts w:ascii="Calibri" w:hAnsi="Calibri" w:cs="Calibri"/>
                <w:sz w:val="18"/>
                <w:szCs w:val="18"/>
                <w:lang w:val="en-AU" w:eastAsia="en-US"/>
              </w:rPr>
            </w:pPr>
            <w:del w:id="1282" w:author="Jacky" w:date="2013-03-13T22:41:00Z">
              <w:r w:rsidRPr="00080673" w:rsidDel="0079729E">
                <w:rPr>
                  <w:rFonts w:ascii="Calibri" w:hAnsi="Calibri" w:cs="Calibri"/>
                  <w:sz w:val="18"/>
                  <w:szCs w:val="18"/>
                  <w:lang w:val="en-AU" w:eastAsia="en-US"/>
                </w:rPr>
                <w:delText>3.3.1 VTS Authorities should, in the planning of the VTS to be established, make use of available manuals prepared by and published by appropriate international organizations or associations.</w:delText>
              </w:r>
            </w:del>
          </w:p>
          <w:p w14:paraId="74863B20" w14:textId="77777777" w:rsidR="00D93AC5" w:rsidRPr="00080673" w:rsidDel="0079729E" w:rsidRDefault="00D93AC5" w:rsidP="006E0BF1">
            <w:pPr>
              <w:rPr>
                <w:del w:id="1283" w:author="Jacky" w:date="2013-03-13T22:41:00Z"/>
                <w:rFonts w:ascii="Calibri" w:hAnsi="Calibri" w:cs="Calibri"/>
                <w:sz w:val="18"/>
                <w:szCs w:val="18"/>
                <w:lang w:val="en-AU" w:eastAsia="en-US"/>
              </w:rPr>
            </w:pPr>
            <w:del w:id="1284" w:author="Jacky" w:date="2013-03-13T22:41:00Z">
              <w:r w:rsidRPr="00080673" w:rsidDel="0079729E">
                <w:rPr>
                  <w:rFonts w:ascii="Calibri" w:hAnsi="Calibri" w:cs="Calibri"/>
                  <w:sz w:val="18"/>
                  <w:szCs w:val="18"/>
                  <w:lang w:val="en-AU" w:eastAsia="en-US"/>
                </w:rPr>
                <w:delText>3.3.2 The following references should also be consulted for further details:</w:delText>
              </w:r>
            </w:del>
          </w:p>
          <w:p w14:paraId="5C973D86" w14:textId="77777777" w:rsidR="00D93AC5" w:rsidRPr="00080673" w:rsidDel="0079729E" w:rsidRDefault="00D93AC5" w:rsidP="006E0BF1">
            <w:pPr>
              <w:rPr>
                <w:del w:id="1285" w:author="Jacky" w:date="2013-03-13T22:41:00Z"/>
                <w:rFonts w:ascii="Calibri" w:hAnsi="Calibri" w:cs="Calibri"/>
                <w:sz w:val="18"/>
                <w:szCs w:val="18"/>
                <w:lang w:val="en-AU" w:eastAsia="en-US"/>
              </w:rPr>
            </w:pPr>
            <w:del w:id="1286" w:author="Jacky" w:date="2013-03-13T22:41:00Z">
              <w:r w:rsidRPr="00080673" w:rsidDel="0079729E">
                <w:rPr>
                  <w:rFonts w:ascii="Calibri" w:hAnsi="Calibri" w:cs="Calibri"/>
                  <w:sz w:val="18"/>
                  <w:szCs w:val="18"/>
                  <w:lang w:val="en-AU" w:eastAsia="en-US"/>
                </w:rPr>
                <w:delText>.1</w:delText>
              </w:r>
              <w:r w:rsidRPr="00080673" w:rsidDel="0079729E">
                <w:rPr>
                  <w:rFonts w:ascii="Calibri" w:hAnsi="Calibri" w:cs="Calibri"/>
                  <w:sz w:val="18"/>
                  <w:szCs w:val="18"/>
                  <w:lang w:val="en-AU" w:eastAsia="en-US"/>
                </w:rPr>
                <w:tab/>
                <w:delText>IMO Guidelines and Criteria for Ship Reporting Systems (resolution MSC.43(64))</w:delText>
              </w:r>
            </w:del>
          </w:p>
          <w:p w14:paraId="3120241C" w14:textId="77777777" w:rsidR="00D93AC5" w:rsidRPr="00080673" w:rsidDel="0079729E" w:rsidRDefault="00D93AC5" w:rsidP="006E0BF1">
            <w:pPr>
              <w:rPr>
                <w:del w:id="1287" w:author="Jacky" w:date="2013-03-13T22:41:00Z"/>
                <w:rFonts w:ascii="Calibri" w:hAnsi="Calibri" w:cs="Calibri"/>
                <w:sz w:val="18"/>
                <w:szCs w:val="18"/>
                <w:lang w:val="en-AU" w:eastAsia="en-US"/>
              </w:rPr>
            </w:pPr>
            <w:del w:id="1288" w:author="Jacky" w:date="2013-03-13T22:41:00Z">
              <w:r w:rsidRPr="00080673" w:rsidDel="0079729E">
                <w:rPr>
                  <w:rFonts w:ascii="Calibri" w:hAnsi="Calibri" w:cs="Calibri"/>
                  <w:sz w:val="18"/>
                  <w:szCs w:val="18"/>
                  <w:lang w:val="en-AU" w:eastAsia="en-US"/>
                </w:rPr>
                <w:delText>.2</w:delText>
              </w:r>
              <w:r w:rsidRPr="00080673" w:rsidDel="0079729E">
                <w:rPr>
                  <w:rFonts w:ascii="Calibri" w:hAnsi="Calibri" w:cs="Calibri"/>
                  <w:sz w:val="18"/>
                  <w:szCs w:val="18"/>
                  <w:lang w:val="en-AU" w:eastAsia="en-US"/>
                </w:rPr>
                <w:tab/>
                <w:delText>General Principles for Ship Reporting Systems and Ships Reporting Requirements,</w:delText>
              </w:r>
            </w:del>
          </w:p>
          <w:p w14:paraId="39160543" w14:textId="77777777" w:rsidR="00D93AC5" w:rsidRPr="00080673" w:rsidDel="0079729E" w:rsidRDefault="00D93AC5" w:rsidP="006E0BF1">
            <w:pPr>
              <w:rPr>
                <w:del w:id="1289" w:author="Jacky" w:date="2013-03-13T22:41:00Z"/>
                <w:rFonts w:ascii="Calibri" w:hAnsi="Calibri" w:cs="Calibri"/>
                <w:sz w:val="18"/>
                <w:szCs w:val="18"/>
                <w:lang w:val="en-AU" w:eastAsia="en-US"/>
              </w:rPr>
            </w:pPr>
            <w:del w:id="1290" w:author="Jacky" w:date="2013-03-13T22:41:00Z">
              <w:r w:rsidRPr="00080673" w:rsidDel="0079729E">
                <w:rPr>
                  <w:rFonts w:ascii="Calibri" w:hAnsi="Calibri" w:cs="Calibri"/>
                  <w:sz w:val="18"/>
                  <w:szCs w:val="18"/>
                  <w:lang w:val="en-AU" w:eastAsia="en-US"/>
                </w:rPr>
                <w:delText>including Guidelines for Reporting Incidents Involving Dangerous Goods, Harmful Substances and/or Marine Pollutants (resolution A.851(20))</w:delText>
              </w:r>
            </w:del>
          </w:p>
          <w:p w14:paraId="1CD4B2EF" w14:textId="77777777" w:rsidR="00D93AC5" w:rsidRPr="00080673" w:rsidDel="0079729E" w:rsidRDefault="00D93AC5" w:rsidP="006E0BF1">
            <w:pPr>
              <w:rPr>
                <w:del w:id="1291" w:author="Jacky" w:date="2013-03-13T22:41:00Z"/>
                <w:rFonts w:ascii="Calibri" w:hAnsi="Calibri" w:cs="Calibri"/>
                <w:sz w:val="18"/>
                <w:szCs w:val="18"/>
                <w:lang w:val="en-AU" w:eastAsia="en-US"/>
              </w:rPr>
            </w:pPr>
            <w:del w:id="1292" w:author="Jacky" w:date="2013-03-13T22:41:00Z">
              <w:r w:rsidRPr="00080673" w:rsidDel="0079729E">
                <w:rPr>
                  <w:rFonts w:ascii="Calibri" w:hAnsi="Calibri" w:cs="Calibri"/>
                  <w:sz w:val="18"/>
                  <w:szCs w:val="18"/>
                  <w:lang w:val="en-AU" w:eastAsia="en-US"/>
                </w:rPr>
                <w:delText>.3</w:delText>
              </w:r>
              <w:r w:rsidRPr="00080673" w:rsidDel="0079729E">
                <w:rPr>
                  <w:rFonts w:ascii="Calibri" w:hAnsi="Calibri" w:cs="Calibri"/>
                  <w:sz w:val="18"/>
                  <w:szCs w:val="18"/>
                  <w:lang w:val="en-AU" w:eastAsia="en-US"/>
                </w:rPr>
                <w:tab/>
                <w:delText>The IALA vessel traffic services Manual</w:delText>
              </w:r>
            </w:del>
          </w:p>
          <w:p w14:paraId="26E13B44" w14:textId="77777777" w:rsidR="00D93AC5" w:rsidRPr="00080673" w:rsidDel="0079729E" w:rsidRDefault="00D93AC5" w:rsidP="006E0BF1">
            <w:pPr>
              <w:rPr>
                <w:del w:id="1293" w:author="Jacky" w:date="2013-03-13T22:41:00Z"/>
                <w:rFonts w:ascii="Calibri" w:hAnsi="Calibri" w:cs="Calibri"/>
                <w:sz w:val="18"/>
                <w:szCs w:val="18"/>
                <w:lang w:val="en-AU" w:eastAsia="en-US"/>
              </w:rPr>
            </w:pPr>
            <w:del w:id="1294" w:author="Jacky" w:date="2013-03-13T22:41:00Z">
              <w:r w:rsidRPr="00080673" w:rsidDel="0079729E">
                <w:rPr>
                  <w:rFonts w:ascii="Calibri" w:hAnsi="Calibri" w:cs="Calibri"/>
                  <w:sz w:val="18"/>
                  <w:szCs w:val="18"/>
                  <w:lang w:val="en-AU" w:eastAsia="en-US"/>
                </w:rPr>
                <w:delText>.4</w:delText>
              </w:r>
              <w:r w:rsidRPr="00080673" w:rsidDel="0079729E">
                <w:rPr>
                  <w:rFonts w:ascii="Calibri" w:hAnsi="Calibri" w:cs="Calibri"/>
                  <w:sz w:val="18"/>
                  <w:szCs w:val="18"/>
                  <w:lang w:val="en-AU" w:eastAsia="en-US"/>
                </w:rPr>
                <w:tab/>
                <w:delText>IALA/IMPA/IAPH/World VTS Guide</w:delText>
              </w:r>
            </w:del>
          </w:p>
        </w:tc>
        <w:tc>
          <w:tcPr>
            <w:tcW w:w="4567" w:type="dxa"/>
            <w:gridSpan w:val="2"/>
            <w:shd w:val="clear" w:color="auto" w:fill="D9D9D9"/>
          </w:tcPr>
          <w:p w14:paraId="29AB5B46" w14:textId="77777777" w:rsidR="00D93AC5" w:rsidRPr="00080673" w:rsidDel="0079729E" w:rsidRDefault="00D93AC5" w:rsidP="006E0BF1">
            <w:pPr>
              <w:rPr>
                <w:del w:id="1295" w:author="Jacky" w:date="2013-03-13T22:41:00Z"/>
                <w:rFonts w:ascii="Calibri" w:hAnsi="Calibri" w:cs="Calibri"/>
                <w:sz w:val="18"/>
                <w:szCs w:val="18"/>
                <w:lang w:val="en-AU" w:eastAsia="en-US"/>
              </w:rPr>
            </w:pPr>
          </w:p>
        </w:tc>
        <w:tc>
          <w:tcPr>
            <w:tcW w:w="2330" w:type="dxa"/>
            <w:shd w:val="clear" w:color="auto" w:fill="D9D9D9"/>
          </w:tcPr>
          <w:p w14:paraId="2DD94F6B" w14:textId="77777777" w:rsidR="00D93AC5" w:rsidRPr="00080673" w:rsidDel="0079729E" w:rsidRDefault="00D93AC5" w:rsidP="006E0BF1">
            <w:pPr>
              <w:rPr>
                <w:del w:id="1296" w:author="Jacky" w:date="2013-03-13T22:41:00Z"/>
                <w:rFonts w:ascii="Calibri" w:hAnsi="Calibri" w:cs="Calibri"/>
                <w:sz w:val="18"/>
                <w:szCs w:val="18"/>
                <w:lang w:val="en-AU" w:eastAsia="en-US"/>
              </w:rPr>
            </w:pPr>
          </w:p>
        </w:tc>
        <w:tc>
          <w:tcPr>
            <w:tcW w:w="4188" w:type="dxa"/>
          </w:tcPr>
          <w:p w14:paraId="04C87E30" w14:textId="77777777" w:rsidR="00D93AC5" w:rsidRPr="00080673" w:rsidDel="0079729E" w:rsidRDefault="00D93AC5" w:rsidP="006E0BF1">
            <w:pPr>
              <w:rPr>
                <w:del w:id="1297" w:author="Jacky" w:date="2013-03-13T22:41:00Z"/>
                <w:rFonts w:ascii="Calibri" w:hAnsi="Calibri" w:cs="Calibri"/>
                <w:sz w:val="18"/>
                <w:szCs w:val="18"/>
                <w:lang w:val="en-AU" w:eastAsia="en-US"/>
              </w:rPr>
            </w:pPr>
          </w:p>
        </w:tc>
      </w:tr>
      <w:tr w:rsidR="00D93AC5" w:rsidRPr="006E0BF1" w:rsidDel="0079729E" w14:paraId="7527D684" w14:textId="77777777">
        <w:trPr>
          <w:del w:id="1298" w:author="Jacky" w:date="2013-03-13T22:41:00Z"/>
        </w:trPr>
        <w:tc>
          <w:tcPr>
            <w:tcW w:w="3701" w:type="dxa"/>
          </w:tcPr>
          <w:p w14:paraId="2C45951B" w14:textId="77777777" w:rsidR="00D93AC5" w:rsidRPr="00080673" w:rsidDel="0079729E" w:rsidRDefault="00D93AC5" w:rsidP="006E0BF1">
            <w:pPr>
              <w:rPr>
                <w:del w:id="1299" w:author="Jacky" w:date="2013-03-13T22:41:00Z"/>
                <w:rFonts w:ascii="Calibri" w:hAnsi="Calibri" w:cs="Calibri"/>
                <w:b/>
                <w:bCs/>
                <w:sz w:val="18"/>
                <w:szCs w:val="18"/>
                <w:lang w:val="en-AU" w:eastAsia="en-US"/>
              </w:rPr>
            </w:pPr>
          </w:p>
        </w:tc>
        <w:tc>
          <w:tcPr>
            <w:tcW w:w="4567" w:type="dxa"/>
            <w:gridSpan w:val="2"/>
          </w:tcPr>
          <w:p w14:paraId="0475F87D" w14:textId="77777777" w:rsidR="00D93AC5" w:rsidRPr="00080673" w:rsidDel="0079729E" w:rsidRDefault="00D93AC5" w:rsidP="006E0BF1">
            <w:pPr>
              <w:rPr>
                <w:del w:id="1300" w:author="Jacky" w:date="2013-03-13T22:41:00Z"/>
                <w:rFonts w:ascii="Calibri" w:hAnsi="Calibri" w:cs="Calibri"/>
                <w:sz w:val="18"/>
                <w:szCs w:val="18"/>
                <w:lang w:val="en-AU" w:eastAsia="en-US"/>
              </w:rPr>
            </w:pPr>
          </w:p>
        </w:tc>
        <w:tc>
          <w:tcPr>
            <w:tcW w:w="2330" w:type="dxa"/>
          </w:tcPr>
          <w:p w14:paraId="3CCA986B" w14:textId="77777777" w:rsidR="00D93AC5" w:rsidRPr="00080673" w:rsidDel="0079729E" w:rsidRDefault="00D93AC5" w:rsidP="006E0BF1">
            <w:pPr>
              <w:rPr>
                <w:del w:id="1301" w:author="Jacky" w:date="2013-03-13T22:41:00Z"/>
                <w:rFonts w:ascii="Calibri" w:hAnsi="Calibri" w:cs="Calibri"/>
                <w:sz w:val="18"/>
                <w:szCs w:val="18"/>
                <w:lang w:val="en-AU" w:eastAsia="en-US"/>
              </w:rPr>
            </w:pPr>
          </w:p>
        </w:tc>
        <w:tc>
          <w:tcPr>
            <w:tcW w:w="4188" w:type="dxa"/>
          </w:tcPr>
          <w:p w14:paraId="434625E0" w14:textId="77777777" w:rsidR="00D93AC5" w:rsidRPr="00080673" w:rsidDel="0079729E" w:rsidRDefault="00D93AC5" w:rsidP="006E0BF1">
            <w:pPr>
              <w:rPr>
                <w:del w:id="1302" w:author="Jacky" w:date="2013-03-13T22:41:00Z"/>
                <w:rFonts w:ascii="Calibri" w:hAnsi="Calibri" w:cs="Calibri"/>
                <w:sz w:val="18"/>
                <w:szCs w:val="18"/>
                <w:lang w:val="en-AU" w:eastAsia="en-US"/>
              </w:rPr>
            </w:pPr>
          </w:p>
        </w:tc>
      </w:tr>
      <w:tr w:rsidR="00D93AC5" w:rsidRPr="006E0BF1" w:rsidDel="0079729E" w14:paraId="4599FB70" w14:textId="77777777">
        <w:trPr>
          <w:del w:id="1303" w:author="Jacky" w:date="2013-03-13T22:41:00Z"/>
        </w:trPr>
        <w:tc>
          <w:tcPr>
            <w:tcW w:w="3701" w:type="dxa"/>
          </w:tcPr>
          <w:p w14:paraId="145D857C" w14:textId="77777777" w:rsidR="00D93AC5" w:rsidRPr="00080673" w:rsidDel="0079729E" w:rsidRDefault="00D93AC5" w:rsidP="006E0BF1">
            <w:pPr>
              <w:rPr>
                <w:del w:id="1304" w:author="Jacky" w:date="2013-03-13T22:41:00Z"/>
                <w:rFonts w:ascii="Calibri" w:hAnsi="Calibri" w:cs="Calibri"/>
                <w:sz w:val="18"/>
                <w:szCs w:val="18"/>
                <w:lang w:val="en-AU" w:eastAsia="en-US"/>
              </w:rPr>
            </w:pPr>
          </w:p>
        </w:tc>
        <w:tc>
          <w:tcPr>
            <w:tcW w:w="4567" w:type="dxa"/>
            <w:gridSpan w:val="2"/>
          </w:tcPr>
          <w:p w14:paraId="62D69F84" w14:textId="77777777" w:rsidR="00D93AC5" w:rsidRPr="00080673" w:rsidDel="0079729E" w:rsidRDefault="00D93AC5" w:rsidP="006E0BF1">
            <w:pPr>
              <w:rPr>
                <w:del w:id="1305" w:author="Jacky" w:date="2013-03-13T22:41:00Z"/>
                <w:rFonts w:ascii="Calibri" w:hAnsi="Calibri" w:cs="Calibri"/>
                <w:sz w:val="18"/>
                <w:szCs w:val="18"/>
                <w:lang w:val="en-AU" w:eastAsia="en-US"/>
              </w:rPr>
            </w:pPr>
          </w:p>
        </w:tc>
        <w:tc>
          <w:tcPr>
            <w:tcW w:w="2330" w:type="dxa"/>
          </w:tcPr>
          <w:p w14:paraId="5EB27101" w14:textId="77777777" w:rsidR="00D93AC5" w:rsidRPr="00080673" w:rsidDel="0079729E" w:rsidRDefault="00D93AC5" w:rsidP="006E0BF1">
            <w:pPr>
              <w:rPr>
                <w:del w:id="1306" w:author="Jacky" w:date="2013-03-13T22:41:00Z"/>
                <w:rFonts w:ascii="Calibri" w:hAnsi="Calibri" w:cs="Calibri"/>
                <w:sz w:val="18"/>
                <w:szCs w:val="18"/>
                <w:lang w:val="en-AU" w:eastAsia="en-US"/>
              </w:rPr>
            </w:pPr>
          </w:p>
        </w:tc>
        <w:tc>
          <w:tcPr>
            <w:tcW w:w="4188" w:type="dxa"/>
          </w:tcPr>
          <w:p w14:paraId="7EA61C56" w14:textId="77777777" w:rsidR="00D93AC5" w:rsidRPr="00080673" w:rsidDel="0079729E" w:rsidRDefault="00D93AC5" w:rsidP="006E0BF1">
            <w:pPr>
              <w:rPr>
                <w:del w:id="1307" w:author="Jacky" w:date="2013-03-13T22:41:00Z"/>
                <w:rFonts w:ascii="Calibri" w:hAnsi="Calibri" w:cs="Calibri"/>
                <w:sz w:val="18"/>
                <w:szCs w:val="18"/>
                <w:lang w:val="en-AU" w:eastAsia="en-US"/>
              </w:rPr>
            </w:pPr>
          </w:p>
        </w:tc>
      </w:tr>
    </w:tbl>
    <w:p w14:paraId="3F4FDC9E" w14:textId="77777777" w:rsidR="00D93AC5" w:rsidRPr="006E0BF1" w:rsidDel="0079729E" w:rsidRDefault="00D93AC5" w:rsidP="006E0BF1">
      <w:pPr>
        <w:spacing w:after="200" w:line="276" w:lineRule="auto"/>
        <w:rPr>
          <w:del w:id="1308" w:author="Jacky" w:date="2013-03-13T22:41:00Z"/>
          <w:rFonts w:ascii="Calibri" w:hAnsi="Calibri" w:cs="Calibri"/>
          <w:lang w:val="en-AU" w:eastAsia="en-US"/>
        </w:rPr>
      </w:pPr>
    </w:p>
    <w:p w14:paraId="75CF6692" w14:textId="77777777" w:rsidR="00D93AC5" w:rsidRPr="006E0BF1" w:rsidDel="0079729E" w:rsidRDefault="00D93AC5" w:rsidP="006E0BF1">
      <w:pPr>
        <w:spacing w:after="200" w:line="276" w:lineRule="auto"/>
        <w:rPr>
          <w:del w:id="1309" w:author="Jacky" w:date="2013-03-13T22:41:00Z"/>
          <w:rFonts w:ascii="Calibri" w:hAnsi="Calibri" w:cs="Calibri"/>
          <w:lang w:val="en-AU" w:eastAsia="en-US"/>
        </w:rPr>
      </w:pPr>
      <w:del w:id="1310" w:author="Jacky" w:date="2013-03-13T22:41:00Z">
        <w:r w:rsidRPr="006E0BF1" w:rsidDel="0079729E">
          <w:rPr>
            <w:rFonts w:ascii="Calibri" w:hAnsi="Calibri" w:cs="Calibri"/>
            <w:lang w:val="en-AU" w:eastAsia="en-US"/>
          </w:rPr>
          <w:br w:type="page"/>
        </w:r>
      </w:del>
    </w:p>
    <w:p w14:paraId="309EF2B0" w14:textId="77777777" w:rsidR="00D93AC5" w:rsidRPr="006E0BF1" w:rsidDel="0079729E" w:rsidRDefault="00D93AC5" w:rsidP="006E0BF1">
      <w:pPr>
        <w:spacing w:after="200" w:line="276" w:lineRule="auto"/>
        <w:rPr>
          <w:del w:id="1311" w:author="Jacky" w:date="2013-03-13T22:41:00Z"/>
          <w:rFonts w:ascii="Calibri" w:hAnsi="Calibri" w:cs="Calibri"/>
          <w:lang w:val="en-AU"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82"/>
        <w:gridCol w:w="1290"/>
        <w:gridCol w:w="1886"/>
        <w:gridCol w:w="2098"/>
      </w:tblGrid>
      <w:tr w:rsidR="00D93AC5" w:rsidRPr="006E0BF1" w:rsidDel="0079729E" w14:paraId="5F2B1165" w14:textId="77777777">
        <w:trPr>
          <w:cantSplit/>
          <w:tblHeader/>
          <w:del w:id="1312" w:author="Jacky" w:date="2013-03-13T22:41:00Z"/>
        </w:trPr>
        <w:tc>
          <w:tcPr>
            <w:tcW w:w="8856" w:type="dxa"/>
            <w:gridSpan w:val="4"/>
            <w:shd w:val="clear" w:color="auto" w:fill="DAEEF3"/>
          </w:tcPr>
          <w:p w14:paraId="5CD12952" w14:textId="77777777" w:rsidR="00D93AC5" w:rsidRPr="00080673" w:rsidDel="0079729E" w:rsidRDefault="00D93AC5" w:rsidP="00080673">
            <w:pPr>
              <w:spacing w:after="200"/>
              <w:rPr>
                <w:del w:id="1313" w:author="Jacky" w:date="2013-03-13T22:41:00Z"/>
                <w:rFonts w:ascii="Calibri" w:hAnsi="Calibri" w:cs="Calibri"/>
                <w:b/>
                <w:bCs/>
                <w:sz w:val="24"/>
                <w:szCs w:val="24"/>
                <w:lang w:val="en-AU" w:eastAsia="en-US"/>
              </w:rPr>
            </w:pPr>
            <w:del w:id="1314" w:author="Jacky" w:date="2013-03-13T22:41:00Z">
              <w:r w:rsidRPr="00080673" w:rsidDel="0079729E">
                <w:rPr>
                  <w:rFonts w:ascii="Calibri" w:hAnsi="Calibri" w:cs="Calibri"/>
                  <w:b/>
                  <w:bCs/>
                  <w:sz w:val="24"/>
                  <w:szCs w:val="24"/>
                  <w:lang w:val="en-AU" w:eastAsia="en-US"/>
                </w:rPr>
                <w:delText>Part 3 – Conformity with IALA Recommendation O-132 - ‘Quality Management for Aids to Navigation Authorities’</w:delText>
              </w:r>
            </w:del>
          </w:p>
        </w:tc>
      </w:tr>
      <w:tr w:rsidR="00D93AC5" w:rsidRPr="006E0BF1" w:rsidDel="0079729E" w14:paraId="67B3C21B" w14:textId="77777777">
        <w:trPr>
          <w:cantSplit/>
          <w:tblHeader/>
          <w:del w:id="1315" w:author="Jacky" w:date="2013-03-13T22:41:00Z"/>
        </w:trPr>
        <w:tc>
          <w:tcPr>
            <w:tcW w:w="3582" w:type="dxa"/>
            <w:shd w:val="clear" w:color="auto" w:fill="BFBFBF"/>
          </w:tcPr>
          <w:p w14:paraId="12472B08" w14:textId="77777777" w:rsidR="00D93AC5" w:rsidRPr="00080673" w:rsidDel="0079729E" w:rsidRDefault="00D93AC5" w:rsidP="006E0BF1">
            <w:pPr>
              <w:rPr>
                <w:del w:id="1316" w:author="Jacky" w:date="2013-03-13T22:41:00Z"/>
                <w:rFonts w:ascii="Calibri" w:hAnsi="Calibri" w:cs="Calibri"/>
                <w:b/>
                <w:bCs/>
                <w:lang w:val="en-AU" w:eastAsia="en-US"/>
              </w:rPr>
            </w:pPr>
            <w:del w:id="1317" w:author="Jacky" w:date="2013-03-13T22:41:00Z">
              <w:r w:rsidRPr="00080673" w:rsidDel="0079729E">
                <w:rPr>
                  <w:rFonts w:ascii="Calibri" w:hAnsi="Calibri" w:cs="Calibri"/>
                  <w:b/>
                  <w:bCs/>
                  <w:lang w:val="en-AU" w:eastAsia="en-US"/>
                </w:rPr>
                <w:delText>Item</w:delText>
              </w:r>
            </w:del>
          </w:p>
        </w:tc>
        <w:tc>
          <w:tcPr>
            <w:tcW w:w="1290" w:type="dxa"/>
            <w:shd w:val="clear" w:color="auto" w:fill="BFBFBF"/>
          </w:tcPr>
          <w:p w14:paraId="4F4A957E" w14:textId="77777777" w:rsidR="00D93AC5" w:rsidRPr="00080673" w:rsidDel="0079729E" w:rsidRDefault="00D93AC5" w:rsidP="006E0BF1">
            <w:pPr>
              <w:rPr>
                <w:del w:id="1318" w:author="Jacky" w:date="2013-03-13T22:41:00Z"/>
                <w:rFonts w:ascii="Calibri" w:hAnsi="Calibri" w:cs="Calibri"/>
                <w:b/>
                <w:bCs/>
                <w:lang w:val="en-AU" w:eastAsia="en-US"/>
              </w:rPr>
            </w:pPr>
            <w:del w:id="1319" w:author="Jacky" w:date="2013-03-13T22:41:00Z">
              <w:r w:rsidRPr="00080673" w:rsidDel="0079729E">
                <w:rPr>
                  <w:rFonts w:ascii="Calibri" w:hAnsi="Calibri" w:cs="Calibri"/>
                  <w:b/>
                  <w:bCs/>
                  <w:lang w:val="en-AU" w:eastAsia="en-US"/>
                </w:rPr>
                <w:delText>Yes / No</w:delText>
              </w:r>
            </w:del>
          </w:p>
        </w:tc>
        <w:tc>
          <w:tcPr>
            <w:tcW w:w="1886" w:type="dxa"/>
            <w:shd w:val="clear" w:color="auto" w:fill="BFBFBF"/>
          </w:tcPr>
          <w:p w14:paraId="7B55D677" w14:textId="77777777" w:rsidR="00D93AC5" w:rsidRPr="00080673" w:rsidDel="0079729E" w:rsidRDefault="00D93AC5" w:rsidP="006E0BF1">
            <w:pPr>
              <w:rPr>
                <w:del w:id="1320" w:author="Jacky" w:date="2013-03-13T22:41:00Z"/>
                <w:rFonts w:ascii="Calibri" w:hAnsi="Calibri" w:cs="Calibri"/>
                <w:b/>
                <w:bCs/>
                <w:lang w:val="en-AU" w:eastAsia="en-US"/>
              </w:rPr>
            </w:pPr>
            <w:del w:id="1321" w:author="Jacky" w:date="2013-03-13T22:41:00Z">
              <w:r w:rsidRPr="00080673" w:rsidDel="0079729E">
                <w:rPr>
                  <w:rFonts w:ascii="Calibri" w:hAnsi="Calibri" w:cs="Calibri"/>
                  <w:b/>
                  <w:bCs/>
                  <w:lang w:val="en-AU" w:eastAsia="en-US"/>
                </w:rPr>
                <w:delText>Reference</w:delText>
              </w:r>
            </w:del>
          </w:p>
        </w:tc>
        <w:tc>
          <w:tcPr>
            <w:tcW w:w="2098" w:type="dxa"/>
            <w:shd w:val="clear" w:color="auto" w:fill="BFBFBF"/>
          </w:tcPr>
          <w:p w14:paraId="27118F50" w14:textId="77777777" w:rsidR="00D93AC5" w:rsidRPr="00080673" w:rsidDel="0079729E" w:rsidRDefault="00D93AC5" w:rsidP="006E0BF1">
            <w:pPr>
              <w:rPr>
                <w:del w:id="1322" w:author="Jacky" w:date="2013-03-13T22:41:00Z"/>
                <w:rFonts w:ascii="Calibri" w:hAnsi="Calibri" w:cs="Calibri"/>
                <w:b/>
                <w:bCs/>
                <w:lang w:val="en-AU" w:eastAsia="en-US"/>
              </w:rPr>
            </w:pPr>
            <w:del w:id="1323" w:author="Jacky" w:date="2013-03-13T22:41:00Z">
              <w:r w:rsidRPr="00080673" w:rsidDel="0079729E">
                <w:rPr>
                  <w:rFonts w:ascii="Calibri" w:hAnsi="Calibri" w:cs="Calibri"/>
                  <w:b/>
                  <w:bCs/>
                  <w:lang w:val="en-AU" w:eastAsia="en-US"/>
                </w:rPr>
                <w:delText>Proposed / VTS Authority’s Supporting Comments</w:delText>
              </w:r>
            </w:del>
          </w:p>
        </w:tc>
      </w:tr>
      <w:tr w:rsidR="00D93AC5" w:rsidRPr="006E0BF1" w:rsidDel="0079729E" w14:paraId="5C4EAFF1" w14:textId="77777777">
        <w:trPr>
          <w:cantSplit/>
          <w:tblHeader/>
          <w:del w:id="1324" w:author="Jacky" w:date="2013-03-13T22:41:00Z"/>
        </w:trPr>
        <w:tc>
          <w:tcPr>
            <w:tcW w:w="3582" w:type="dxa"/>
          </w:tcPr>
          <w:p w14:paraId="762A8209" w14:textId="77777777" w:rsidR="00D93AC5" w:rsidRPr="00080673" w:rsidDel="0079729E" w:rsidRDefault="00D93AC5" w:rsidP="00080673">
            <w:pPr>
              <w:spacing w:after="200"/>
              <w:rPr>
                <w:del w:id="1325" w:author="Jacky" w:date="2013-03-13T22:41:00Z"/>
                <w:rFonts w:ascii="Calibri" w:hAnsi="Calibri" w:cs="Calibri"/>
                <w:lang w:val="en-AU" w:eastAsia="en-US"/>
              </w:rPr>
            </w:pPr>
            <w:del w:id="1326" w:author="Jacky" w:date="2013-03-13T22:41:00Z">
              <w:r w:rsidRPr="00080673" w:rsidDel="0079729E">
                <w:rPr>
                  <w:rFonts w:ascii="Calibri" w:hAnsi="Calibri" w:cs="Calibri"/>
                  <w:lang w:val="en-AU" w:eastAsia="en-US"/>
                </w:rPr>
                <w:delText xml:space="preserve">Do you operate under a quality management system? </w:delText>
              </w:r>
            </w:del>
          </w:p>
          <w:p w14:paraId="57CB999D" w14:textId="77777777" w:rsidR="00D93AC5" w:rsidRPr="00080673" w:rsidDel="0079729E" w:rsidRDefault="00D93AC5" w:rsidP="00080673">
            <w:pPr>
              <w:spacing w:after="200"/>
              <w:rPr>
                <w:del w:id="1327" w:author="Jacky" w:date="2013-03-13T22:41:00Z"/>
                <w:rFonts w:ascii="Calibri" w:hAnsi="Calibri" w:cs="Calibri"/>
                <w:lang w:val="en-AU" w:eastAsia="en-US"/>
              </w:rPr>
            </w:pPr>
            <w:del w:id="1328" w:author="Jacky" w:date="2013-03-13T22:41:00Z">
              <w:r w:rsidRPr="00080673" w:rsidDel="0079729E">
                <w:rPr>
                  <w:rFonts w:ascii="Calibri" w:hAnsi="Calibri" w:cs="Calibri"/>
                  <w:lang w:val="en-AU" w:eastAsia="en-US"/>
                </w:rPr>
                <w:delText>If yes:</w:delText>
              </w:r>
            </w:del>
          </w:p>
        </w:tc>
        <w:tc>
          <w:tcPr>
            <w:tcW w:w="1290" w:type="dxa"/>
          </w:tcPr>
          <w:p w14:paraId="38D1101A" w14:textId="77777777" w:rsidR="00D93AC5" w:rsidRPr="00080673" w:rsidDel="0079729E" w:rsidRDefault="00D93AC5" w:rsidP="006E0BF1">
            <w:pPr>
              <w:rPr>
                <w:del w:id="1329" w:author="Jacky" w:date="2013-03-13T22:41:00Z"/>
                <w:rFonts w:ascii="Calibri" w:hAnsi="Calibri" w:cs="Calibri"/>
                <w:lang w:val="en-AU" w:eastAsia="en-US"/>
              </w:rPr>
            </w:pPr>
          </w:p>
        </w:tc>
        <w:tc>
          <w:tcPr>
            <w:tcW w:w="1886" w:type="dxa"/>
          </w:tcPr>
          <w:p w14:paraId="476376C8" w14:textId="77777777" w:rsidR="00D93AC5" w:rsidRPr="00080673" w:rsidDel="0079729E" w:rsidRDefault="00D93AC5" w:rsidP="006E0BF1">
            <w:pPr>
              <w:rPr>
                <w:del w:id="1330" w:author="Jacky" w:date="2013-03-13T22:41:00Z"/>
                <w:rFonts w:ascii="Calibri" w:hAnsi="Calibri" w:cs="Calibri"/>
                <w:lang w:val="en-AU" w:eastAsia="en-US"/>
              </w:rPr>
            </w:pPr>
          </w:p>
        </w:tc>
        <w:tc>
          <w:tcPr>
            <w:tcW w:w="2098" w:type="dxa"/>
          </w:tcPr>
          <w:p w14:paraId="4DD0BF7B" w14:textId="77777777" w:rsidR="00D93AC5" w:rsidRPr="00080673" w:rsidDel="0079729E" w:rsidRDefault="00D93AC5" w:rsidP="006E0BF1">
            <w:pPr>
              <w:rPr>
                <w:del w:id="1331" w:author="Jacky" w:date="2013-03-13T22:41:00Z"/>
                <w:rFonts w:ascii="Calibri" w:hAnsi="Calibri" w:cs="Calibri"/>
                <w:lang w:val="en-AU" w:eastAsia="en-US"/>
              </w:rPr>
            </w:pPr>
          </w:p>
        </w:tc>
      </w:tr>
      <w:tr w:rsidR="00D93AC5" w:rsidRPr="006E0BF1" w:rsidDel="0079729E" w14:paraId="62CC938A" w14:textId="77777777">
        <w:trPr>
          <w:cantSplit/>
          <w:tblHeader/>
          <w:del w:id="1332" w:author="Jacky" w:date="2013-03-13T22:41:00Z"/>
        </w:trPr>
        <w:tc>
          <w:tcPr>
            <w:tcW w:w="3582" w:type="dxa"/>
          </w:tcPr>
          <w:p w14:paraId="51C09DB8" w14:textId="77777777" w:rsidR="00D93AC5" w:rsidRPr="00080673" w:rsidDel="0079729E" w:rsidRDefault="00D93AC5" w:rsidP="00080673">
            <w:pPr>
              <w:numPr>
                <w:ilvl w:val="0"/>
                <w:numId w:val="26"/>
                <w:numberingChange w:id="1333" w:author="DFOuser" w:date="2013-03-12T06:53:00Z" w:original=""/>
              </w:numPr>
              <w:spacing w:after="200"/>
              <w:rPr>
                <w:del w:id="1334" w:author="Jacky" w:date="2013-03-13T22:41:00Z"/>
                <w:rFonts w:ascii="Calibri" w:hAnsi="Calibri" w:cs="Calibri"/>
                <w:lang w:val="en-AU" w:eastAsia="en-US"/>
              </w:rPr>
            </w:pPr>
            <w:del w:id="1335" w:author="Jacky" w:date="2013-03-13T22:41:00Z">
              <w:r w:rsidRPr="00080673" w:rsidDel="0079729E">
                <w:rPr>
                  <w:rFonts w:ascii="Calibri" w:hAnsi="Calibri" w:cs="Calibri"/>
                  <w:lang w:val="en-AU" w:eastAsia="en-US"/>
                </w:rPr>
                <w:delText>Demonstrate how Management supports the QMS/SMS?</w:delText>
              </w:r>
            </w:del>
          </w:p>
        </w:tc>
        <w:tc>
          <w:tcPr>
            <w:tcW w:w="1290" w:type="dxa"/>
          </w:tcPr>
          <w:p w14:paraId="656F8EA2" w14:textId="77777777" w:rsidR="00D93AC5" w:rsidRPr="00080673" w:rsidDel="0079729E" w:rsidRDefault="00D93AC5" w:rsidP="006E0BF1">
            <w:pPr>
              <w:rPr>
                <w:del w:id="1336" w:author="Jacky" w:date="2013-03-13T22:41:00Z"/>
                <w:rFonts w:ascii="Calibri" w:hAnsi="Calibri" w:cs="Calibri"/>
                <w:lang w:val="en-AU" w:eastAsia="en-US"/>
              </w:rPr>
            </w:pPr>
          </w:p>
        </w:tc>
        <w:tc>
          <w:tcPr>
            <w:tcW w:w="1886" w:type="dxa"/>
          </w:tcPr>
          <w:p w14:paraId="03BFC12F" w14:textId="77777777" w:rsidR="00D93AC5" w:rsidRPr="00080673" w:rsidDel="0079729E" w:rsidRDefault="00D93AC5" w:rsidP="006E0BF1">
            <w:pPr>
              <w:rPr>
                <w:del w:id="1337" w:author="Jacky" w:date="2013-03-13T22:41:00Z"/>
                <w:rFonts w:ascii="Calibri" w:hAnsi="Calibri" w:cs="Calibri"/>
                <w:lang w:val="en-AU" w:eastAsia="en-US"/>
              </w:rPr>
            </w:pPr>
          </w:p>
        </w:tc>
        <w:tc>
          <w:tcPr>
            <w:tcW w:w="2098" w:type="dxa"/>
          </w:tcPr>
          <w:p w14:paraId="6E62E3DD" w14:textId="77777777" w:rsidR="00D93AC5" w:rsidRPr="00080673" w:rsidDel="0079729E" w:rsidRDefault="00D93AC5" w:rsidP="006E0BF1">
            <w:pPr>
              <w:rPr>
                <w:del w:id="1338" w:author="Jacky" w:date="2013-03-13T22:41:00Z"/>
                <w:rFonts w:ascii="Calibri" w:hAnsi="Calibri" w:cs="Calibri"/>
                <w:lang w:val="en-AU" w:eastAsia="en-US"/>
              </w:rPr>
            </w:pPr>
          </w:p>
        </w:tc>
      </w:tr>
      <w:tr w:rsidR="00D93AC5" w:rsidRPr="006E0BF1" w:rsidDel="0079729E" w14:paraId="16BE3188" w14:textId="77777777">
        <w:trPr>
          <w:cantSplit/>
          <w:tblHeader/>
          <w:del w:id="1339" w:author="Jacky" w:date="2013-03-13T22:41:00Z"/>
        </w:trPr>
        <w:tc>
          <w:tcPr>
            <w:tcW w:w="3582" w:type="dxa"/>
          </w:tcPr>
          <w:p w14:paraId="5D44F185" w14:textId="77777777" w:rsidR="00D93AC5" w:rsidRPr="00080673" w:rsidDel="0079729E" w:rsidRDefault="00D93AC5" w:rsidP="00080673">
            <w:pPr>
              <w:numPr>
                <w:ilvl w:val="0"/>
                <w:numId w:val="26"/>
                <w:numberingChange w:id="1340" w:author="DFOuser" w:date="2013-03-12T06:53:00Z" w:original=""/>
              </w:numPr>
              <w:spacing w:after="200"/>
              <w:rPr>
                <w:del w:id="1341" w:author="Jacky" w:date="2013-03-13T22:41:00Z"/>
                <w:rFonts w:ascii="Calibri" w:hAnsi="Calibri" w:cs="Calibri"/>
                <w:lang w:val="en-AU" w:eastAsia="en-US"/>
              </w:rPr>
            </w:pPr>
            <w:del w:id="1342" w:author="Jacky" w:date="2013-03-13T22:41:00Z">
              <w:r w:rsidRPr="00080673" w:rsidDel="0079729E">
                <w:rPr>
                  <w:rFonts w:ascii="Calibri" w:hAnsi="Calibri" w:cs="Calibri"/>
                  <w:lang w:val="en-AU" w:eastAsia="en-US"/>
                </w:rPr>
                <w:delText>Demonstrate how the strategic and business planning / direction occurs to ensure the objectives of the VTS are delivered and continuous improvement maintained</w:delText>
              </w:r>
            </w:del>
          </w:p>
        </w:tc>
        <w:tc>
          <w:tcPr>
            <w:tcW w:w="1290" w:type="dxa"/>
          </w:tcPr>
          <w:p w14:paraId="38F253BC" w14:textId="77777777" w:rsidR="00D93AC5" w:rsidRPr="00080673" w:rsidDel="0079729E" w:rsidRDefault="00D93AC5" w:rsidP="006E0BF1">
            <w:pPr>
              <w:rPr>
                <w:del w:id="1343" w:author="Jacky" w:date="2013-03-13T22:41:00Z"/>
                <w:rFonts w:ascii="Calibri" w:hAnsi="Calibri" w:cs="Calibri"/>
                <w:lang w:val="en-AU" w:eastAsia="en-US"/>
              </w:rPr>
            </w:pPr>
          </w:p>
        </w:tc>
        <w:tc>
          <w:tcPr>
            <w:tcW w:w="1886" w:type="dxa"/>
          </w:tcPr>
          <w:p w14:paraId="438313A9" w14:textId="77777777" w:rsidR="00D93AC5" w:rsidRPr="00080673" w:rsidDel="0079729E" w:rsidRDefault="00D93AC5" w:rsidP="006E0BF1">
            <w:pPr>
              <w:rPr>
                <w:del w:id="1344" w:author="Jacky" w:date="2013-03-13T22:41:00Z"/>
                <w:rFonts w:ascii="Calibri" w:hAnsi="Calibri" w:cs="Calibri"/>
                <w:lang w:val="en-AU" w:eastAsia="en-US"/>
              </w:rPr>
            </w:pPr>
          </w:p>
        </w:tc>
        <w:tc>
          <w:tcPr>
            <w:tcW w:w="2098" w:type="dxa"/>
          </w:tcPr>
          <w:p w14:paraId="1696155C" w14:textId="77777777" w:rsidR="00D93AC5" w:rsidRPr="00080673" w:rsidDel="0079729E" w:rsidRDefault="00D93AC5" w:rsidP="006E0BF1">
            <w:pPr>
              <w:rPr>
                <w:del w:id="1345" w:author="Jacky" w:date="2013-03-13T22:41:00Z"/>
                <w:rFonts w:ascii="Calibri" w:hAnsi="Calibri" w:cs="Calibri"/>
                <w:lang w:val="en-AU" w:eastAsia="en-US"/>
              </w:rPr>
            </w:pPr>
          </w:p>
        </w:tc>
      </w:tr>
      <w:tr w:rsidR="00D93AC5" w:rsidRPr="006E0BF1" w:rsidDel="0079729E" w14:paraId="52DED11A" w14:textId="77777777">
        <w:trPr>
          <w:cantSplit/>
          <w:tblHeader/>
          <w:del w:id="1346" w:author="Jacky" w:date="2013-03-13T22:41:00Z"/>
        </w:trPr>
        <w:tc>
          <w:tcPr>
            <w:tcW w:w="3582" w:type="dxa"/>
          </w:tcPr>
          <w:p w14:paraId="197EF059" w14:textId="77777777" w:rsidR="00D93AC5" w:rsidRPr="00080673" w:rsidDel="0079729E" w:rsidRDefault="00D93AC5" w:rsidP="00080673">
            <w:pPr>
              <w:numPr>
                <w:ilvl w:val="0"/>
                <w:numId w:val="26"/>
                <w:numberingChange w:id="1347" w:author="DFOuser" w:date="2013-03-12T06:53:00Z" w:original=""/>
              </w:numPr>
              <w:spacing w:after="200"/>
              <w:rPr>
                <w:del w:id="1348" w:author="Jacky" w:date="2013-03-13T22:41:00Z"/>
                <w:rFonts w:ascii="Calibri" w:hAnsi="Calibri" w:cs="Calibri"/>
                <w:b/>
                <w:bCs/>
                <w:lang w:val="en-AU" w:eastAsia="en-US"/>
              </w:rPr>
            </w:pPr>
            <w:del w:id="1349" w:author="Jacky" w:date="2013-03-13T22:41:00Z">
              <w:r w:rsidRPr="00080673" w:rsidDel="0079729E">
                <w:rPr>
                  <w:rFonts w:ascii="Calibri" w:hAnsi="Calibri" w:cs="Calibri"/>
                  <w:lang w:val="en-AU" w:eastAsia="en-US"/>
                </w:rPr>
                <w:delText>Is the integrity of the QMS ensured through:</w:delText>
              </w:r>
            </w:del>
          </w:p>
          <w:p w14:paraId="35D733D1" w14:textId="77777777" w:rsidR="00D93AC5" w:rsidRPr="00080673" w:rsidDel="0079729E" w:rsidRDefault="00D93AC5" w:rsidP="00080673">
            <w:pPr>
              <w:numPr>
                <w:ilvl w:val="1"/>
                <w:numId w:val="27"/>
                <w:numberingChange w:id="1350" w:author="DFOuser" w:date="2013-03-12T06:53:00Z" w:original="-"/>
              </w:numPr>
              <w:ind w:left="1077" w:hanging="357"/>
              <w:rPr>
                <w:del w:id="1351" w:author="Jacky" w:date="2013-03-13T22:41:00Z"/>
                <w:rFonts w:ascii="Calibri" w:hAnsi="Calibri" w:cs="Calibri"/>
                <w:lang w:val="en-AU" w:eastAsia="en-US"/>
              </w:rPr>
            </w:pPr>
            <w:del w:id="1352" w:author="Jacky" w:date="2013-03-13T22:41:00Z">
              <w:r w:rsidRPr="00080673" w:rsidDel="0079729E">
                <w:rPr>
                  <w:rFonts w:ascii="Calibri" w:hAnsi="Calibri" w:cs="Calibri"/>
                  <w:lang w:val="en-AU" w:eastAsia="en-US"/>
                </w:rPr>
                <w:delText>Certification by an accredited third party, and/or:</w:delText>
              </w:r>
            </w:del>
          </w:p>
          <w:p w14:paraId="1BEB9638" w14:textId="77777777" w:rsidR="00D93AC5" w:rsidRPr="00080673" w:rsidDel="0079729E" w:rsidRDefault="00D93AC5" w:rsidP="00080673">
            <w:pPr>
              <w:numPr>
                <w:ilvl w:val="1"/>
                <w:numId w:val="27"/>
                <w:numberingChange w:id="1353" w:author="DFOuser" w:date="2013-03-12T06:53:00Z" w:original="-"/>
              </w:numPr>
              <w:ind w:left="1077" w:hanging="357"/>
              <w:rPr>
                <w:del w:id="1354" w:author="Jacky" w:date="2013-03-13T22:41:00Z"/>
                <w:rFonts w:ascii="Calibri" w:hAnsi="Calibri" w:cs="Calibri"/>
                <w:lang w:val="en-AU" w:eastAsia="en-US"/>
              </w:rPr>
            </w:pPr>
            <w:del w:id="1355" w:author="Jacky" w:date="2013-03-13T22:41:00Z">
              <w:r w:rsidRPr="00080673" w:rsidDel="0079729E">
                <w:rPr>
                  <w:rFonts w:ascii="Calibri" w:hAnsi="Calibri" w:cs="Calibri"/>
                  <w:lang w:val="en-AU" w:eastAsia="en-US"/>
                </w:rPr>
                <w:delText>Assessment by a third party, and or</w:delText>
              </w:r>
            </w:del>
          </w:p>
          <w:p w14:paraId="37EEAC26" w14:textId="77777777" w:rsidR="00D93AC5" w:rsidRPr="00080673" w:rsidDel="0079729E" w:rsidRDefault="00D93AC5" w:rsidP="00080673">
            <w:pPr>
              <w:numPr>
                <w:ilvl w:val="1"/>
                <w:numId w:val="27"/>
                <w:numberingChange w:id="1356" w:author="DFOuser" w:date="2013-03-12T06:53:00Z" w:original="-"/>
              </w:numPr>
              <w:ind w:left="1077" w:hanging="357"/>
              <w:rPr>
                <w:del w:id="1357" w:author="Jacky" w:date="2013-03-13T22:41:00Z"/>
                <w:rFonts w:ascii="Calibri" w:hAnsi="Calibri" w:cs="Calibri"/>
                <w:lang w:val="en-AU" w:eastAsia="en-US"/>
              </w:rPr>
            </w:pPr>
            <w:del w:id="1358" w:author="Jacky" w:date="2013-03-13T22:41:00Z">
              <w:r w:rsidRPr="00080673" w:rsidDel="0079729E">
                <w:rPr>
                  <w:rFonts w:ascii="Calibri" w:hAnsi="Calibri" w:cs="Calibri"/>
                  <w:lang w:val="en-AU" w:eastAsia="en-US"/>
                </w:rPr>
                <w:delText>Self-assessment</w:delText>
              </w:r>
            </w:del>
          </w:p>
        </w:tc>
        <w:tc>
          <w:tcPr>
            <w:tcW w:w="1290" w:type="dxa"/>
          </w:tcPr>
          <w:p w14:paraId="5A4F046C" w14:textId="77777777" w:rsidR="00D93AC5" w:rsidRPr="00080673" w:rsidDel="0079729E" w:rsidRDefault="00D93AC5" w:rsidP="006E0BF1">
            <w:pPr>
              <w:rPr>
                <w:del w:id="1359" w:author="Jacky" w:date="2013-03-13T22:41:00Z"/>
                <w:rFonts w:ascii="Calibri" w:hAnsi="Calibri" w:cs="Calibri"/>
                <w:lang w:val="en-AU" w:eastAsia="en-US"/>
              </w:rPr>
            </w:pPr>
          </w:p>
        </w:tc>
        <w:tc>
          <w:tcPr>
            <w:tcW w:w="1886" w:type="dxa"/>
          </w:tcPr>
          <w:p w14:paraId="24697C2D" w14:textId="77777777" w:rsidR="00D93AC5" w:rsidRPr="00080673" w:rsidDel="0079729E" w:rsidRDefault="00D93AC5" w:rsidP="006E0BF1">
            <w:pPr>
              <w:rPr>
                <w:del w:id="1360" w:author="Jacky" w:date="2013-03-13T22:41:00Z"/>
                <w:rFonts w:ascii="Calibri" w:hAnsi="Calibri" w:cs="Calibri"/>
                <w:lang w:val="en-AU" w:eastAsia="en-US"/>
              </w:rPr>
            </w:pPr>
          </w:p>
        </w:tc>
        <w:tc>
          <w:tcPr>
            <w:tcW w:w="2098" w:type="dxa"/>
          </w:tcPr>
          <w:p w14:paraId="7DCD951F" w14:textId="77777777" w:rsidR="00D93AC5" w:rsidRPr="00080673" w:rsidDel="0079729E" w:rsidRDefault="00D93AC5" w:rsidP="006E0BF1">
            <w:pPr>
              <w:rPr>
                <w:del w:id="1361" w:author="Jacky" w:date="2013-03-13T22:41:00Z"/>
                <w:rFonts w:ascii="Calibri" w:hAnsi="Calibri" w:cs="Calibri"/>
                <w:lang w:val="en-AU" w:eastAsia="en-US"/>
              </w:rPr>
            </w:pPr>
          </w:p>
        </w:tc>
      </w:tr>
      <w:tr w:rsidR="00D93AC5" w:rsidRPr="006E0BF1" w:rsidDel="0079729E" w14:paraId="7A97E920" w14:textId="77777777">
        <w:trPr>
          <w:cantSplit/>
          <w:tblHeader/>
          <w:del w:id="1362" w:author="Jacky" w:date="2013-03-13T22:41:00Z"/>
        </w:trPr>
        <w:tc>
          <w:tcPr>
            <w:tcW w:w="3582" w:type="dxa"/>
          </w:tcPr>
          <w:p w14:paraId="4908C29D" w14:textId="77777777" w:rsidR="00D93AC5" w:rsidRPr="00080673" w:rsidDel="0079729E" w:rsidRDefault="00D93AC5" w:rsidP="00080673">
            <w:pPr>
              <w:numPr>
                <w:ilvl w:val="0"/>
                <w:numId w:val="28"/>
                <w:numberingChange w:id="1363" w:author="DFOuser" w:date="2013-03-12T06:53:00Z" w:original=""/>
              </w:numPr>
              <w:spacing w:after="200"/>
              <w:rPr>
                <w:del w:id="1364" w:author="Jacky" w:date="2013-03-13T22:41:00Z"/>
                <w:rFonts w:ascii="Calibri" w:hAnsi="Calibri" w:cs="Calibri"/>
                <w:b/>
                <w:bCs/>
                <w:lang w:val="en-AU" w:eastAsia="en-US"/>
              </w:rPr>
            </w:pPr>
            <w:del w:id="1365" w:author="Jacky" w:date="2013-03-13T22:41:00Z">
              <w:r w:rsidRPr="00080673" w:rsidDel="0079729E">
                <w:rPr>
                  <w:rFonts w:ascii="Calibri" w:hAnsi="Calibri" w:cs="Calibri"/>
                  <w:lang w:val="en-AU" w:eastAsia="en-US"/>
                </w:rPr>
                <w:delText xml:space="preserve">When was the last assessment /audit? </w:delText>
              </w:r>
            </w:del>
          </w:p>
        </w:tc>
        <w:tc>
          <w:tcPr>
            <w:tcW w:w="1290" w:type="dxa"/>
          </w:tcPr>
          <w:p w14:paraId="701ED7A6" w14:textId="77777777" w:rsidR="00D93AC5" w:rsidRPr="00080673" w:rsidDel="0079729E" w:rsidRDefault="00D93AC5" w:rsidP="006E0BF1">
            <w:pPr>
              <w:rPr>
                <w:del w:id="1366" w:author="Jacky" w:date="2013-03-13T22:41:00Z"/>
                <w:rFonts w:ascii="Calibri" w:hAnsi="Calibri" w:cs="Calibri"/>
                <w:lang w:val="en-AU" w:eastAsia="en-US"/>
              </w:rPr>
            </w:pPr>
          </w:p>
        </w:tc>
        <w:tc>
          <w:tcPr>
            <w:tcW w:w="1886" w:type="dxa"/>
          </w:tcPr>
          <w:p w14:paraId="6A43FA9B" w14:textId="77777777" w:rsidR="00D93AC5" w:rsidRPr="00080673" w:rsidDel="0079729E" w:rsidRDefault="00D93AC5" w:rsidP="006E0BF1">
            <w:pPr>
              <w:rPr>
                <w:del w:id="1367" w:author="Jacky" w:date="2013-03-13T22:41:00Z"/>
                <w:rFonts w:ascii="Calibri" w:hAnsi="Calibri" w:cs="Calibri"/>
                <w:lang w:val="en-AU" w:eastAsia="en-US"/>
              </w:rPr>
            </w:pPr>
          </w:p>
        </w:tc>
        <w:tc>
          <w:tcPr>
            <w:tcW w:w="2098" w:type="dxa"/>
          </w:tcPr>
          <w:p w14:paraId="4CF1FD86" w14:textId="77777777" w:rsidR="00D93AC5" w:rsidRPr="00080673" w:rsidDel="0079729E" w:rsidRDefault="00D93AC5" w:rsidP="006E0BF1">
            <w:pPr>
              <w:rPr>
                <w:del w:id="1368" w:author="Jacky" w:date="2013-03-13T22:41:00Z"/>
                <w:rFonts w:ascii="Calibri" w:hAnsi="Calibri" w:cs="Calibri"/>
                <w:lang w:val="en-AU" w:eastAsia="en-US"/>
              </w:rPr>
            </w:pPr>
          </w:p>
        </w:tc>
      </w:tr>
      <w:tr w:rsidR="00D93AC5" w:rsidRPr="006E0BF1" w:rsidDel="0079729E" w14:paraId="18C5E25A" w14:textId="77777777">
        <w:trPr>
          <w:cantSplit/>
          <w:tblHeader/>
          <w:del w:id="1369" w:author="Jacky" w:date="2013-03-13T22:41:00Z"/>
        </w:trPr>
        <w:tc>
          <w:tcPr>
            <w:tcW w:w="3582" w:type="dxa"/>
          </w:tcPr>
          <w:p w14:paraId="30D75C99" w14:textId="77777777" w:rsidR="00D93AC5" w:rsidRPr="00080673" w:rsidDel="0079729E" w:rsidRDefault="00D93AC5" w:rsidP="00080673">
            <w:pPr>
              <w:numPr>
                <w:ilvl w:val="0"/>
                <w:numId w:val="28"/>
                <w:numberingChange w:id="1370" w:author="DFOuser" w:date="2013-03-12T06:53:00Z" w:original=""/>
              </w:numPr>
              <w:spacing w:after="200"/>
              <w:rPr>
                <w:del w:id="1371" w:author="Jacky" w:date="2013-03-13T22:41:00Z"/>
                <w:rFonts w:ascii="Calibri" w:hAnsi="Calibri" w:cs="Calibri"/>
                <w:lang w:val="en-AU" w:eastAsia="en-US"/>
              </w:rPr>
            </w:pPr>
            <w:del w:id="1372" w:author="Jacky" w:date="2013-03-13T22:41:00Z">
              <w:r w:rsidRPr="00080673" w:rsidDel="0079729E">
                <w:rPr>
                  <w:rFonts w:ascii="Calibri" w:hAnsi="Calibri" w:cs="Calibri"/>
                  <w:lang w:val="en-AU" w:eastAsia="en-US"/>
                </w:rPr>
                <w:delText>Do you maintain an audit schedule?</w:delText>
              </w:r>
            </w:del>
          </w:p>
        </w:tc>
        <w:tc>
          <w:tcPr>
            <w:tcW w:w="1290" w:type="dxa"/>
          </w:tcPr>
          <w:p w14:paraId="510829AE" w14:textId="77777777" w:rsidR="00D93AC5" w:rsidRPr="00080673" w:rsidDel="0079729E" w:rsidRDefault="00D93AC5" w:rsidP="006E0BF1">
            <w:pPr>
              <w:rPr>
                <w:del w:id="1373" w:author="Jacky" w:date="2013-03-13T22:41:00Z"/>
                <w:rFonts w:ascii="Calibri" w:hAnsi="Calibri" w:cs="Calibri"/>
                <w:lang w:val="en-AU" w:eastAsia="en-US"/>
              </w:rPr>
            </w:pPr>
          </w:p>
        </w:tc>
        <w:tc>
          <w:tcPr>
            <w:tcW w:w="1886" w:type="dxa"/>
          </w:tcPr>
          <w:p w14:paraId="4133D8B8" w14:textId="77777777" w:rsidR="00D93AC5" w:rsidRPr="00080673" w:rsidDel="0079729E" w:rsidRDefault="00D93AC5" w:rsidP="006E0BF1">
            <w:pPr>
              <w:rPr>
                <w:del w:id="1374" w:author="Jacky" w:date="2013-03-13T22:41:00Z"/>
                <w:rFonts w:ascii="Calibri" w:hAnsi="Calibri" w:cs="Calibri"/>
                <w:lang w:val="en-AU" w:eastAsia="en-US"/>
              </w:rPr>
            </w:pPr>
          </w:p>
        </w:tc>
        <w:tc>
          <w:tcPr>
            <w:tcW w:w="2098" w:type="dxa"/>
          </w:tcPr>
          <w:p w14:paraId="7D0DE2E2" w14:textId="77777777" w:rsidR="00D93AC5" w:rsidRPr="00080673" w:rsidDel="0079729E" w:rsidRDefault="00D93AC5" w:rsidP="006E0BF1">
            <w:pPr>
              <w:rPr>
                <w:del w:id="1375" w:author="Jacky" w:date="2013-03-13T22:41:00Z"/>
                <w:rFonts w:ascii="Calibri" w:hAnsi="Calibri" w:cs="Calibri"/>
                <w:lang w:val="en-AU" w:eastAsia="en-US"/>
              </w:rPr>
            </w:pPr>
          </w:p>
        </w:tc>
      </w:tr>
      <w:tr w:rsidR="00D93AC5" w:rsidRPr="006E0BF1" w:rsidDel="0079729E" w14:paraId="4EC42326" w14:textId="77777777">
        <w:trPr>
          <w:cantSplit/>
          <w:tblHeader/>
          <w:del w:id="1376" w:author="Jacky" w:date="2013-03-13T22:41:00Z"/>
        </w:trPr>
        <w:tc>
          <w:tcPr>
            <w:tcW w:w="3582" w:type="dxa"/>
          </w:tcPr>
          <w:p w14:paraId="7A89600C" w14:textId="77777777" w:rsidR="00D93AC5" w:rsidRPr="00080673" w:rsidDel="0079729E" w:rsidRDefault="00D93AC5" w:rsidP="00080673">
            <w:pPr>
              <w:numPr>
                <w:ilvl w:val="0"/>
                <w:numId w:val="28"/>
                <w:numberingChange w:id="1377" w:author="DFOuser" w:date="2013-03-12T06:53:00Z" w:original=""/>
              </w:numPr>
              <w:spacing w:after="200"/>
              <w:rPr>
                <w:del w:id="1378" w:author="Jacky" w:date="2013-03-13T22:41:00Z"/>
                <w:rFonts w:ascii="Calibri" w:hAnsi="Calibri" w:cs="Calibri"/>
                <w:b/>
                <w:bCs/>
                <w:lang w:val="en-AU" w:eastAsia="en-US"/>
              </w:rPr>
            </w:pPr>
            <w:del w:id="1379" w:author="Jacky" w:date="2013-03-13T22:41:00Z">
              <w:r w:rsidRPr="00080673" w:rsidDel="0079729E">
                <w:rPr>
                  <w:rFonts w:ascii="Calibri" w:hAnsi="Calibri" w:cs="Calibri"/>
                  <w:lang w:val="en-AU" w:eastAsia="en-US"/>
                </w:rPr>
                <w:delText>Are internal audits carried out and records maintained</w:delText>
              </w:r>
            </w:del>
          </w:p>
        </w:tc>
        <w:tc>
          <w:tcPr>
            <w:tcW w:w="1290" w:type="dxa"/>
          </w:tcPr>
          <w:p w14:paraId="0336A5E6" w14:textId="77777777" w:rsidR="00D93AC5" w:rsidRPr="00080673" w:rsidDel="0079729E" w:rsidRDefault="00D93AC5" w:rsidP="006E0BF1">
            <w:pPr>
              <w:rPr>
                <w:del w:id="1380" w:author="Jacky" w:date="2013-03-13T22:41:00Z"/>
                <w:rFonts w:ascii="Calibri" w:hAnsi="Calibri" w:cs="Calibri"/>
                <w:lang w:val="en-AU" w:eastAsia="en-US"/>
              </w:rPr>
            </w:pPr>
          </w:p>
        </w:tc>
        <w:tc>
          <w:tcPr>
            <w:tcW w:w="1886" w:type="dxa"/>
          </w:tcPr>
          <w:p w14:paraId="62870DA4" w14:textId="77777777" w:rsidR="00D93AC5" w:rsidRPr="00080673" w:rsidDel="0079729E" w:rsidRDefault="00D93AC5" w:rsidP="006E0BF1">
            <w:pPr>
              <w:rPr>
                <w:del w:id="1381" w:author="Jacky" w:date="2013-03-13T22:41:00Z"/>
                <w:rFonts w:ascii="Calibri" w:hAnsi="Calibri" w:cs="Calibri"/>
                <w:lang w:val="en-AU" w:eastAsia="en-US"/>
              </w:rPr>
            </w:pPr>
          </w:p>
        </w:tc>
        <w:tc>
          <w:tcPr>
            <w:tcW w:w="2098" w:type="dxa"/>
          </w:tcPr>
          <w:p w14:paraId="72234969" w14:textId="77777777" w:rsidR="00D93AC5" w:rsidRPr="00080673" w:rsidDel="0079729E" w:rsidRDefault="00D93AC5" w:rsidP="006E0BF1">
            <w:pPr>
              <w:rPr>
                <w:del w:id="1382" w:author="Jacky" w:date="2013-03-13T22:41:00Z"/>
                <w:rFonts w:ascii="Calibri" w:hAnsi="Calibri" w:cs="Calibri"/>
                <w:lang w:val="en-AU" w:eastAsia="en-US"/>
              </w:rPr>
            </w:pPr>
          </w:p>
        </w:tc>
      </w:tr>
      <w:tr w:rsidR="00D93AC5" w:rsidRPr="006E0BF1" w:rsidDel="0079729E" w14:paraId="738F5CF9" w14:textId="77777777">
        <w:trPr>
          <w:cantSplit/>
          <w:tblHeader/>
          <w:del w:id="1383" w:author="Jacky" w:date="2013-03-13T22:41:00Z"/>
        </w:trPr>
        <w:tc>
          <w:tcPr>
            <w:tcW w:w="3582" w:type="dxa"/>
          </w:tcPr>
          <w:p w14:paraId="5585591F" w14:textId="77777777" w:rsidR="00D93AC5" w:rsidRPr="00080673" w:rsidDel="0079729E" w:rsidRDefault="00D93AC5" w:rsidP="00080673">
            <w:pPr>
              <w:numPr>
                <w:ilvl w:val="0"/>
                <w:numId w:val="28"/>
                <w:numberingChange w:id="1384" w:author="DFOuser" w:date="2013-03-12T06:53:00Z" w:original=""/>
              </w:numPr>
              <w:spacing w:after="200"/>
              <w:rPr>
                <w:del w:id="1385" w:author="Jacky" w:date="2013-03-13T22:41:00Z"/>
                <w:rFonts w:ascii="Calibri" w:hAnsi="Calibri" w:cs="Calibri"/>
                <w:b/>
                <w:bCs/>
                <w:lang w:val="en-AU" w:eastAsia="en-US"/>
              </w:rPr>
            </w:pPr>
            <w:del w:id="1386" w:author="Jacky" w:date="2013-03-13T22:41:00Z">
              <w:r w:rsidRPr="00080673" w:rsidDel="0079729E">
                <w:rPr>
                  <w:rFonts w:ascii="Calibri" w:hAnsi="Calibri" w:cs="Calibri"/>
                  <w:lang w:val="en-AU" w:eastAsia="en-US"/>
                </w:rPr>
                <w:delText>Can you provide a copy of the assessment / audit report?</w:delText>
              </w:r>
            </w:del>
          </w:p>
        </w:tc>
        <w:tc>
          <w:tcPr>
            <w:tcW w:w="1290" w:type="dxa"/>
          </w:tcPr>
          <w:p w14:paraId="77B8DED0" w14:textId="77777777" w:rsidR="00D93AC5" w:rsidRPr="00080673" w:rsidDel="0079729E" w:rsidRDefault="00D93AC5" w:rsidP="006E0BF1">
            <w:pPr>
              <w:rPr>
                <w:del w:id="1387" w:author="Jacky" w:date="2013-03-13T22:41:00Z"/>
                <w:rFonts w:ascii="Calibri" w:hAnsi="Calibri" w:cs="Calibri"/>
                <w:lang w:val="en-AU" w:eastAsia="en-US"/>
              </w:rPr>
            </w:pPr>
          </w:p>
        </w:tc>
        <w:tc>
          <w:tcPr>
            <w:tcW w:w="1886" w:type="dxa"/>
          </w:tcPr>
          <w:p w14:paraId="0A48C8A1" w14:textId="77777777" w:rsidR="00D93AC5" w:rsidRPr="00080673" w:rsidDel="0079729E" w:rsidRDefault="00D93AC5" w:rsidP="006E0BF1">
            <w:pPr>
              <w:rPr>
                <w:del w:id="1388" w:author="Jacky" w:date="2013-03-13T22:41:00Z"/>
                <w:rFonts w:ascii="Calibri" w:hAnsi="Calibri" w:cs="Calibri"/>
                <w:lang w:val="en-AU" w:eastAsia="en-US"/>
              </w:rPr>
            </w:pPr>
          </w:p>
        </w:tc>
        <w:tc>
          <w:tcPr>
            <w:tcW w:w="2098" w:type="dxa"/>
          </w:tcPr>
          <w:p w14:paraId="25456DBB" w14:textId="77777777" w:rsidR="00D93AC5" w:rsidRPr="00080673" w:rsidDel="0079729E" w:rsidRDefault="00D93AC5" w:rsidP="006E0BF1">
            <w:pPr>
              <w:rPr>
                <w:del w:id="1389" w:author="Jacky" w:date="2013-03-13T22:41:00Z"/>
                <w:rFonts w:ascii="Calibri" w:hAnsi="Calibri" w:cs="Calibri"/>
                <w:lang w:val="en-AU" w:eastAsia="en-US"/>
              </w:rPr>
            </w:pPr>
          </w:p>
        </w:tc>
      </w:tr>
      <w:tr w:rsidR="00D93AC5" w:rsidRPr="006E0BF1" w:rsidDel="0079729E" w14:paraId="298D8639" w14:textId="77777777">
        <w:trPr>
          <w:cantSplit/>
          <w:tblHeader/>
          <w:del w:id="1390" w:author="Jacky" w:date="2013-03-13T22:41:00Z"/>
        </w:trPr>
        <w:tc>
          <w:tcPr>
            <w:tcW w:w="3582" w:type="dxa"/>
          </w:tcPr>
          <w:p w14:paraId="5DEEA594" w14:textId="77777777" w:rsidR="00D93AC5" w:rsidRPr="00080673" w:rsidDel="0079729E" w:rsidRDefault="00D93AC5" w:rsidP="00080673">
            <w:pPr>
              <w:numPr>
                <w:ilvl w:val="0"/>
                <w:numId w:val="28"/>
                <w:numberingChange w:id="1391" w:author="DFOuser" w:date="2013-03-12T06:53:00Z" w:original=""/>
              </w:numPr>
              <w:spacing w:after="200"/>
              <w:rPr>
                <w:del w:id="1392" w:author="Jacky" w:date="2013-03-13T22:41:00Z"/>
                <w:rFonts w:ascii="Calibri" w:hAnsi="Calibri" w:cs="Calibri"/>
                <w:b/>
                <w:bCs/>
                <w:lang w:val="en-AU" w:eastAsia="en-US"/>
              </w:rPr>
            </w:pPr>
            <w:del w:id="1393" w:author="Jacky" w:date="2013-03-13T22:41:00Z">
              <w:r w:rsidRPr="00080673" w:rsidDel="0079729E">
                <w:rPr>
                  <w:rFonts w:ascii="Calibri" w:hAnsi="Calibri" w:cs="Calibri"/>
                  <w:lang w:val="en-AU" w:eastAsia="en-US"/>
                </w:rPr>
                <w:delText>What is the process for identifying and managing opportunities for improvement?</w:delText>
              </w:r>
            </w:del>
          </w:p>
        </w:tc>
        <w:tc>
          <w:tcPr>
            <w:tcW w:w="1290" w:type="dxa"/>
          </w:tcPr>
          <w:p w14:paraId="275318FA" w14:textId="77777777" w:rsidR="00D93AC5" w:rsidRPr="00080673" w:rsidDel="0079729E" w:rsidRDefault="00D93AC5" w:rsidP="006E0BF1">
            <w:pPr>
              <w:rPr>
                <w:del w:id="1394" w:author="Jacky" w:date="2013-03-13T22:41:00Z"/>
                <w:rFonts w:ascii="Calibri" w:hAnsi="Calibri" w:cs="Calibri"/>
                <w:lang w:val="en-AU" w:eastAsia="en-US"/>
              </w:rPr>
            </w:pPr>
          </w:p>
        </w:tc>
        <w:tc>
          <w:tcPr>
            <w:tcW w:w="1886" w:type="dxa"/>
          </w:tcPr>
          <w:p w14:paraId="39F1EC1D" w14:textId="77777777" w:rsidR="00D93AC5" w:rsidRPr="00080673" w:rsidDel="0079729E" w:rsidRDefault="00D93AC5" w:rsidP="006E0BF1">
            <w:pPr>
              <w:rPr>
                <w:del w:id="1395" w:author="Jacky" w:date="2013-03-13T22:41:00Z"/>
                <w:rFonts w:ascii="Calibri" w:hAnsi="Calibri" w:cs="Calibri"/>
                <w:lang w:val="en-AU" w:eastAsia="en-US"/>
              </w:rPr>
            </w:pPr>
          </w:p>
        </w:tc>
        <w:tc>
          <w:tcPr>
            <w:tcW w:w="2098" w:type="dxa"/>
          </w:tcPr>
          <w:p w14:paraId="10FBDE58" w14:textId="77777777" w:rsidR="00D93AC5" w:rsidRPr="00080673" w:rsidDel="0079729E" w:rsidRDefault="00D93AC5" w:rsidP="006E0BF1">
            <w:pPr>
              <w:rPr>
                <w:del w:id="1396" w:author="Jacky" w:date="2013-03-13T22:41:00Z"/>
                <w:rFonts w:ascii="Calibri" w:hAnsi="Calibri" w:cs="Calibri"/>
                <w:lang w:val="en-AU" w:eastAsia="en-US"/>
              </w:rPr>
            </w:pPr>
          </w:p>
        </w:tc>
      </w:tr>
      <w:tr w:rsidR="00D93AC5" w:rsidRPr="006E0BF1" w:rsidDel="0079729E" w14:paraId="7AA2AE90" w14:textId="77777777">
        <w:trPr>
          <w:cantSplit/>
          <w:tblHeader/>
          <w:del w:id="1397" w:author="Jacky" w:date="2013-03-13T22:41:00Z"/>
        </w:trPr>
        <w:tc>
          <w:tcPr>
            <w:tcW w:w="3582" w:type="dxa"/>
          </w:tcPr>
          <w:p w14:paraId="356311A6" w14:textId="77777777" w:rsidR="00D93AC5" w:rsidRPr="00080673" w:rsidDel="0079729E" w:rsidRDefault="00D93AC5" w:rsidP="00080673">
            <w:pPr>
              <w:numPr>
                <w:ilvl w:val="0"/>
                <w:numId w:val="28"/>
                <w:numberingChange w:id="1398" w:author="DFOuser" w:date="2013-03-12T06:53:00Z" w:original=""/>
              </w:numPr>
              <w:spacing w:after="200"/>
              <w:rPr>
                <w:del w:id="1399" w:author="Jacky" w:date="2013-03-13T22:41:00Z"/>
                <w:rFonts w:ascii="Calibri" w:hAnsi="Calibri" w:cs="Calibri"/>
                <w:lang w:val="en-AU" w:eastAsia="en-US"/>
              </w:rPr>
            </w:pPr>
            <w:del w:id="1400" w:author="Jacky" w:date="2013-03-13T22:41:00Z">
              <w:r w:rsidRPr="00080673" w:rsidDel="0079729E">
                <w:rPr>
                  <w:rFonts w:ascii="Calibri" w:hAnsi="Calibri" w:cs="Calibri"/>
                  <w:lang w:val="en-AU" w:eastAsia="en-US"/>
                </w:rPr>
                <w:delText>What is the process to planning and taking corrective and/or preventative action?</w:delText>
              </w:r>
            </w:del>
          </w:p>
        </w:tc>
        <w:tc>
          <w:tcPr>
            <w:tcW w:w="1290" w:type="dxa"/>
          </w:tcPr>
          <w:p w14:paraId="34A8D816" w14:textId="77777777" w:rsidR="00D93AC5" w:rsidRPr="00080673" w:rsidDel="0079729E" w:rsidRDefault="00D93AC5" w:rsidP="006E0BF1">
            <w:pPr>
              <w:rPr>
                <w:del w:id="1401" w:author="Jacky" w:date="2013-03-13T22:41:00Z"/>
                <w:rFonts w:ascii="Calibri" w:hAnsi="Calibri" w:cs="Calibri"/>
                <w:lang w:val="en-AU" w:eastAsia="en-US"/>
              </w:rPr>
            </w:pPr>
          </w:p>
        </w:tc>
        <w:tc>
          <w:tcPr>
            <w:tcW w:w="1886" w:type="dxa"/>
          </w:tcPr>
          <w:p w14:paraId="4C76821B" w14:textId="77777777" w:rsidR="00D93AC5" w:rsidRPr="00080673" w:rsidDel="0079729E" w:rsidRDefault="00D93AC5" w:rsidP="006E0BF1">
            <w:pPr>
              <w:rPr>
                <w:del w:id="1402" w:author="Jacky" w:date="2013-03-13T22:41:00Z"/>
                <w:rFonts w:ascii="Calibri" w:hAnsi="Calibri" w:cs="Calibri"/>
                <w:lang w:val="en-AU" w:eastAsia="en-US"/>
              </w:rPr>
            </w:pPr>
          </w:p>
        </w:tc>
        <w:tc>
          <w:tcPr>
            <w:tcW w:w="2098" w:type="dxa"/>
          </w:tcPr>
          <w:p w14:paraId="796A35E6" w14:textId="77777777" w:rsidR="00D93AC5" w:rsidRPr="00080673" w:rsidDel="0079729E" w:rsidRDefault="00D93AC5" w:rsidP="006E0BF1">
            <w:pPr>
              <w:rPr>
                <w:del w:id="1403" w:author="Jacky" w:date="2013-03-13T22:41:00Z"/>
                <w:rFonts w:ascii="Calibri" w:hAnsi="Calibri" w:cs="Calibri"/>
                <w:lang w:val="en-AU" w:eastAsia="en-US"/>
              </w:rPr>
            </w:pPr>
          </w:p>
        </w:tc>
      </w:tr>
      <w:tr w:rsidR="00D93AC5" w:rsidRPr="006E0BF1" w:rsidDel="0079729E" w14:paraId="4F2514E7" w14:textId="77777777">
        <w:trPr>
          <w:cantSplit/>
          <w:tblHeader/>
          <w:del w:id="1404" w:author="Jacky" w:date="2013-03-13T22:41:00Z"/>
        </w:trPr>
        <w:tc>
          <w:tcPr>
            <w:tcW w:w="3582" w:type="dxa"/>
          </w:tcPr>
          <w:p w14:paraId="4E0FCDD0" w14:textId="77777777" w:rsidR="00D93AC5" w:rsidRPr="00080673" w:rsidDel="0079729E" w:rsidRDefault="00D93AC5" w:rsidP="00080673">
            <w:pPr>
              <w:spacing w:after="200"/>
              <w:rPr>
                <w:del w:id="1405" w:author="Jacky" w:date="2013-03-13T22:41:00Z"/>
                <w:rFonts w:ascii="Calibri" w:hAnsi="Calibri" w:cs="Calibri"/>
                <w:lang w:val="en-AU" w:eastAsia="en-US"/>
              </w:rPr>
            </w:pPr>
            <w:del w:id="1406" w:author="Jacky" w:date="2013-03-13T22:41:00Z">
              <w:r w:rsidRPr="00080673" w:rsidDel="0079729E">
                <w:rPr>
                  <w:rFonts w:ascii="Calibri" w:hAnsi="Calibri" w:cs="Calibri"/>
                  <w:lang w:val="en-AU" w:eastAsia="en-US"/>
                </w:rPr>
                <w:delText>What is the scope of the QMS</w:delText>
              </w:r>
            </w:del>
          </w:p>
        </w:tc>
        <w:tc>
          <w:tcPr>
            <w:tcW w:w="1290" w:type="dxa"/>
          </w:tcPr>
          <w:p w14:paraId="4F577602" w14:textId="77777777" w:rsidR="00D93AC5" w:rsidRPr="00080673" w:rsidDel="0079729E" w:rsidRDefault="00D93AC5" w:rsidP="006E0BF1">
            <w:pPr>
              <w:rPr>
                <w:del w:id="1407" w:author="Jacky" w:date="2013-03-13T22:41:00Z"/>
                <w:rFonts w:ascii="Calibri" w:hAnsi="Calibri" w:cs="Calibri"/>
                <w:lang w:val="en-AU" w:eastAsia="en-US"/>
              </w:rPr>
            </w:pPr>
          </w:p>
        </w:tc>
        <w:tc>
          <w:tcPr>
            <w:tcW w:w="1886" w:type="dxa"/>
          </w:tcPr>
          <w:p w14:paraId="69571592" w14:textId="77777777" w:rsidR="00D93AC5" w:rsidRPr="00080673" w:rsidDel="0079729E" w:rsidRDefault="00D93AC5" w:rsidP="006E0BF1">
            <w:pPr>
              <w:rPr>
                <w:del w:id="1408" w:author="Jacky" w:date="2013-03-13T22:41:00Z"/>
                <w:rFonts w:ascii="Calibri" w:hAnsi="Calibri" w:cs="Calibri"/>
                <w:lang w:val="en-AU" w:eastAsia="en-US"/>
              </w:rPr>
            </w:pPr>
          </w:p>
        </w:tc>
        <w:tc>
          <w:tcPr>
            <w:tcW w:w="2098" w:type="dxa"/>
          </w:tcPr>
          <w:p w14:paraId="4CE382FD" w14:textId="77777777" w:rsidR="00D93AC5" w:rsidRPr="00080673" w:rsidDel="0079729E" w:rsidRDefault="00D93AC5" w:rsidP="006E0BF1">
            <w:pPr>
              <w:rPr>
                <w:del w:id="1409" w:author="Jacky" w:date="2013-03-13T22:41:00Z"/>
                <w:rFonts w:ascii="Calibri" w:hAnsi="Calibri" w:cs="Calibri"/>
                <w:lang w:val="en-AU" w:eastAsia="en-US"/>
              </w:rPr>
            </w:pPr>
          </w:p>
        </w:tc>
      </w:tr>
      <w:tr w:rsidR="00D93AC5" w:rsidRPr="006E0BF1" w:rsidDel="0079729E" w14:paraId="68E581B7" w14:textId="77777777">
        <w:trPr>
          <w:cantSplit/>
          <w:tblHeader/>
          <w:del w:id="1410" w:author="Jacky" w:date="2013-03-13T22:41:00Z"/>
        </w:trPr>
        <w:tc>
          <w:tcPr>
            <w:tcW w:w="3582" w:type="dxa"/>
          </w:tcPr>
          <w:p w14:paraId="5C9FB875" w14:textId="77777777" w:rsidR="00D93AC5" w:rsidRPr="00080673" w:rsidDel="0079729E" w:rsidRDefault="00D93AC5" w:rsidP="00080673">
            <w:pPr>
              <w:spacing w:after="200"/>
              <w:rPr>
                <w:del w:id="1411" w:author="Jacky" w:date="2013-03-13T22:41:00Z"/>
                <w:rFonts w:ascii="Calibri" w:hAnsi="Calibri" w:cs="Calibri"/>
                <w:lang w:val="en-AU" w:eastAsia="en-US"/>
              </w:rPr>
            </w:pPr>
            <w:del w:id="1412" w:author="Jacky" w:date="2013-03-13T22:41:00Z">
              <w:r w:rsidRPr="00080673" w:rsidDel="0079729E">
                <w:rPr>
                  <w:rFonts w:ascii="Calibri" w:hAnsi="Calibri" w:cs="Calibri"/>
                  <w:lang w:val="en-AU" w:eastAsia="en-US"/>
                </w:rPr>
                <w:delText xml:space="preserve">Does the scope cover all of the aspects in Part B and Part C of this Annex? </w:delText>
              </w:r>
            </w:del>
          </w:p>
        </w:tc>
        <w:tc>
          <w:tcPr>
            <w:tcW w:w="1290" w:type="dxa"/>
          </w:tcPr>
          <w:p w14:paraId="767458D6" w14:textId="77777777" w:rsidR="00D93AC5" w:rsidRPr="00080673" w:rsidDel="0079729E" w:rsidRDefault="00D93AC5" w:rsidP="006E0BF1">
            <w:pPr>
              <w:rPr>
                <w:del w:id="1413" w:author="Jacky" w:date="2013-03-13T22:41:00Z"/>
                <w:rFonts w:ascii="Calibri" w:hAnsi="Calibri" w:cs="Calibri"/>
                <w:lang w:val="en-AU" w:eastAsia="en-US"/>
              </w:rPr>
            </w:pPr>
          </w:p>
        </w:tc>
        <w:tc>
          <w:tcPr>
            <w:tcW w:w="1886" w:type="dxa"/>
          </w:tcPr>
          <w:p w14:paraId="6880FF01" w14:textId="77777777" w:rsidR="00D93AC5" w:rsidRPr="00080673" w:rsidDel="0079729E" w:rsidRDefault="00D93AC5" w:rsidP="006E0BF1">
            <w:pPr>
              <w:rPr>
                <w:del w:id="1414" w:author="Jacky" w:date="2013-03-13T22:41:00Z"/>
                <w:rFonts w:ascii="Calibri" w:hAnsi="Calibri" w:cs="Calibri"/>
                <w:lang w:val="en-AU" w:eastAsia="en-US"/>
              </w:rPr>
            </w:pPr>
          </w:p>
        </w:tc>
        <w:tc>
          <w:tcPr>
            <w:tcW w:w="2098" w:type="dxa"/>
          </w:tcPr>
          <w:p w14:paraId="37C3AD8B" w14:textId="77777777" w:rsidR="00D93AC5" w:rsidRPr="00080673" w:rsidDel="0079729E" w:rsidRDefault="00D93AC5" w:rsidP="006E0BF1">
            <w:pPr>
              <w:rPr>
                <w:del w:id="1415" w:author="Jacky" w:date="2013-03-13T22:41:00Z"/>
                <w:rFonts w:ascii="Calibri" w:hAnsi="Calibri" w:cs="Calibri"/>
                <w:lang w:val="en-AU" w:eastAsia="en-US"/>
              </w:rPr>
            </w:pPr>
          </w:p>
        </w:tc>
      </w:tr>
      <w:tr w:rsidR="00D93AC5" w:rsidRPr="006E0BF1" w:rsidDel="0079729E" w14:paraId="25BEAD83" w14:textId="77777777">
        <w:trPr>
          <w:cantSplit/>
          <w:tblHeader/>
          <w:del w:id="1416" w:author="Jacky" w:date="2013-03-13T22:41:00Z"/>
        </w:trPr>
        <w:tc>
          <w:tcPr>
            <w:tcW w:w="3582" w:type="dxa"/>
          </w:tcPr>
          <w:p w14:paraId="47AE299D" w14:textId="77777777" w:rsidR="00D93AC5" w:rsidRPr="00080673" w:rsidDel="0079729E" w:rsidRDefault="00D93AC5" w:rsidP="00080673">
            <w:pPr>
              <w:spacing w:after="200"/>
              <w:rPr>
                <w:del w:id="1417" w:author="Jacky" w:date="2013-03-13T22:41:00Z"/>
                <w:rFonts w:ascii="Calibri" w:hAnsi="Calibri" w:cs="Calibri"/>
                <w:lang w:val="en-AU" w:eastAsia="en-US"/>
              </w:rPr>
            </w:pPr>
            <w:del w:id="1418" w:author="Jacky" w:date="2013-03-13T22:41:00Z">
              <w:r w:rsidRPr="00080673" w:rsidDel="0079729E">
                <w:rPr>
                  <w:rFonts w:ascii="Calibri" w:hAnsi="Calibri" w:cs="Calibri"/>
                  <w:lang w:val="en-AU" w:eastAsia="en-US"/>
                </w:rPr>
                <w:delText>Does the Quality Policy statement make reference to VTS?</w:delText>
              </w:r>
            </w:del>
          </w:p>
        </w:tc>
        <w:tc>
          <w:tcPr>
            <w:tcW w:w="1290" w:type="dxa"/>
          </w:tcPr>
          <w:p w14:paraId="7F7F4798" w14:textId="77777777" w:rsidR="00D93AC5" w:rsidRPr="00080673" w:rsidDel="0079729E" w:rsidRDefault="00D93AC5" w:rsidP="006E0BF1">
            <w:pPr>
              <w:rPr>
                <w:del w:id="1419" w:author="Jacky" w:date="2013-03-13T22:41:00Z"/>
                <w:rFonts w:ascii="Calibri" w:hAnsi="Calibri" w:cs="Calibri"/>
                <w:lang w:val="en-AU" w:eastAsia="en-US"/>
              </w:rPr>
            </w:pPr>
          </w:p>
        </w:tc>
        <w:tc>
          <w:tcPr>
            <w:tcW w:w="1886" w:type="dxa"/>
          </w:tcPr>
          <w:p w14:paraId="50EA9112" w14:textId="77777777" w:rsidR="00D93AC5" w:rsidRPr="00080673" w:rsidDel="0079729E" w:rsidRDefault="00D93AC5" w:rsidP="006E0BF1">
            <w:pPr>
              <w:rPr>
                <w:del w:id="1420" w:author="Jacky" w:date="2013-03-13T22:41:00Z"/>
                <w:rFonts w:ascii="Calibri" w:hAnsi="Calibri" w:cs="Calibri"/>
                <w:lang w:val="en-AU" w:eastAsia="en-US"/>
              </w:rPr>
            </w:pPr>
          </w:p>
        </w:tc>
        <w:tc>
          <w:tcPr>
            <w:tcW w:w="2098" w:type="dxa"/>
          </w:tcPr>
          <w:p w14:paraId="51CC4D4F" w14:textId="77777777" w:rsidR="00D93AC5" w:rsidRPr="00080673" w:rsidDel="0079729E" w:rsidRDefault="00D93AC5" w:rsidP="006E0BF1">
            <w:pPr>
              <w:rPr>
                <w:del w:id="1421" w:author="Jacky" w:date="2013-03-13T22:41:00Z"/>
                <w:rFonts w:ascii="Calibri" w:hAnsi="Calibri" w:cs="Calibri"/>
                <w:lang w:val="en-AU" w:eastAsia="en-US"/>
              </w:rPr>
            </w:pPr>
          </w:p>
        </w:tc>
      </w:tr>
      <w:tr w:rsidR="00D93AC5" w:rsidRPr="006E0BF1" w:rsidDel="0079729E" w14:paraId="16581BCF" w14:textId="77777777">
        <w:trPr>
          <w:cantSplit/>
          <w:tblHeader/>
          <w:del w:id="1422" w:author="Jacky" w:date="2013-03-13T22:41:00Z"/>
        </w:trPr>
        <w:tc>
          <w:tcPr>
            <w:tcW w:w="3582" w:type="dxa"/>
          </w:tcPr>
          <w:p w14:paraId="1F133DF4" w14:textId="77777777" w:rsidR="00D93AC5" w:rsidRPr="00080673" w:rsidDel="0079729E" w:rsidRDefault="00D93AC5" w:rsidP="00080673">
            <w:pPr>
              <w:spacing w:after="200"/>
              <w:rPr>
                <w:del w:id="1423" w:author="Jacky" w:date="2013-03-13T22:41:00Z"/>
                <w:rFonts w:ascii="Calibri" w:hAnsi="Calibri" w:cs="Calibri"/>
                <w:lang w:val="en-AU" w:eastAsia="en-US"/>
              </w:rPr>
            </w:pPr>
            <w:del w:id="1424" w:author="Jacky" w:date="2013-03-13T22:41:00Z">
              <w:r w:rsidRPr="00080673" w:rsidDel="0079729E">
                <w:rPr>
                  <w:rFonts w:ascii="Calibri" w:hAnsi="Calibri" w:cs="Calibri"/>
                  <w:lang w:val="en-AU" w:eastAsia="en-US"/>
                </w:rPr>
                <w:delText>Do you operate under a safety management system?</w:delText>
              </w:r>
            </w:del>
          </w:p>
        </w:tc>
        <w:tc>
          <w:tcPr>
            <w:tcW w:w="1290" w:type="dxa"/>
          </w:tcPr>
          <w:p w14:paraId="403C786E" w14:textId="77777777" w:rsidR="00D93AC5" w:rsidRPr="00080673" w:rsidDel="0079729E" w:rsidRDefault="00D93AC5" w:rsidP="006E0BF1">
            <w:pPr>
              <w:rPr>
                <w:del w:id="1425" w:author="Jacky" w:date="2013-03-13T22:41:00Z"/>
                <w:rFonts w:ascii="Calibri" w:hAnsi="Calibri" w:cs="Calibri"/>
                <w:lang w:val="en-AU" w:eastAsia="en-US"/>
              </w:rPr>
            </w:pPr>
          </w:p>
        </w:tc>
        <w:tc>
          <w:tcPr>
            <w:tcW w:w="1886" w:type="dxa"/>
          </w:tcPr>
          <w:p w14:paraId="6AE4F60A" w14:textId="77777777" w:rsidR="00D93AC5" w:rsidRPr="00080673" w:rsidDel="0079729E" w:rsidRDefault="00D93AC5" w:rsidP="006E0BF1">
            <w:pPr>
              <w:rPr>
                <w:del w:id="1426" w:author="Jacky" w:date="2013-03-13T22:41:00Z"/>
                <w:rFonts w:ascii="Calibri" w:hAnsi="Calibri" w:cs="Calibri"/>
                <w:lang w:val="en-AU" w:eastAsia="en-US"/>
              </w:rPr>
            </w:pPr>
          </w:p>
        </w:tc>
        <w:tc>
          <w:tcPr>
            <w:tcW w:w="2098" w:type="dxa"/>
          </w:tcPr>
          <w:p w14:paraId="6CBFD4EB" w14:textId="77777777" w:rsidR="00D93AC5" w:rsidRPr="00080673" w:rsidDel="0079729E" w:rsidRDefault="00D93AC5" w:rsidP="006E0BF1">
            <w:pPr>
              <w:rPr>
                <w:del w:id="1427" w:author="Jacky" w:date="2013-03-13T22:41:00Z"/>
                <w:rFonts w:ascii="Calibri" w:hAnsi="Calibri" w:cs="Calibri"/>
                <w:lang w:val="en-AU" w:eastAsia="en-US"/>
              </w:rPr>
            </w:pPr>
          </w:p>
        </w:tc>
      </w:tr>
      <w:tr w:rsidR="00D93AC5" w:rsidRPr="006E0BF1" w:rsidDel="0079729E" w14:paraId="46F71722" w14:textId="77777777">
        <w:trPr>
          <w:cantSplit/>
          <w:tblHeader/>
          <w:del w:id="1428" w:author="Jacky" w:date="2013-03-13T22:41:00Z"/>
        </w:trPr>
        <w:tc>
          <w:tcPr>
            <w:tcW w:w="3582" w:type="dxa"/>
          </w:tcPr>
          <w:p w14:paraId="4D2F7EFC" w14:textId="77777777" w:rsidR="00D93AC5" w:rsidRPr="00080673" w:rsidDel="0079729E" w:rsidRDefault="00D93AC5" w:rsidP="00080673">
            <w:pPr>
              <w:spacing w:after="200"/>
              <w:rPr>
                <w:del w:id="1429" w:author="Jacky" w:date="2013-03-13T22:41:00Z"/>
                <w:rFonts w:ascii="Calibri" w:hAnsi="Calibri" w:cs="Calibri"/>
                <w:lang w:val="en-AU" w:eastAsia="en-US"/>
              </w:rPr>
            </w:pPr>
            <w:del w:id="1430" w:author="Jacky" w:date="2013-03-13T22:41:00Z">
              <w:r w:rsidRPr="00080673" w:rsidDel="0079729E">
                <w:rPr>
                  <w:rFonts w:ascii="Calibri" w:hAnsi="Calibri" w:cs="Calibri"/>
                  <w:lang w:val="en-AU" w:eastAsia="en-US"/>
                </w:rPr>
                <w:delText>Do you operate a performance monitoring regime?</w:delText>
              </w:r>
            </w:del>
          </w:p>
        </w:tc>
        <w:tc>
          <w:tcPr>
            <w:tcW w:w="1290" w:type="dxa"/>
          </w:tcPr>
          <w:p w14:paraId="32275886" w14:textId="77777777" w:rsidR="00D93AC5" w:rsidRPr="00080673" w:rsidDel="0079729E" w:rsidRDefault="00D93AC5" w:rsidP="006E0BF1">
            <w:pPr>
              <w:rPr>
                <w:del w:id="1431" w:author="Jacky" w:date="2013-03-13T22:41:00Z"/>
                <w:rFonts w:ascii="Calibri" w:hAnsi="Calibri" w:cs="Calibri"/>
                <w:lang w:val="en-AU" w:eastAsia="en-US"/>
              </w:rPr>
            </w:pPr>
          </w:p>
        </w:tc>
        <w:tc>
          <w:tcPr>
            <w:tcW w:w="1886" w:type="dxa"/>
          </w:tcPr>
          <w:p w14:paraId="2A7BD164" w14:textId="77777777" w:rsidR="00D93AC5" w:rsidRPr="00080673" w:rsidDel="0079729E" w:rsidRDefault="00D93AC5" w:rsidP="006E0BF1">
            <w:pPr>
              <w:rPr>
                <w:del w:id="1432" w:author="Jacky" w:date="2013-03-13T22:41:00Z"/>
                <w:rFonts w:ascii="Calibri" w:hAnsi="Calibri" w:cs="Calibri"/>
                <w:lang w:val="en-AU" w:eastAsia="en-US"/>
              </w:rPr>
            </w:pPr>
          </w:p>
        </w:tc>
        <w:tc>
          <w:tcPr>
            <w:tcW w:w="2098" w:type="dxa"/>
          </w:tcPr>
          <w:p w14:paraId="6B1CB275" w14:textId="77777777" w:rsidR="00D93AC5" w:rsidRPr="00080673" w:rsidDel="0079729E" w:rsidRDefault="00D93AC5" w:rsidP="006E0BF1">
            <w:pPr>
              <w:rPr>
                <w:del w:id="1433" w:author="Jacky" w:date="2013-03-13T22:41:00Z"/>
                <w:rFonts w:ascii="Calibri" w:hAnsi="Calibri" w:cs="Calibri"/>
                <w:lang w:val="en-AU" w:eastAsia="en-US"/>
              </w:rPr>
            </w:pPr>
          </w:p>
        </w:tc>
      </w:tr>
      <w:tr w:rsidR="00D93AC5" w:rsidRPr="006E0BF1" w:rsidDel="0079729E" w14:paraId="79197C5E" w14:textId="77777777">
        <w:trPr>
          <w:cantSplit/>
          <w:tblHeader/>
          <w:del w:id="1434" w:author="Jacky" w:date="2013-03-13T22:41:00Z"/>
        </w:trPr>
        <w:tc>
          <w:tcPr>
            <w:tcW w:w="3582" w:type="dxa"/>
          </w:tcPr>
          <w:p w14:paraId="103F4B19" w14:textId="77777777" w:rsidR="00D93AC5" w:rsidRPr="00080673" w:rsidDel="0079729E" w:rsidRDefault="00D93AC5" w:rsidP="00080673">
            <w:pPr>
              <w:spacing w:after="200"/>
              <w:rPr>
                <w:del w:id="1435" w:author="Jacky" w:date="2013-03-13T22:41:00Z"/>
                <w:rFonts w:ascii="Calibri" w:hAnsi="Calibri" w:cs="Calibri"/>
                <w:lang w:val="en-AU" w:eastAsia="en-US"/>
              </w:rPr>
            </w:pPr>
            <w:del w:id="1436" w:author="Jacky" w:date="2013-03-13T22:41:00Z">
              <w:r w:rsidRPr="00080673" w:rsidDel="0079729E">
                <w:rPr>
                  <w:rFonts w:ascii="Calibri" w:hAnsi="Calibri" w:cs="Calibri"/>
                  <w:lang w:val="en-AU" w:eastAsia="en-US"/>
                </w:rPr>
                <w:delText>How do you measure customer satisfaction? For example what is the level of relationships with allied services, stakeholders and other interested parties</w:delText>
              </w:r>
            </w:del>
          </w:p>
        </w:tc>
        <w:tc>
          <w:tcPr>
            <w:tcW w:w="1290" w:type="dxa"/>
          </w:tcPr>
          <w:p w14:paraId="6730A617" w14:textId="77777777" w:rsidR="00D93AC5" w:rsidRPr="00080673" w:rsidDel="0079729E" w:rsidRDefault="00D93AC5" w:rsidP="006E0BF1">
            <w:pPr>
              <w:rPr>
                <w:del w:id="1437" w:author="Jacky" w:date="2013-03-13T22:41:00Z"/>
                <w:rFonts w:ascii="Calibri" w:hAnsi="Calibri" w:cs="Calibri"/>
                <w:lang w:val="en-AU" w:eastAsia="en-US"/>
              </w:rPr>
            </w:pPr>
          </w:p>
        </w:tc>
        <w:tc>
          <w:tcPr>
            <w:tcW w:w="1886" w:type="dxa"/>
          </w:tcPr>
          <w:p w14:paraId="5060C068" w14:textId="77777777" w:rsidR="00D93AC5" w:rsidRPr="00080673" w:rsidDel="0079729E" w:rsidRDefault="00D93AC5" w:rsidP="006E0BF1">
            <w:pPr>
              <w:rPr>
                <w:del w:id="1438" w:author="Jacky" w:date="2013-03-13T22:41:00Z"/>
                <w:rFonts w:ascii="Calibri" w:hAnsi="Calibri" w:cs="Calibri"/>
                <w:lang w:val="en-AU" w:eastAsia="en-US"/>
              </w:rPr>
            </w:pPr>
          </w:p>
        </w:tc>
        <w:tc>
          <w:tcPr>
            <w:tcW w:w="2098" w:type="dxa"/>
          </w:tcPr>
          <w:p w14:paraId="2AC23FE2" w14:textId="77777777" w:rsidR="00D93AC5" w:rsidRPr="00080673" w:rsidDel="0079729E" w:rsidRDefault="00D93AC5" w:rsidP="006E0BF1">
            <w:pPr>
              <w:rPr>
                <w:del w:id="1439" w:author="Jacky" w:date="2013-03-13T22:41:00Z"/>
                <w:rFonts w:ascii="Calibri" w:hAnsi="Calibri" w:cs="Calibri"/>
                <w:lang w:val="en-AU" w:eastAsia="en-US"/>
              </w:rPr>
            </w:pPr>
          </w:p>
        </w:tc>
      </w:tr>
      <w:tr w:rsidR="00D93AC5" w:rsidRPr="006E0BF1" w:rsidDel="0079729E" w14:paraId="6C4560C5" w14:textId="77777777">
        <w:trPr>
          <w:cantSplit/>
          <w:tblHeader/>
          <w:del w:id="1440" w:author="Jacky" w:date="2013-03-13T22:41:00Z"/>
        </w:trPr>
        <w:tc>
          <w:tcPr>
            <w:tcW w:w="3582" w:type="dxa"/>
          </w:tcPr>
          <w:p w14:paraId="61C515FC" w14:textId="77777777" w:rsidR="00D93AC5" w:rsidRPr="00080673" w:rsidDel="0079729E" w:rsidRDefault="00D93AC5" w:rsidP="00080673">
            <w:pPr>
              <w:spacing w:after="200"/>
              <w:rPr>
                <w:del w:id="1441" w:author="Jacky" w:date="2013-03-13T22:41:00Z"/>
                <w:rFonts w:ascii="Calibri" w:hAnsi="Calibri" w:cs="Calibri"/>
                <w:lang w:val="en-AU" w:eastAsia="en-US"/>
              </w:rPr>
            </w:pPr>
            <w:del w:id="1442" w:author="Jacky" w:date="2013-03-13T22:41:00Z">
              <w:r w:rsidRPr="00080673" w:rsidDel="0079729E">
                <w:rPr>
                  <w:rFonts w:ascii="Calibri" w:hAnsi="Calibri" w:cs="Calibri"/>
                  <w:lang w:val="en-AU" w:eastAsia="en-US"/>
                </w:rPr>
                <w:delText>How do you monitor and analyse the strategic environment to identify future directions, resource requirements</w:delText>
              </w:r>
            </w:del>
          </w:p>
        </w:tc>
        <w:tc>
          <w:tcPr>
            <w:tcW w:w="1290" w:type="dxa"/>
          </w:tcPr>
          <w:p w14:paraId="60E95DDB" w14:textId="77777777" w:rsidR="00D93AC5" w:rsidRPr="00080673" w:rsidDel="0079729E" w:rsidRDefault="00D93AC5" w:rsidP="006E0BF1">
            <w:pPr>
              <w:rPr>
                <w:del w:id="1443" w:author="Jacky" w:date="2013-03-13T22:41:00Z"/>
                <w:rFonts w:ascii="Calibri" w:hAnsi="Calibri" w:cs="Calibri"/>
                <w:lang w:val="en-AU" w:eastAsia="en-US"/>
              </w:rPr>
            </w:pPr>
          </w:p>
        </w:tc>
        <w:tc>
          <w:tcPr>
            <w:tcW w:w="1886" w:type="dxa"/>
          </w:tcPr>
          <w:p w14:paraId="73C27751" w14:textId="77777777" w:rsidR="00D93AC5" w:rsidRPr="00080673" w:rsidDel="0079729E" w:rsidRDefault="00D93AC5" w:rsidP="006E0BF1">
            <w:pPr>
              <w:rPr>
                <w:del w:id="1444" w:author="Jacky" w:date="2013-03-13T22:41:00Z"/>
                <w:rFonts w:ascii="Calibri" w:hAnsi="Calibri" w:cs="Calibri"/>
                <w:lang w:val="en-AU" w:eastAsia="en-US"/>
              </w:rPr>
            </w:pPr>
          </w:p>
        </w:tc>
        <w:tc>
          <w:tcPr>
            <w:tcW w:w="2098" w:type="dxa"/>
          </w:tcPr>
          <w:p w14:paraId="066859B0" w14:textId="77777777" w:rsidR="00D93AC5" w:rsidRPr="00080673" w:rsidDel="0079729E" w:rsidRDefault="00D93AC5" w:rsidP="006E0BF1">
            <w:pPr>
              <w:rPr>
                <w:del w:id="1445" w:author="Jacky" w:date="2013-03-13T22:41:00Z"/>
                <w:rFonts w:ascii="Calibri" w:hAnsi="Calibri" w:cs="Calibri"/>
                <w:lang w:val="en-AU" w:eastAsia="en-US"/>
              </w:rPr>
            </w:pPr>
          </w:p>
        </w:tc>
      </w:tr>
      <w:tr w:rsidR="00D93AC5" w:rsidRPr="006E0BF1" w:rsidDel="0079729E" w14:paraId="1B98CEAF" w14:textId="77777777">
        <w:trPr>
          <w:cantSplit/>
          <w:tblHeader/>
          <w:del w:id="1446" w:author="Jacky" w:date="2013-03-13T22:41:00Z"/>
        </w:trPr>
        <w:tc>
          <w:tcPr>
            <w:tcW w:w="3582" w:type="dxa"/>
          </w:tcPr>
          <w:p w14:paraId="3C9E495F" w14:textId="77777777" w:rsidR="00D93AC5" w:rsidRPr="00080673" w:rsidDel="0079729E" w:rsidRDefault="00D93AC5" w:rsidP="00080673">
            <w:pPr>
              <w:spacing w:after="200"/>
              <w:rPr>
                <w:del w:id="1447" w:author="Jacky" w:date="2013-03-13T22:41:00Z"/>
                <w:rFonts w:ascii="Calibri" w:hAnsi="Calibri" w:cs="Calibri"/>
                <w:lang w:val="en-AU" w:eastAsia="en-US"/>
              </w:rPr>
            </w:pPr>
            <w:del w:id="1448" w:author="Jacky" w:date="2013-03-13T22:41:00Z">
              <w:r w:rsidRPr="00080673" w:rsidDel="0079729E">
                <w:rPr>
                  <w:rFonts w:ascii="Calibri" w:hAnsi="Calibri" w:cs="Calibri"/>
                  <w:lang w:val="en-AU" w:eastAsia="en-US"/>
                </w:rPr>
                <w:delText xml:space="preserve">How do you monitor equipment availability? </w:delText>
              </w:r>
            </w:del>
          </w:p>
        </w:tc>
        <w:tc>
          <w:tcPr>
            <w:tcW w:w="1290" w:type="dxa"/>
          </w:tcPr>
          <w:p w14:paraId="1F719941" w14:textId="77777777" w:rsidR="00D93AC5" w:rsidRPr="00080673" w:rsidDel="0079729E" w:rsidRDefault="00D93AC5" w:rsidP="006E0BF1">
            <w:pPr>
              <w:rPr>
                <w:del w:id="1449" w:author="Jacky" w:date="2013-03-13T22:41:00Z"/>
                <w:rFonts w:ascii="Calibri" w:hAnsi="Calibri" w:cs="Calibri"/>
                <w:lang w:val="en-AU" w:eastAsia="en-US"/>
              </w:rPr>
            </w:pPr>
          </w:p>
        </w:tc>
        <w:tc>
          <w:tcPr>
            <w:tcW w:w="1886" w:type="dxa"/>
          </w:tcPr>
          <w:p w14:paraId="641120FD" w14:textId="77777777" w:rsidR="00D93AC5" w:rsidRPr="00080673" w:rsidDel="0079729E" w:rsidRDefault="00D93AC5" w:rsidP="006E0BF1">
            <w:pPr>
              <w:rPr>
                <w:del w:id="1450" w:author="Jacky" w:date="2013-03-13T22:41:00Z"/>
                <w:rFonts w:ascii="Calibri" w:hAnsi="Calibri" w:cs="Calibri"/>
                <w:lang w:val="en-AU" w:eastAsia="en-US"/>
              </w:rPr>
            </w:pPr>
          </w:p>
        </w:tc>
        <w:tc>
          <w:tcPr>
            <w:tcW w:w="2098" w:type="dxa"/>
          </w:tcPr>
          <w:p w14:paraId="002B639B" w14:textId="77777777" w:rsidR="00D93AC5" w:rsidRPr="00080673" w:rsidDel="0079729E" w:rsidRDefault="00D93AC5" w:rsidP="006E0BF1">
            <w:pPr>
              <w:rPr>
                <w:del w:id="1451" w:author="Jacky" w:date="2013-03-13T22:41:00Z"/>
                <w:rFonts w:ascii="Calibri" w:hAnsi="Calibri" w:cs="Calibri"/>
                <w:lang w:val="en-AU" w:eastAsia="en-US"/>
              </w:rPr>
            </w:pPr>
          </w:p>
        </w:tc>
      </w:tr>
      <w:tr w:rsidR="00D93AC5" w:rsidRPr="006E0BF1" w:rsidDel="0079729E" w14:paraId="46F14C7D" w14:textId="77777777">
        <w:trPr>
          <w:cantSplit/>
          <w:tblHeader/>
          <w:del w:id="1452" w:author="Jacky" w:date="2013-03-13T22:41:00Z"/>
        </w:trPr>
        <w:tc>
          <w:tcPr>
            <w:tcW w:w="3582" w:type="dxa"/>
          </w:tcPr>
          <w:p w14:paraId="503DCAD8" w14:textId="77777777" w:rsidR="00D93AC5" w:rsidRPr="00080673" w:rsidDel="0079729E" w:rsidRDefault="00D93AC5" w:rsidP="006E0BF1">
            <w:pPr>
              <w:rPr>
                <w:del w:id="1453" w:author="Jacky" w:date="2013-03-13T22:41:00Z"/>
                <w:rFonts w:ascii="Calibri" w:hAnsi="Calibri" w:cs="Calibri"/>
                <w:lang w:val="en-AU" w:eastAsia="en-US"/>
              </w:rPr>
            </w:pPr>
          </w:p>
        </w:tc>
        <w:tc>
          <w:tcPr>
            <w:tcW w:w="1290" w:type="dxa"/>
          </w:tcPr>
          <w:p w14:paraId="6D9B9C54" w14:textId="77777777" w:rsidR="00D93AC5" w:rsidRPr="00080673" w:rsidDel="0079729E" w:rsidRDefault="00D93AC5" w:rsidP="006E0BF1">
            <w:pPr>
              <w:rPr>
                <w:del w:id="1454" w:author="Jacky" w:date="2013-03-13T22:41:00Z"/>
                <w:rFonts w:ascii="Calibri" w:hAnsi="Calibri" w:cs="Calibri"/>
                <w:lang w:val="en-AU" w:eastAsia="en-US"/>
              </w:rPr>
            </w:pPr>
          </w:p>
        </w:tc>
        <w:tc>
          <w:tcPr>
            <w:tcW w:w="1886" w:type="dxa"/>
          </w:tcPr>
          <w:p w14:paraId="05C936E2" w14:textId="77777777" w:rsidR="00D93AC5" w:rsidRPr="00080673" w:rsidDel="0079729E" w:rsidRDefault="00D93AC5" w:rsidP="006E0BF1">
            <w:pPr>
              <w:rPr>
                <w:del w:id="1455" w:author="Jacky" w:date="2013-03-13T22:41:00Z"/>
                <w:rFonts w:ascii="Calibri" w:hAnsi="Calibri" w:cs="Calibri"/>
                <w:lang w:val="en-AU" w:eastAsia="en-US"/>
              </w:rPr>
            </w:pPr>
          </w:p>
        </w:tc>
        <w:tc>
          <w:tcPr>
            <w:tcW w:w="2098" w:type="dxa"/>
          </w:tcPr>
          <w:p w14:paraId="134B3307" w14:textId="77777777" w:rsidR="00D93AC5" w:rsidRPr="00080673" w:rsidDel="0079729E" w:rsidRDefault="00D93AC5" w:rsidP="006E0BF1">
            <w:pPr>
              <w:rPr>
                <w:del w:id="1456" w:author="Jacky" w:date="2013-03-13T22:41:00Z"/>
                <w:rFonts w:ascii="Calibri" w:hAnsi="Calibri" w:cs="Calibri"/>
                <w:lang w:val="en-AU" w:eastAsia="en-US"/>
              </w:rPr>
            </w:pPr>
          </w:p>
        </w:tc>
      </w:tr>
      <w:tr w:rsidR="00D93AC5" w:rsidRPr="006E0BF1" w:rsidDel="0079729E" w14:paraId="6A7174CD" w14:textId="77777777">
        <w:trPr>
          <w:cantSplit/>
          <w:tblHeader/>
          <w:del w:id="1457" w:author="Jacky" w:date="2013-03-13T22:41:00Z"/>
        </w:trPr>
        <w:tc>
          <w:tcPr>
            <w:tcW w:w="3582" w:type="dxa"/>
          </w:tcPr>
          <w:p w14:paraId="3210330C" w14:textId="77777777" w:rsidR="00D93AC5" w:rsidRPr="00080673" w:rsidDel="0079729E" w:rsidRDefault="00D93AC5" w:rsidP="006E0BF1">
            <w:pPr>
              <w:rPr>
                <w:del w:id="1458" w:author="Jacky" w:date="2013-03-13T22:41:00Z"/>
                <w:rFonts w:ascii="Calibri" w:hAnsi="Calibri" w:cs="Calibri"/>
                <w:lang w:val="en-AU" w:eastAsia="en-US"/>
              </w:rPr>
            </w:pPr>
          </w:p>
        </w:tc>
        <w:tc>
          <w:tcPr>
            <w:tcW w:w="1290" w:type="dxa"/>
          </w:tcPr>
          <w:p w14:paraId="328332D2" w14:textId="77777777" w:rsidR="00D93AC5" w:rsidRPr="00080673" w:rsidDel="0079729E" w:rsidRDefault="00D93AC5" w:rsidP="006E0BF1">
            <w:pPr>
              <w:rPr>
                <w:del w:id="1459" w:author="Jacky" w:date="2013-03-13T22:41:00Z"/>
                <w:rFonts w:ascii="Calibri" w:hAnsi="Calibri" w:cs="Calibri"/>
                <w:lang w:val="en-AU" w:eastAsia="en-US"/>
              </w:rPr>
            </w:pPr>
          </w:p>
        </w:tc>
        <w:tc>
          <w:tcPr>
            <w:tcW w:w="1886" w:type="dxa"/>
          </w:tcPr>
          <w:p w14:paraId="6E41657F" w14:textId="77777777" w:rsidR="00D93AC5" w:rsidRPr="00080673" w:rsidDel="0079729E" w:rsidRDefault="00D93AC5" w:rsidP="006E0BF1">
            <w:pPr>
              <w:rPr>
                <w:del w:id="1460" w:author="Jacky" w:date="2013-03-13T22:41:00Z"/>
                <w:rFonts w:ascii="Calibri" w:hAnsi="Calibri" w:cs="Calibri"/>
                <w:lang w:val="en-AU" w:eastAsia="en-US"/>
              </w:rPr>
            </w:pPr>
          </w:p>
        </w:tc>
        <w:tc>
          <w:tcPr>
            <w:tcW w:w="2098" w:type="dxa"/>
          </w:tcPr>
          <w:p w14:paraId="5DDFB6B7" w14:textId="77777777" w:rsidR="00D93AC5" w:rsidRPr="00080673" w:rsidDel="0079729E" w:rsidRDefault="00D93AC5" w:rsidP="006E0BF1">
            <w:pPr>
              <w:rPr>
                <w:del w:id="1461" w:author="Jacky" w:date="2013-03-13T22:41:00Z"/>
                <w:rFonts w:ascii="Calibri" w:hAnsi="Calibri" w:cs="Calibri"/>
                <w:lang w:val="en-AU" w:eastAsia="en-US"/>
              </w:rPr>
            </w:pPr>
          </w:p>
        </w:tc>
      </w:tr>
    </w:tbl>
    <w:p w14:paraId="1D9AD303" w14:textId="77777777" w:rsidR="0015688B" w:rsidRPr="001E2CA1" w:rsidRDefault="006E04C2" w:rsidP="0015688B">
      <w:pPr>
        <w:numPr>
          <w:ins w:id="1462" w:author="Jacky" w:date="2013-03-13T22:42:00Z"/>
        </w:numPr>
        <w:autoSpaceDE w:val="0"/>
        <w:autoSpaceDN w:val="0"/>
        <w:adjustRightInd w:val="0"/>
        <w:rPr>
          <w:ins w:id="1463" w:author="Jacky" w:date="2013-03-13T22:42:00Z"/>
          <w:rFonts w:ascii="Calibri" w:hAnsi="Calibri" w:cs="Calibri"/>
          <w:b/>
          <w:sz w:val="28"/>
          <w:szCs w:val="28"/>
          <w:lang w:val="en-US" w:eastAsia="en-US"/>
          <w:rPrChange w:id="1464" w:author="Jacky" w:date="2013-03-13T22:54:00Z">
            <w:rPr>
              <w:ins w:id="1465" w:author="Jacky" w:date="2013-03-13T22:42:00Z"/>
              <w:rFonts w:ascii="Calibri" w:hAnsi="Calibri" w:cs="Calibri"/>
              <w:sz w:val="28"/>
              <w:szCs w:val="28"/>
              <w:lang w:val="en-US" w:eastAsia="en-US"/>
            </w:rPr>
          </w:rPrChange>
        </w:rPr>
      </w:pPr>
      <w:ins w:id="1466" w:author="Jacky" w:date="2013-03-13T22:42:00Z">
        <w:r w:rsidRPr="006E04C2">
          <w:rPr>
            <w:rFonts w:ascii="Calibri" w:hAnsi="Calibri" w:cs="Calibri"/>
            <w:b/>
            <w:sz w:val="28"/>
            <w:szCs w:val="28"/>
            <w:lang w:val="en-US" w:eastAsia="en-US"/>
            <w:rPrChange w:id="1467" w:author="Jacky" w:date="2013-03-13T22:54:00Z">
              <w:rPr>
                <w:rFonts w:ascii="Calibri" w:hAnsi="Calibri" w:cs="Calibri"/>
                <w:sz w:val="28"/>
                <w:szCs w:val="28"/>
                <w:lang w:val="en-US" w:eastAsia="en-US"/>
              </w:rPr>
            </w:rPrChange>
          </w:rPr>
          <w:t>Annex A Checklist for the appointment of a VTS</w:t>
        </w:r>
      </w:ins>
    </w:p>
    <w:p w14:paraId="579DDB34" w14:textId="77777777" w:rsidR="0015688B" w:rsidRDefault="0015688B" w:rsidP="0015688B">
      <w:pPr>
        <w:numPr>
          <w:ins w:id="1468" w:author="Jacky" w:date="2013-03-13T22:53:00Z"/>
        </w:numPr>
        <w:autoSpaceDE w:val="0"/>
        <w:autoSpaceDN w:val="0"/>
        <w:adjustRightInd w:val="0"/>
        <w:rPr>
          <w:ins w:id="1469" w:author="Jacky" w:date="2013-03-13T22:53:00Z"/>
          <w:rFonts w:ascii="Calibri" w:hAnsi="Calibri" w:cs="Calibri"/>
          <w:sz w:val="28"/>
          <w:szCs w:val="28"/>
          <w:lang w:val="en-US" w:eastAsia="en-US"/>
        </w:rPr>
      </w:pPr>
    </w:p>
    <w:p w14:paraId="5DEF2DCF" w14:textId="77777777" w:rsidR="001E2CA1" w:rsidRPr="007B75F0" w:rsidRDefault="001E2CA1" w:rsidP="001E2CA1">
      <w:pPr>
        <w:numPr>
          <w:ins w:id="1470" w:author="Jacky" w:date="2013-03-13T22:53:00Z"/>
        </w:numPr>
        <w:rPr>
          <w:ins w:id="1471" w:author="Jacky" w:date="2013-03-13T22:53:00Z"/>
          <w:rFonts w:ascii="Calibri" w:hAnsi="Calibri" w:cs="Calibri"/>
          <w:lang w:val="en-US"/>
        </w:rPr>
      </w:pPr>
      <w:ins w:id="1472" w:author="Jacky" w:date="2013-03-13T22:53:00Z">
        <w:r w:rsidRPr="007B75F0">
          <w:rPr>
            <w:rFonts w:ascii="Calibri" w:hAnsi="Calibri" w:cs="Calibri"/>
            <w:b/>
            <w:bCs/>
            <w:lang w:val="en-AU" w:eastAsia="en-US"/>
          </w:rPr>
          <w:t>Conformance with IMO Resolution A.857(20) Guidelines for Vessel Traffic Services</w:t>
        </w:r>
      </w:ins>
    </w:p>
    <w:p w14:paraId="3BBD48D3" w14:textId="77777777" w:rsidR="001E2CA1" w:rsidRDefault="001E2CA1" w:rsidP="001E2CA1">
      <w:pPr>
        <w:numPr>
          <w:ins w:id="1473" w:author="Jacky" w:date="2013-03-13T22:53:00Z"/>
        </w:numPr>
        <w:autoSpaceDE w:val="0"/>
        <w:autoSpaceDN w:val="0"/>
        <w:adjustRightInd w:val="0"/>
        <w:rPr>
          <w:ins w:id="1474" w:author="Jacky" w:date="2013-03-13T22:53:00Z"/>
          <w:rFonts w:ascii="Calibri" w:hAnsi="Calibri" w:cs="Calibri"/>
          <w:lang w:val="en-US" w:eastAsia="en-US"/>
        </w:rPr>
      </w:pPr>
    </w:p>
    <w:p w14:paraId="679F8C55" w14:textId="77777777" w:rsidR="001E2CA1" w:rsidRPr="007B75F0" w:rsidRDefault="001E2CA1" w:rsidP="001E2CA1">
      <w:pPr>
        <w:numPr>
          <w:ins w:id="1475" w:author="Jacky" w:date="2013-03-13T22:53:00Z"/>
        </w:numPr>
        <w:autoSpaceDE w:val="0"/>
        <w:autoSpaceDN w:val="0"/>
        <w:adjustRightInd w:val="0"/>
        <w:rPr>
          <w:ins w:id="1476" w:author="Jacky" w:date="2013-03-13T22:53:00Z"/>
          <w:rFonts w:ascii="Calibri" w:hAnsi="Calibri" w:cs="Calibri"/>
          <w:lang w:val="en-US" w:eastAsia="en-US"/>
        </w:rPr>
      </w:pPr>
      <w:ins w:id="1477" w:author="Jacky" w:date="2013-03-13T22:53:00Z">
        <w:r w:rsidRPr="007B75F0">
          <w:rPr>
            <w:rFonts w:ascii="Calibri" w:hAnsi="Calibri" w:cs="Calibri"/>
            <w:lang w:val="en-US" w:eastAsia="en-US"/>
          </w:rPr>
          <w:t>When applying for a VTS</w:t>
        </w:r>
        <w:r>
          <w:rPr>
            <w:rFonts w:ascii="Calibri" w:hAnsi="Calibri" w:cs="Calibri"/>
            <w:lang w:val="en-US" w:eastAsia="en-US"/>
          </w:rPr>
          <w:t xml:space="preserve"> appointment the Contracting Government/Governments or competent authority should first consider IMO Resolution A.857(20)  section 2.2.2 </w:t>
        </w:r>
      </w:ins>
      <w:ins w:id="1478" w:author="Jacky" w:date="2013-03-13T22:54:00Z">
        <w:r>
          <w:rPr>
            <w:rFonts w:ascii="Calibri" w:hAnsi="Calibri" w:cs="Calibri"/>
            <w:lang w:val="en-US" w:eastAsia="en-US"/>
          </w:rPr>
          <w:t xml:space="preserve">(in planning and establishing a VTS) </w:t>
        </w:r>
      </w:ins>
      <w:ins w:id="1479" w:author="Jacky" w:date="2013-03-13T22:53:00Z">
        <w:r>
          <w:rPr>
            <w:rFonts w:ascii="Calibri" w:hAnsi="Calibri" w:cs="Calibri"/>
            <w:lang w:val="en-US" w:eastAsia="en-US"/>
          </w:rPr>
          <w:t xml:space="preserve">or 2.2.3 </w:t>
        </w:r>
      </w:ins>
      <w:ins w:id="1480" w:author="Jacky" w:date="2013-03-13T22:54:00Z">
        <w:r>
          <w:rPr>
            <w:rFonts w:ascii="Calibri" w:hAnsi="Calibri" w:cs="Calibri"/>
            <w:lang w:val="en-US" w:eastAsia="en-US"/>
          </w:rPr>
          <w:t xml:space="preserve">(in operating a VTS) </w:t>
        </w:r>
      </w:ins>
      <w:ins w:id="1481" w:author="Jacky" w:date="2013-03-13T22:53:00Z">
        <w:r>
          <w:rPr>
            <w:rFonts w:ascii="Calibri" w:hAnsi="Calibri" w:cs="Calibri"/>
            <w:lang w:val="en-US" w:eastAsia="en-US"/>
          </w:rPr>
          <w:t xml:space="preserve">as applicable to their situation. </w:t>
        </w:r>
      </w:ins>
    </w:p>
    <w:p w14:paraId="6ED7963B" w14:textId="77777777" w:rsidR="001E2CA1" w:rsidRDefault="001E2CA1" w:rsidP="0015688B">
      <w:pPr>
        <w:numPr>
          <w:ins w:id="1482" w:author="Jacky" w:date="2013-03-13T22:42:00Z"/>
        </w:numPr>
        <w:autoSpaceDE w:val="0"/>
        <w:autoSpaceDN w:val="0"/>
        <w:adjustRightInd w:val="0"/>
        <w:rPr>
          <w:ins w:id="1483" w:author="Jacky" w:date="2013-03-13T22:42:00Z"/>
          <w:rFonts w:ascii="Calibri" w:hAnsi="Calibri" w:cs="Calibri"/>
          <w:sz w:val="28"/>
          <w:szCs w:val="28"/>
          <w:lang w:val="en-US" w:eastAsia="en-US"/>
        </w:rPr>
      </w:pPr>
    </w:p>
    <w:p w14:paraId="5FAB5137" w14:textId="77777777" w:rsidR="0015688B" w:rsidRPr="001E2CA1" w:rsidRDefault="006E04C2" w:rsidP="0015688B">
      <w:pPr>
        <w:numPr>
          <w:ins w:id="1484" w:author="Jacky" w:date="2013-03-13T22:42:00Z"/>
        </w:numPr>
        <w:autoSpaceDE w:val="0"/>
        <w:autoSpaceDN w:val="0"/>
        <w:adjustRightInd w:val="0"/>
        <w:rPr>
          <w:ins w:id="1485" w:author="Jacky" w:date="2013-03-13T22:42:00Z"/>
          <w:rFonts w:ascii="Calibri" w:hAnsi="Calibri" w:cs="Calibri"/>
          <w:b/>
          <w:bCs/>
          <w:sz w:val="28"/>
          <w:szCs w:val="28"/>
          <w:lang w:val="en-US" w:eastAsia="en-US"/>
          <w:rPrChange w:id="1486" w:author="Jacky" w:date="2013-03-13T22:55:00Z">
            <w:rPr>
              <w:ins w:id="1487" w:author="Jacky" w:date="2013-03-13T22:42:00Z"/>
              <w:rFonts w:ascii="Calibri" w:hAnsi="Calibri" w:cs="Calibri"/>
              <w:lang w:val="en-US" w:eastAsia="en-US"/>
            </w:rPr>
          </w:rPrChange>
        </w:rPr>
      </w:pPr>
      <w:ins w:id="1488" w:author="Jacky" w:date="2013-03-13T22:42:00Z">
        <w:r w:rsidRPr="006E04C2">
          <w:rPr>
            <w:rFonts w:ascii="Calibri" w:hAnsi="Calibri" w:cs="Calibri"/>
            <w:b/>
            <w:sz w:val="28"/>
            <w:szCs w:val="28"/>
            <w:lang w:val="en-US" w:eastAsia="en-US"/>
            <w:rPrChange w:id="1489" w:author="Jacky" w:date="2013-03-13T22:55:00Z">
              <w:rPr>
                <w:rFonts w:ascii="Calibri" w:hAnsi="Calibri" w:cs="Calibri"/>
                <w:sz w:val="28"/>
                <w:szCs w:val="28"/>
                <w:lang w:val="en-US" w:eastAsia="en-US"/>
              </w:rPr>
            </w:rPrChange>
          </w:rPr>
          <w:t xml:space="preserve">Part1 </w:t>
        </w:r>
        <w:r w:rsidR="00AB6905">
          <w:rPr>
            <w:rFonts w:ascii="Calibri" w:hAnsi="Calibri" w:cs="Calibri"/>
            <w:b/>
            <w:bCs/>
            <w:sz w:val="28"/>
            <w:szCs w:val="28"/>
            <w:lang w:val="en-US" w:eastAsia="en-US"/>
          </w:rPr>
          <w:t>In planning and establishing a VTS</w:t>
        </w:r>
      </w:ins>
    </w:p>
    <w:p w14:paraId="4A578784" w14:textId="77777777" w:rsidR="0015688B" w:rsidRDefault="0015688B" w:rsidP="0015688B">
      <w:pPr>
        <w:numPr>
          <w:ins w:id="1490" w:author="Jacky" w:date="2013-03-13T22:42:00Z"/>
        </w:numPr>
        <w:autoSpaceDE w:val="0"/>
        <w:autoSpaceDN w:val="0"/>
        <w:adjustRightInd w:val="0"/>
        <w:rPr>
          <w:ins w:id="1491" w:author="Jacky" w:date="2013-03-13T22:42:00Z"/>
          <w:rFonts w:ascii="Calibri" w:hAnsi="Calibri" w:cs="Calibri"/>
          <w:lang w:val="en-US" w:eastAsia="en-US"/>
        </w:rPr>
      </w:pPr>
    </w:p>
    <w:p w14:paraId="1AF6B94F" w14:textId="77777777" w:rsidR="0015688B" w:rsidRPr="007B75F0" w:rsidRDefault="0015688B" w:rsidP="0015688B">
      <w:pPr>
        <w:numPr>
          <w:ins w:id="1492" w:author="Jacky" w:date="2013-03-13T22:42:00Z"/>
        </w:numPr>
        <w:autoSpaceDE w:val="0"/>
        <w:autoSpaceDN w:val="0"/>
        <w:adjustRightInd w:val="0"/>
        <w:rPr>
          <w:ins w:id="1493" w:author="Jacky" w:date="2013-03-13T22:42:00Z"/>
          <w:rFonts w:ascii="Calibri" w:hAnsi="Calibri" w:cs="Calibri"/>
          <w:lang w:val="en-US" w:eastAsia="en-US"/>
        </w:rPr>
      </w:pPr>
      <w:ins w:id="1494" w:author="Jacky" w:date="2013-03-13T22:42:00Z">
        <w:r>
          <w:rPr>
            <w:rFonts w:ascii="Calibri" w:hAnsi="Calibri" w:cs="Calibri"/>
            <w:lang w:val="en-US" w:eastAsia="en-US"/>
          </w:rPr>
          <w:t>T</w:t>
        </w:r>
        <w:r w:rsidRPr="007B75F0">
          <w:rPr>
            <w:rFonts w:ascii="Calibri" w:hAnsi="Calibri" w:cs="Calibri"/>
            <w:lang w:val="en-US" w:eastAsia="en-US"/>
          </w:rPr>
          <w:t>he Contracting Government or Governments or the competent authority should:</w:t>
        </w:r>
      </w:ins>
    </w:p>
    <w:p w14:paraId="062FC3D3" w14:textId="77777777" w:rsidR="0015688B" w:rsidRPr="007B75F0" w:rsidRDefault="0015688B" w:rsidP="0015688B">
      <w:pPr>
        <w:numPr>
          <w:ins w:id="1495" w:author="Jacky" w:date="2013-03-13T22:42:00Z"/>
        </w:numPr>
        <w:autoSpaceDE w:val="0"/>
        <w:autoSpaceDN w:val="0"/>
        <w:adjustRightInd w:val="0"/>
        <w:rPr>
          <w:ins w:id="1496" w:author="Jacky" w:date="2013-03-13T22:42:00Z"/>
          <w:rFonts w:ascii="Calibri" w:hAnsi="Calibri" w:cs="Calibri"/>
          <w:lang w:val="en-US" w:eastAsia="en-US"/>
        </w:rPr>
      </w:pPr>
    </w:p>
    <w:p w14:paraId="71782B00" w14:textId="77777777" w:rsidR="0015688B" w:rsidRPr="007B75F0" w:rsidRDefault="0015688B" w:rsidP="0015688B">
      <w:pPr>
        <w:numPr>
          <w:ins w:id="1497" w:author="Jacky" w:date="2013-03-13T22:42:00Z"/>
        </w:numPr>
        <w:tabs>
          <w:tab w:val="left" w:pos="360"/>
        </w:tabs>
        <w:autoSpaceDE w:val="0"/>
        <w:autoSpaceDN w:val="0"/>
        <w:adjustRightInd w:val="0"/>
        <w:ind w:left="360" w:hanging="360"/>
        <w:rPr>
          <w:ins w:id="1498" w:author="Jacky" w:date="2013-03-13T22:42:00Z"/>
          <w:rFonts w:ascii="Calibri" w:hAnsi="Calibri" w:cs="Calibri"/>
          <w:lang w:val="en-US" w:eastAsia="en-US"/>
        </w:rPr>
      </w:pPr>
      <w:ins w:id="1499" w:author="Jacky" w:date="2013-03-13T22:42:00Z">
        <w:r w:rsidRPr="007B75F0">
          <w:rPr>
            <w:rFonts w:ascii="Calibri" w:hAnsi="Calibri" w:cs="Calibri"/>
            <w:lang w:val="en-US" w:eastAsia="en-US"/>
          </w:rPr>
          <w:t>.1</w:t>
        </w:r>
        <w:r>
          <w:rPr>
            <w:rFonts w:ascii="Calibri" w:hAnsi="Calibri" w:cs="Calibri"/>
            <w:lang w:val="en-US" w:eastAsia="en-US"/>
          </w:rPr>
          <w:tab/>
        </w:r>
        <w:r w:rsidRPr="007B75F0">
          <w:rPr>
            <w:rFonts w:ascii="Calibri" w:hAnsi="Calibri" w:cs="Calibri"/>
            <w:lang w:val="en-US" w:eastAsia="en-US"/>
          </w:rPr>
          <w:t>ensure that a legal basis for the operation of a VTS is provided for and that the VTS is</w:t>
        </w:r>
        <w:r>
          <w:rPr>
            <w:rFonts w:ascii="Calibri" w:hAnsi="Calibri" w:cs="Calibri"/>
            <w:lang w:val="en-US" w:eastAsia="en-US"/>
          </w:rPr>
          <w:t xml:space="preserve"> </w:t>
        </w:r>
        <w:r w:rsidRPr="007B75F0">
          <w:rPr>
            <w:rFonts w:ascii="Calibri" w:hAnsi="Calibri" w:cs="Calibri"/>
            <w:lang w:val="en-US" w:eastAsia="en-US"/>
          </w:rPr>
          <w:t>operated in accordance with national and international law</w:t>
        </w:r>
        <w:r>
          <w:rPr>
            <w:rFonts w:ascii="Calibri" w:hAnsi="Calibri" w:cs="Calibri"/>
            <w:lang w:val="en-US" w:eastAsia="en-US"/>
          </w:rPr>
          <w:t>:</w:t>
        </w:r>
      </w:ins>
    </w:p>
    <w:p w14:paraId="2A16856E" w14:textId="77777777" w:rsidR="0015688B" w:rsidRPr="007B75F0" w:rsidRDefault="0015688B" w:rsidP="0015688B">
      <w:pPr>
        <w:numPr>
          <w:ins w:id="1500" w:author="Jacky" w:date="2013-03-13T22:42:00Z"/>
        </w:numPr>
        <w:autoSpaceDE w:val="0"/>
        <w:autoSpaceDN w:val="0"/>
        <w:adjustRightInd w:val="0"/>
        <w:rPr>
          <w:ins w:id="1501" w:author="Jacky" w:date="2013-03-13T22:42:00Z"/>
          <w:rFonts w:ascii="Calibri" w:hAnsi="Calibri" w:cs="Calibri"/>
          <w:lang w:val="en-US" w:eastAsia="en-US"/>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8"/>
      </w:tblGrid>
      <w:tr w:rsidR="0015688B" w:rsidRPr="007B75F0" w14:paraId="32518630" w14:textId="77777777">
        <w:trPr>
          <w:ins w:id="1502" w:author="Jacky" w:date="2013-03-13T22:42:00Z"/>
        </w:trPr>
        <w:tc>
          <w:tcPr>
            <w:tcW w:w="8856" w:type="dxa"/>
          </w:tcPr>
          <w:p w14:paraId="3D098C20" w14:textId="77777777" w:rsidR="0015688B" w:rsidRPr="007B75F0" w:rsidRDefault="0015688B" w:rsidP="0015688B">
            <w:pPr>
              <w:keepNext/>
              <w:numPr>
                <w:ilvl w:val="0"/>
                <w:numId w:val="35"/>
                <w:ins w:id="1503" w:author="Jacky" w:date="2013-03-13T22:42:00Z"/>
              </w:numPr>
              <w:rPr>
                <w:ins w:id="1504" w:author="Jacky" w:date="2013-03-13T22:42:00Z"/>
                <w:rFonts w:ascii="Calibri" w:hAnsi="Calibri" w:cs="Calibri"/>
                <w:lang w:val="en-AU" w:eastAsia="en-US"/>
              </w:rPr>
            </w:pPr>
            <w:ins w:id="1505" w:author="Jacky" w:date="2013-03-13T22:42:00Z">
              <w:r w:rsidRPr="007B75F0">
                <w:rPr>
                  <w:rFonts w:ascii="Calibri" w:hAnsi="Calibri" w:cs="Calibri"/>
                  <w:lang w:val="en-AU" w:eastAsia="en-US"/>
                </w:rPr>
                <w:t>Has your national legislation adopted an international VTS instruments?</w:t>
              </w:r>
            </w:ins>
          </w:p>
        </w:tc>
      </w:tr>
      <w:tr w:rsidR="0015688B" w:rsidRPr="007B75F0" w14:paraId="12851D6C" w14:textId="77777777">
        <w:trPr>
          <w:ins w:id="1506" w:author="Jacky" w:date="2013-03-13T22:42:00Z"/>
        </w:trPr>
        <w:tc>
          <w:tcPr>
            <w:tcW w:w="8856" w:type="dxa"/>
          </w:tcPr>
          <w:p w14:paraId="7C959BC0" w14:textId="77777777" w:rsidR="0015688B" w:rsidRPr="007B75F0" w:rsidRDefault="0015688B" w:rsidP="0015688B">
            <w:pPr>
              <w:keepNext/>
              <w:numPr>
                <w:ilvl w:val="0"/>
                <w:numId w:val="35"/>
                <w:ins w:id="1507" w:author="Jacky" w:date="2013-03-13T22:42:00Z"/>
              </w:numPr>
              <w:rPr>
                <w:ins w:id="1508" w:author="Jacky" w:date="2013-03-13T22:42:00Z"/>
                <w:rFonts w:ascii="Calibri" w:hAnsi="Calibri" w:cs="Calibri"/>
                <w:lang w:val="en-AU" w:eastAsia="en-US"/>
              </w:rPr>
            </w:pPr>
            <w:ins w:id="1509" w:author="Jacky" w:date="2013-03-13T22:42:00Z">
              <w:r w:rsidRPr="007B75F0">
                <w:rPr>
                  <w:rFonts w:ascii="Calibri" w:hAnsi="Calibri" w:cs="Calibri"/>
                  <w:lang w:val="en-AU" w:eastAsia="en-US"/>
                </w:rPr>
                <w:t>Which government body is responsible for the implementation and enforcement of SOLAS Chapter V Reg. V/12?</w:t>
              </w:r>
            </w:ins>
          </w:p>
        </w:tc>
      </w:tr>
      <w:tr w:rsidR="0015688B" w:rsidRPr="007B75F0" w14:paraId="33EAE219" w14:textId="77777777">
        <w:trPr>
          <w:ins w:id="1510" w:author="Jacky" w:date="2013-03-13T22:42:00Z"/>
        </w:trPr>
        <w:tc>
          <w:tcPr>
            <w:tcW w:w="8856" w:type="dxa"/>
          </w:tcPr>
          <w:p w14:paraId="17C677B4" w14:textId="77777777" w:rsidR="0015688B" w:rsidRPr="007B75F0" w:rsidRDefault="0015688B" w:rsidP="0015688B">
            <w:pPr>
              <w:keepNext/>
              <w:numPr>
                <w:ilvl w:val="0"/>
                <w:numId w:val="35"/>
                <w:ins w:id="1511" w:author="Jacky" w:date="2013-03-13T22:42:00Z"/>
              </w:numPr>
              <w:rPr>
                <w:ins w:id="1512" w:author="Jacky" w:date="2013-03-13T22:42:00Z"/>
                <w:rFonts w:ascii="Calibri" w:hAnsi="Calibri" w:cs="Calibri"/>
                <w:lang w:val="en-AU" w:eastAsia="en-US"/>
              </w:rPr>
            </w:pPr>
            <w:ins w:id="1513" w:author="Jacky" w:date="2013-03-13T22:42:00Z">
              <w:r w:rsidRPr="007B75F0">
                <w:rPr>
                  <w:rFonts w:ascii="Calibri" w:hAnsi="Calibri" w:cs="Calibri"/>
                  <w:lang w:val="en-AU" w:eastAsia="en-US"/>
                </w:rPr>
                <w:t>Identify any internal stakeholder arrangements for the determination and operation of VTS.</w:t>
              </w:r>
            </w:ins>
          </w:p>
        </w:tc>
      </w:tr>
      <w:tr w:rsidR="0015688B" w:rsidRPr="007B75F0" w14:paraId="2FE7A699" w14:textId="77777777">
        <w:trPr>
          <w:ins w:id="1514" w:author="Jacky" w:date="2013-03-13T22:42:00Z"/>
        </w:trPr>
        <w:tc>
          <w:tcPr>
            <w:tcW w:w="8856" w:type="dxa"/>
          </w:tcPr>
          <w:p w14:paraId="54F0AB47" w14:textId="77777777" w:rsidR="0015688B" w:rsidRPr="007B75F0" w:rsidRDefault="0015688B" w:rsidP="0015688B">
            <w:pPr>
              <w:keepNext/>
              <w:numPr>
                <w:ilvl w:val="0"/>
                <w:numId w:val="35"/>
                <w:ins w:id="1515" w:author="Jacky" w:date="2013-03-13T22:42:00Z"/>
              </w:numPr>
              <w:rPr>
                <w:ins w:id="1516" w:author="Jacky" w:date="2013-03-13T22:42:00Z"/>
                <w:rFonts w:ascii="Calibri" w:hAnsi="Calibri" w:cs="Calibri"/>
                <w:lang w:val="en-AU" w:eastAsia="en-US"/>
              </w:rPr>
            </w:pPr>
            <w:ins w:id="1517" w:author="Jacky" w:date="2013-03-13T22:42:00Z">
              <w:r w:rsidRPr="007B75F0">
                <w:rPr>
                  <w:rFonts w:ascii="Calibri" w:hAnsi="Calibri" w:cs="Calibri"/>
                  <w:lang w:val="en-AU" w:eastAsia="en-US"/>
                </w:rPr>
                <w:t>What national legislation is in place to enable laws to be passed to give domestic effect to SOLAS obligations, such as:</w:t>
              </w:r>
            </w:ins>
          </w:p>
        </w:tc>
      </w:tr>
      <w:tr w:rsidR="0015688B" w:rsidRPr="007B75F0" w14:paraId="42C52587" w14:textId="77777777">
        <w:trPr>
          <w:ins w:id="1518" w:author="Jacky" w:date="2013-03-13T22:42:00Z"/>
        </w:trPr>
        <w:tc>
          <w:tcPr>
            <w:tcW w:w="8856" w:type="dxa"/>
          </w:tcPr>
          <w:p w14:paraId="64EF1352" w14:textId="77777777" w:rsidR="006E04C2" w:rsidRDefault="0015688B">
            <w:pPr>
              <w:numPr>
                <w:ilvl w:val="1"/>
                <w:numId w:val="35"/>
                <w:ins w:id="1519" w:author="Jacky" w:date="2013-03-13T22:42:00Z"/>
              </w:numPr>
              <w:ind w:left="1080"/>
              <w:contextualSpacing/>
              <w:rPr>
                <w:ins w:id="1520" w:author="Jacky" w:date="2013-03-13T22:42:00Z"/>
                <w:rFonts w:ascii="Calibri" w:hAnsi="Calibri" w:cs="Calibri"/>
                <w:lang w:val="en-AU" w:eastAsia="en-US"/>
              </w:rPr>
              <w:pPrChange w:id="1521" w:author="Jacky" w:date="2013-03-13T22:42:00Z">
                <w:pPr>
                  <w:numPr>
                    <w:ilvl w:val="1"/>
                    <w:numId w:val="41"/>
                  </w:numPr>
                  <w:tabs>
                    <w:tab w:val="num" w:pos="1440"/>
                  </w:tabs>
                  <w:ind w:left="1440" w:hanging="360"/>
                  <w:contextualSpacing/>
                </w:pPr>
              </w:pPrChange>
            </w:pPr>
            <w:ins w:id="1522" w:author="Jacky" w:date="2013-03-13T22:42:00Z">
              <w:r w:rsidRPr="007B75F0">
                <w:rPr>
                  <w:rFonts w:ascii="Calibri" w:hAnsi="Calibri" w:cs="Calibri"/>
                  <w:lang w:val="en-AU" w:eastAsia="en-US"/>
                </w:rPr>
                <w:t>Head of power for VTS?</w:t>
              </w:r>
            </w:ins>
          </w:p>
        </w:tc>
      </w:tr>
      <w:tr w:rsidR="0015688B" w:rsidRPr="007B75F0" w14:paraId="73404107" w14:textId="77777777">
        <w:trPr>
          <w:ins w:id="1523" w:author="Jacky" w:date="2013-03-13T22:42:00Z"/>
        </w:trPr>
        <w:tc>
          <w:tcPr>
            <w:tcW w:w="8856" w:type="dxa"/>
          </w:tcPr>
          <w:p w14:paraId="203D85BC" w14:textId="77777777" w:rsidR="006E04C2" w:rsidRDefault="0015688B">
            <w:pPr>
              <w:numPr>
                <w:ilvl w:val="1"/>
                <w:numId w:val="35"/>
                <w:ins w:id="1524" w:author="Jacky" w:date="2013-03-13T22:42:00Z"/>
              </w:numPr>
              <w:ind w:left="1080"/>
              <w:contextualSpacing/>
              <w:rPr>
                <w:ins w:id="1525" w:author="Jacky" w:date="2013-03-13T22:42:00Z"/>
                <w:rFonts w:ascii="Calibri" w:hAnsi="Calibri" w:cs="Calibri"/>
                <w:lang w:val="en-AU" w:eastAsia="en-US"/>
              </w:rPr>
              <w:pPrChange w:id="1526" w:author="Jacky" w:date="2013-03-13T22:42:00Z">
                <w:pPr>
                  <w:numPr>
                    <w:ilvl w:val="1"/>
                    <w:numId w:val="41"/>
                  </w:numPr>
                  <w:tabs>
                    <w:tab w:val="num" w:pos="1440"/>
                  </w:tabs>
                  <w:ind w:left="1440" w:hanging="360"/>
                  <w:contextualSpacing/>
                </w:pPr>
              </w:pPrChange>
            </w:pPr>
            <w:ins w:id="1527" w:author="Jacky" w:date="2013-03-13T22:42:00Z">
              <w:r w:rsidRPr="007B75F0">
                <w:rPr>
                  <w:rFonts w:ascii="Calibri" w:hAnsi="Calibri" w:cs="Calibri"/>
                  <w:lang w:val="en-AU" w:eastAsia="en-US"/>
                </w:rPr>
                <w:t>Regulatory provisions?</w:t>
              </w:r>
            </w:ins>
          </w:p>
        </w:tc>
      </w:tr>
      <w:tr w:rsidR="0015688B" w:rsidRPr="007B75F0" w14:paraId="72A6C8AE" w14:textId="77777777">
        <w:trPr>
          <w:ins w:id="1528" w:author="Jacky" w:date="2013-03-13T22:42:00Z"/>
        </w:trPr>
        <w:tc>
          <w:tcPr>
            <w:tcW w:w="8856" w:type="dxa"/>
          </w:tcPr>
          <w:p w14:paraId="030BB18B" w14:textId="77777777" w:rsidR="006E04C2" w:rsidRDefault="0015688B">
            <w:pPr>
              <w:numPr>
                <w:ilvl w:val="1"/>
                <w:numId w:val="35"/>
                <w:ins w:id="1529" w:author="Jacky" w:date="2013-03-13T22:42:00Z"/>
              </w:numPr>
              <w:ind w:left="1080"/>
              <w:contextualSpacing/>
              <w:rPr>
                <w:ins w:id="1530" w:author="Jacky" w:date="2013-03-13T22:42:00Z"/>
                <w:rFonts w:ascii="Calibri" w:hAnsi="Calibri" w:cs="Calibri"/>
                <w:lang w:val="en-AU" w:eastAsia="en-US"/>
              </w:rPr>
              <w:pPrChange w:id="1531" w:author="Jacky" w:date="2013-03-13T22:42:00Z">
                <w:pPr>
                  <w:numPr>
                    <w:ilvl w:val="1"/>
                    <w:numId w:val="41"/>
                  </w:numPr>
                  <w:tabs>
                    <w:tab w:val="num" w:pos="1440"/>
                  </w:tabs>
                  <w:ind w:left="1440" w:hanging="360"/>
                  <w:contextualSpacing/>
                </w:pPr>
              </w:pPrChange>
            </w:pPr>
            <w:ins w:id="1532" w:author="Jacky" w:date="2013-03-13T22:42:00Z">
              <w:r w:rsidRPr="007B75F0">
                <w:rPr>
                  <w:rFonts w:ascii="Calibri" w:hAnsi="Calibri" w:cs="Calibri"/>
                  <w:lang w:val="en-AU" w:eastAsia="en-US"/>
                </w:rPr>
                <w:t>Compliance and enforcement provisions?</w:t>
              </w:r>
            </w:ins>
          </w:p>
        </w:tc>
      </w:tr>
      <w:tr w:rsidR="0015688B" w:rsidRPr="007B75F0" w14:paraId="23B8DA64" w14:textId="77777777">
        <w:trPr>
          <w:ins w:id="1533" w:author="Jacky" w:date="2013-03-13T22:42:00Z"/>
        </w:trPr>
        <w:tc>
          <w:tcPr>
            <w:tcW w:w="8856" w:type="dxa"/>
          </w:tcPr>
          <w:p w14:paraId="036DBB58" w14:textId="77777777" w:rsidR="0015688B" w:rsidRPr="007B75F0" w:rsidRDefault="0015688B" w:rsidP="0015688B">
            <w:pPr>
              <w:keepNext/>
              <w:numPr>
                <w:ilvl w:val="0"/>
                <w:numId w:val="35"/>
                <w:ins w:id="1534" w:author="Jacky" w:date="2013-03-13T22:42:00Z"/>
              </w:numPr>
              <w:rPr>
                <w:ins w:id="1535" w:author="Jacky" w:date="2013-03-13T22:42:00Z"/>
                <w:rFonts w:ascii="Calibri" w:hAnsi="Calibri" w:cs="Calibri"/>
                <w:lang w:val="en-AU" w:eastAsia="en-US"/>
              </w:rPr>
            </w:pPr>
            <w:ins w:id="1536" w:author="Jacky" w:date="2013-03-13T22:42:00Z">
              <w:r w:rsidRPr="007B75F0">
                <w:rPr>
                  <w:rFonts w:ascii="Calibri" w:hAnsi="Calibri" w:cs="Calibri"/>
                  <w:lang w:val="en-AU" w:eastAsia="en-US"/>
                </w:rPr>
                <w:t>Who is the competent authority for VTS?</w:t>
              </w:r>
            </w:ins>
          </w:p>
        </w:tc>
      </w:tr>
      <w:tr w:rsidR="0015688B" w:rsidRPr="007B75F0" w14:paraId="3B85CACB" w14:textId="77777777">
        <w:trPr>
          <w:ins w:id="1537" w:author="Jacky" w:date="2013-03-13T22:42:00Z"/>
        </w:trPr>
        <w:tc>
          <w:tcPr>
            <w:tcW w:w="8856" w:type="dxa"/>
          </w:tcPr>
          <w:p w14:paraId="059EE362" w14:textId="77777777" w:rsidR="0015688B" w:rsidRPr="007B75F0" w:rsidRDefault="0015688B" w:rsidP="0015688B">
            <w:pPr>
              <w:keepNext/>
              <w:numPr>
                <w:ilvl w:val="0"/>
                <w:numId w:val="35"/>
                <w:ins w:id="1538" w:author="Jacky" w:date="2013-03-13T22:42:00Z"/>
              </w:numPr>
              <w:rPr>
                <w:ins w:id="1539" w:author="Jacky" w:date="2013-03-13T22:42:00Z"/>
                <w:rFonts w:ascii="Calibri" w:hAnsi="Calibri" w:cs="Calibri"/>
                <w:lang w:val="en-AU" w:eastAsia="en-US"/>
              </w:rPr>
            </w:pPr>
            <w:ins w:id="1540" w:author="Jacky" w:date="2013-03-13T22:42:00Z">
              <w:r w:rsidRPr="007B75F0">
                <w:rPr>
                  <w:rFonts w:ascii="Calibri" w:hAnsi="Calibri" w:cs="Calibri"/>
                  <w:lang w:val="en-AU" w:eastAsia="en-US"/>
                </w:rPr>
                <w:t>Describe the legislative framework in place and the measures taken to ensure compliance with A.857(20) Guidelines for Vessel Traffic Services?</w:t>
              </w:r>
            </w:ins>
          </w:p>
        </w:tc>
      </w:tr>
      <w:tr w:rsidR="0015688B" w:rsidRPr="007B75F0" w14:paraId="1CBD28E2" w14:textId="77777777">
        <w:trPr>
          <w:ins w:id="1541" w:author="Jacky" w:date="2013-03-13T22:42:00Z"/>
        </w:trPr>
        <w:tc>
          <w:tcPr>
            <w:tcW w:w="8856" w:type="dxa"/>
          </w:tcPr>
          <w:p w14:paraId="16C19D53" w14:textId="77777777" w:rsidR="0015688B" w:rsidRPr="007B75F0" w:rsidRDefault="0015688B" w:rsidP="0015688B">
            <w:pPr>
              <w:keepNext/>
              <w:numPr>
                <w:ilvl w:val="0"/>
                <w:numId w:val="35"/>
                <w:ins w:id="1542" w:author="Jacky" w:date="2013-03-13T22:42:00Z"/>
              </w:numPr>
              <w:rPr>
                <w:ins w:id="1543" w:author="Jacky" w:date="2013-03-13T22:42:00Z"/>
                <w:rFonts w:ascii="Calibri" w:hAnsi="Calibri" w:cs="Calibri"/>
                <w:lang w:val="en-AU" w:eastAsia="en-US"/>
              </w:rPr>
            </w:pPr>
            <w:ins w:id="1544" w:author="Jacky" w:date="2013-03-13T22:42:00Z">
              <w:r w:rsidRPr="007B75F0">
                <w:rPr>
                  <w:rFonts w:ascii="Calibri" w:hAnsi="Calibri" w:cs="Calibri"/>
                  <w:lang w:val="en-AU" w:eastAsia="en-US"/>
                </w:rPr>
                <w:t>In planning and establishing the VTS have the guidelines developed by the IMO been followed, wherever possible, including conformance with the following IALA documents?</w:t>
              </w:r>
            </w:ins>
          </w:p>
        </w:tc>
      </w:tr>
      <w:tr w:rsidR="0015688B" w:rsidRPr="007B75F0" w14:paraId="77ADC5BF" w14:textId="77777777">
        <w:trPr>
          <w:ins w:id="1545" w:author="Jacky" w:date="2013-03-13T22:42:00Z"/>
        </w:trPr>
        <w:tc>
          <w:tcPr>
            <w:tcW w:w="8856" w:type="dxa"/>
          </w:tcPr>
          <w:p w14:paraId="1FD634A1" w14:textId="77777777" w:rsidR="006E04C2" w:rsidRDefault="0015688B">
            <w:pPr>
              <w:numPr>
                <w:ilvl w:val="0"/>
                <w:numId w:val="37"/>
                <w:ins w:id="1546" w:author="Jacky" w:date="2013-03-13T22:42:00Z"/>
              </w:numPr>
              <w:ind w:left="1080"/>
              <w:contextualSpacing/>
              <w:rPr>
                <w:ins w:id="1547" w:author="Jacky" w:date="2013-03-13T22:42:00Z"/>
                <w:rFonts w:ascii="Calibri" w:hAnsi="Calibri" w:cs="Calibri"/>
                <w:lang w:val="en-AU" w:eastAsia="en-US"/>
              </w:rPr>
              <w:pPrChange w:id="1548" w:author="Jacky" w:date="2013-03-13T22:42:00Z">
                <w:pPr>
                  <w:numPr>
                    <w:numId w:val="45"/>
                  </w:numPr>
                  <w:tabs>
                    <w:tab w:val="num" w:pos="1440"/>
                  </w:tabs>
                  <w:ind w:left="1440" w:hanging="360"/>
                  <w:contextualSpacing/>
                </w:pPr>
              </w:pPrChange>
            </w:pPr>
            <w:ins w:id="1549" w:author="Jacky" w:date="2013-03-13T22:42:00Z">
              <w:r w:rsidRPr="007B75F0">
                <w:rPr>
                  <w:rFonts w:ascii="Calibri" w:hAnsi="Calibri" w:cs="Calibri"/>
                  <w:lang w:val="en-AU" w:eastAsia="en-US"/>
                </w:rPr>
                <w:t xml:space="preserve">Recommendation V-119 on Implementation of Vessel Traffic Services </w:t>
              </w:r>
              <w:r>
                <w:rPr>
                  <w:rFonts w:ascii="Calibri" w:hAnsi="Calibri" w:cs="Calibri"/>
                  <w:lang w:val="en-AU" w:eastAsia="en-US"/>
                </w:rPr>
                <w:t>(</w:t>
              </w:r>
              <w:r w:rsidRPr="007B75F0">
                <w:rPr>
                  <w:rFonts w:ascii="Calibri" w:hAnsi="Calibri" w:cs="Calibri"/>
                  <w:lang w:val="en-AU" w:eastAsia="en-US"/>
                </w:rPr>
                <w:t>Complete Annex A.1)</w:t>
              </w:r>
            </w:ins>
          </w:p>
        </w:tc>
      </w:tr>
      <w:tr w:rsidR="0015688B" w:rsidRPr="007B75F0" w14:paraId="77BF3079" w14:textId="77777777">
        <w:trPr>
          <w:ins w:id="1550" w:author="Jacky" w:date="2013-03-13T22:42:00Z"/>
        </w:trPr>
        <w:tc>
          <w:tcPr>
            <w:tcW w:w="8856" w:type="dxa"/>
          </w:tcPr>
          <w:p w14:paraId="6088389B" w14:textId="77777777" w:rsidR="006E04C2" w:rsidRDefault="0015688B">
            <w:pPr>
              <w:numPr>
                <w:ilvl w:val="0"/>
                <w:numId w:val="37"/>
                <w:ins w:id="1551" w:author="Jacky" w:date="2013-03-13T22:42:00Z"/>
              </w:numPr>
              <w:ind w:left="1080"/>
              <w:contextualSpacing/>
              <w:rPr>
                <w:ins w:id="1552" w:author="Jacky" w:date="2013-03-13T22:42:00Z"/>
                <w:rFonts w:ascii="Calibri" w:hAnsi="Calibri" w:cs="Calibri"/>
                <w:lang w:val="en-AU" w:eastAsia="en-US"/>
              </w:rPr>
              <w:pPrChange w:id="1553" w:author="Jacky" w:date="2013-03-13T22:42:00Z">
                <w:pPr>
                  <w:numPr>
                    <w:numId w:val="45"/>
                  </w:numPr>
                  <w:tabs>
                    <w:tab w:val="num" w:pos="1440"/>
                  </w:tabs>
                  <w:ind w:left="1440" w:hanging="360"/>
                  <w:contextualSpacing/>
                </w:pPr>
              </w:pPrChange>
            </w:pPr>
            <w:ins w:id="1554" w:author="Jacky" w:date="2013-03-13T22:42:00Z">
              <w:r w:rsidRPr="007B75F0">
                <w:rPr>
                  <w:rFonts w:ascii="Calibri" w:hAnsi="Calibri" w:cs="Calibri"/>
                  <w:lang w:val="en-AU" w:eastAsia="en-US"/>
                </w:rPr>
                <w:t xml:space="preserve">Recommendation V-127 on Operational Procedures for VTS </w:t>
              </w:r>
            </w:ins>
          </w:p>
          <w:p w14:paraId="64F074D6" w14:textId="77777777" w:rsidR="0015688B" w:rsidRPr="007B75F0" w:rsidRDefault="0015688B" w:rsidP="005D6EE6">
            <w:pPr>
              <w:numPr>
                <w:ins w:id="1555" w:author="Jacky" w:date="2013-03-13T22:42:00Z"/>
              </w:numPr>
              <w:ind w:left="1080"/>
              <w:contextualSpacing/>
              <w:rPr>
                <w:ins w:id="1556" w:author="Jacky" w:date="2013-03-13T22:42:00Z"/>
                <w:rFonts w:ascii="Calibri" w:hAnsi="Calibri" w:cs="Calibri"/>
                <w:lang w:val="en-AU" w:eastAsia="en-US"/>
              </w:rPr>
            </w:pPr>
            <w:ins w:id="1557" w:author="Jacky" w:date="2013-03-13T22:42:00Z">
              <w:r w:rsidRPr="007B75F0">
                <w:rPr>
                  <w:rFonts w:ascii="Calibri" w:hAnsi="Calibri" w:cs="Calibri"/>
                  <w:lang w:val="en-AU" w:eastAsia="en-US"/>
                </w:rPr>
                <w:t>(Complete Annex A.2)</w:t>
              </w:r>
            </w:ins>
          </w:p>
        </w:tc>
      </w:tr>
      <w:tr w:rsidR="0015688B" w:rsidRPr="007B75F0" w14:paraId="6CC45A78" w14:textId="77777777">
        <w:trPr>
          <w:ins w:id="1558" w:author="Jacky" w:date="2013-03-13T22:42:00Z"/>
        </w:trPr>
        <w:tc>
          <w:tcPr>
            <w:tcW w:w="8856" w:type="dxa"/>
          </w:tcPr>
          <w:p w14:paraId="7CB38006" w14:textId="77777777" w:rsidR="006E04C2" w:rsidRDefault="0015688B">
            <w:pPr>
              <w:numPr>
                <w:ilvl w:val="0"/>
                <w:numId w:val="37"/>
                <w:ins w:id="1559" w:author="Jacky" w:date="2013-03-13T22:42:00Z"/>
              </w:numPr>
              <w:ind w:left="1080"/>
              <w:contextualSpacing/>
              <w:rPr>
                <w:ins w:id="1560" w:author="Jacky" w:date="2013-03-13T22:42:00Z"/>
                <w:rFonts w:ascii="Calibri" w:hAnsi="Calibri" w:cs="Calibri"/>
                <w:lang w:val="en-AU" w:eastAsia="en-US"/>
              </w:rPr>
              <w:pPrChange w:id="1561" w:author="Jacky" w:date="2013-03-13T22:42:00Z">
                <w:pPr>
                  <w:numPr>
                    <w:numId w:val="45"/>
                  </w:numPr>
                  <w:tabs>
                    <w:tab w:val="num" w:pos="1440"/>
                  </w:tabs>
                  <w:ind w:left="1440" w:hanging="360"/>
                  <w:contextualSpacing/>
                </w:pPr>
              </w:pPrChange>
            </w:pPr>
            <w:ins w:id="1562" w:author="Jacky" w:date="2013-03-13T22:42:00Z">
              <w:r w:rsidRPr="007B75F0">
                <w:rPr>
                  <w:rFonts w:ascii="Calibri" w:hAnsi="Calibri" w:cs="Calibri"/>
                  <w:lang w:val="en-AU" w:eastAsia="en-US"/>
                </w:rPr>
                <w:t xml:space="preserve">Recommendation V-128 on Operational and Technical Performance Requirements for VTS Equipment </w:t>
              </w:r>
            </w:ins>
          </w:p>
          <w:p w14:paraId="0D435FF1" w14:textId="77777777" w:rsidR="0015688B" w:rsidRPr="007B75F0" w:rsidRDefault="0015688B" w:rsidP="005D6EE6">
            <w:pPr>
              <w:numPr>
                <w:ins w:id="1563" w:author="Jacky" w:date="2013-03-13T22:42:00Z"/>
              </w:numPr>
              <w:ind w:left="1080"/>
              <w:contextualSpacing/>
              <w:rPr>
                <w:ins w:id="1564" w:author="Jacky" w:date="2013-03-13T22:42:00Z"/>
                <w:rFonts w:ascii="Calibri" w:hAnsi="Calibri" w:cs="Calibri"/>
                <w:lang w:val="en-AU" w:eastAsia="en-US"/>
              </w:rPr>
            </w:pPr>
            <w:ins w:id="1565" w:author="Jacky" w:date="2013-03-13T22:42:00Z">
              <w:r>
                <w:rPr>
                  <w:rFonts w:ascii="Calibri" w:hAnsi="Calibri" w:cs="Calibri"/>
                  <w:lang w:val="en-AU" w:eastAsia="en-US"/>
                </w:rPr>
                <w:t>(</w:t>
              </w:r>
              <w:r w:rsidRPr="007B75F0">
                <w:rPr>
                  <w:rFonts w:ascii="Calibri" w:hAnsi="Calibri" w:cs="Calibri"/>
                  <w:lang w:val="en-AU" w:eastAsia="en-US"/>
                </w:rPr>
                <w:t>Complete Annex A.3)</w:t>
              </w:r>
            </w:ins>
          </w:p>
        </w:tc>
      </w:tr>
      <w:tr w:rsidR="0015688B" w:rsidRPr="007B75F0" w14:paraId="0DE443F8" w14:textId="77777777">
        <w:trPr>
          <w:ins w:id="1566" w:author="Jacky" w:date="2013-03-13T22:42:00Z"/>
        </w:trPr>
        <w:tc>
          <w:tcPr>
            <w:tcW w:w="8856" w:type="dxa"/>
          </w:tcPr>
          <w:p w14:paraId="43CF9718" w14:textId="77777777" w:rsidR="006E04C2" w:rsidRDefault="0015688B">
            <w:pPr>
              <w:numPr>
                <w:ilvl w:val="0"/>
                <w:numId w:val="37"/>
                <w:ins w:id="1567" w:author="Jacky" w:date="2013-03-13T22:42:00Z"/>
              </w:numPr>
              <w:ind w:left="1080"/>
              <w:contextualSpacing/>
              <w:rPr>
                <w:ins w:id="1568" w:author="Jacky" w:date="2013-03-13T22:42:00Z"/>
                <w:rFonts w:ascii="Calibri" w:hAnsi="Calibri" w:cs="Calibri"/>
                <w:b/>
                <w:bCs/>
                <w:i/>
                <w:iCs/>
                <w:lang w:val="en-AU" w:eastAsia="en-US"/>
              </w:rPr>
              <w:pPrChange w:id="1569" w:author="Jacky" w:date="2013-03-13T22:42:00Z">
                <w:pPr>
                  <w:numPr>
                    <w:ilvl w:val="1"/>
                    <w:numId w:val="45"/>
                  </w:numPr>
                  <w:tabs>
                    <w:tab w:val="num" w:pos="1440"/>
                    <w:tab w:val="num" w:pos="2160"/>
                  </w:tabs>
                  <w:spacing w:before="120" w:after="120"/>
                  <w:ind w:left="1440" w:hanging="360"/>
                  <w:contextualSpacing/>
                  <w:outlineLvl w:val="1"/>
                </w:pPr>
              </w:pPrChange>
            </w:pPr>
            <w:ins w:id="1570" w:author="Jacky" w:date="2013-03-13T22:42:00Z">
              <w:r w:rsidRPr="007B75F0">
                <w:rPr>
                  <w:rFonts w:ascii="Calibri" w:hAnsi="Calibri" w:cs="Calibri"/>
                  <w:lang w:eastAsia="de-DE"/>
                </w:rPr>
                <w:t>Guideline 1045 on Staffing Levels at VTS Centres</w:t>
              </w:r>
            </w:ins>
          </w:p>
        </w:tc>
      </w:tr>
      <w:tr w:rsidR="0015688B" w:rsidRPr="007B75F0" w14:paraId="72EF5D70" w14:textId="77777777">
        <w:trPr>
          <w:ins w:id="1571" w:author="Jacky" w:date="2013-03-13T22:42:00Z"/>
        </w:trPr>
        <w:tc>
          <w:tcPr>
            <w:tcW w:w="8856" w:type="dxa"/>
          </w:tcPr>
          <w:p w14:paraId="0910492E" w14:textId="77777777" w:rsidR="006E04C2" w:rsidRDefault="0015688B">
            <w:pPr>
              <w:numPr>
                <w:ilvl w:val="0"/>
                <w:numId w:val="37"/>
                <w:ins w:id="1572" w:author="Jacky" w:date="2013-03-13T22:42:00Z"/>
              </w:numPr>
              <w:ind w:left="1080"/>
              <w:contextualSpacing/>
              <w:rPr>
                <w:ins w:id="1573" w:author="Jacky" w:date="2013-03-13T22:42:00Z"/>
                <w:rFonts w:ascii="Calibri" w:hAnsi="Calibri" w:cs="Calibri"/>
                <w:lang w:val="en-AU" w:eastAsia="en-US"/>
              </w:rPr>
              <w:pPrChange w:id="1574" w:author="Jacky" w:date="2013-03-13T22:42:00Z">
                <w:pPr>
                  <w:numPr>
                    <w:numId w:val="45"/>
                  </w:numPr>
                  <w:tabs>
                    <w:tab w:val="num" w:pos="1440"/>
                  </w:tabs>
                  <w:ind w:left="1440" w:hanging="360"/>
                  <w:contextualSpacing/>
                </w:pPr>
              </w:pPrChange>
            </w:pPr>
            <w:ins w:id="1575" w:author="Jacky" w:date="2013-03-13T22:42:00Z">
              <w:r w:rsidRPr="007B75F0">
                <w:rPr>
                  <w:rFonts w:ascii="Calibri" w:hAnsi="Calibri" w:cs="Calibri"/>
                  <w:lang w:val="en-AU" w:eastAsia="en-US"/>
                </w:rPr>
                <w:t xml:space="preserve">Recommendation V-103 on Standards for Training and Certification of VTS Personnel and associated model courses </w:t>
              </w:r>
            </w:ins>
          </w:p>
          <w:p w14:paraId="50D41325" w14:textId="77777777" w:rsidR="0015688B" w:rsidRPr="007B75F0" w:rsidRDefault="0015688B" w:rsidP="005D6EE6">
            <w:pPr>
              <w:numPr>
                <w:ins w:id="1576" w:author="Jacky" w:date="2013-03-13T22:42:00Z"/>
              </w:numPr>
              <w:ind w:left="1080"/>
              <w:contextualSpacing/>
              <w:rPr>
                <w:ins w:id="1577" w:author="Jacky" w:date="2013-03-13T22:42:00Z"/>
                <w:rFonts w:ascii="Calibri" w:hAnsi="Calibri" w:cs="Calibri"/>
                <w:lang w:val="en-AU" w:eastAsia="en-US"/>
              </w:rPr>
            </w:pPr>
            <w:ins w:id="1578" w:author="Jacky" w:date="2013-03-13T22:42:00Z">
              <w:r w:rsidRPr="007B75F0">
                <w:rPr>
                  <w:rFonts w:ascii="Calibri" w:hAnsi="Calibri" w:cs="Calibri"/>
                  <w:lang w:val="en-AU" w:eastAsia="en-US"/>
                </w:rPr>
                <w:t>(Complete Annex A.5)</w:t>
              </w:r>
            </w:ins>
          </w:p>
        </w:tc>
      </w:tr>
      <w:tr w:rsidR="0015688B" w:rsidRPr="007B75F0" w14:paraId="35BD5271" w14:textId="77777777">
        <w:trPr>
          <w:ins w:id="1579" w:author="Jacky" w:date="2013-03-13T22:42:00Z"/>
        </w:trPr>
        <w:tc>
          <w:tcPr>
            <w:tcW w:w="8856" w:type="dxa"/>
          </w:tcPr>
          <w:p w14:paraId="63E07A36" w14:textId="77777777" w:rsidR="006E04C2" w:rsidRDefault="0015688B">
            <w:pPr>
              <w:numPr>
                <w:ilvl w:val="0"/>
                <w:numId w:val="37"/>
                <w:ins w:id="1580" w:author="Jacky" w:date="2013-03-13T22:42:00Z"/>
              </w:numPr>
              <w:ind w:left="1080"/>
              <w:contextualSpacing/>
              <w:rPr>
                <w:ins w:id="1581" w:author="Jacky" w:date="2013-03-13T22:42:00Z"/>
                <w:rFonts w:ascii="Calibri" w:hAnsi="Calibri" w:cs="Calibri"/>
                <w:lang w:val="en-AU" w:eastAsia="en-US"/>
              </w:rPr>
              <w:pPrChange w:id="1582" w:author="Jacky" w:date="2013-03-13T22:42:00Z">
                <w:pPr>
                  <w:numPr>
                    <w:numId w:val="45"/>
                  </w:numPr>
                  <w:tabs>
                    <w:tab w:val="num" w:pos="1440"/>
                  </w:tabs>
                  <w:ind w:left="1440" w:hanging="360"/>
                  <w:contextualSpacing/>
                </w:pPr>
              </w:pPrChange>
            </w:pPr>
            <w:ins w:id="1583" w:author="Jacky" w:date="2013-03-13T22:42:00Z">
              <w:r w:rsidRPr="007B75F0">
                <w:rPr>
                  <w:rFonts w:ascii="Calibri" w:hAnsi="Calibri" w:cs="Calibri"/>
                  <w:lang w:val="en-AU" w:eastAsia="en-US"/>
                </w:rPr>
                <w:t>Recommendation O-134 on the IALA Risk Management tool for ports and restricted waterways</w:t>
              </w:r>
            </w:ins>
          </w:p>
        </w:tc>
      </w:tr>
      <w:tr w:rsidR="0015688B" w:rsidRPr="007B75F0" w14:paraId="06899EE0" w14:textId="77777777">
        <w:trPr>
          <w:ins w:id="1584" w:author="Jacky" w:date="2013-03-13T22:42:00Z"/>
        </w:trPr>
        <w:tc>
          <w:tcPr>
            <w:tcW w:w="8856" w:type="dxa"/>
          </w:tcPr>
          <w:p w14:paraId="3B109750" w14:textId="77777777" w:rsidR="006E04C2" w:rsidRDefault="0015688B">
            <w:pPr>
              <w:numPr>
                <w:ilvl w:val="0"/>
                <w:numId w:val="37"/>
                <w:ins w:id="1585" w:author="Jacky" w:date="2013-03-13T22:42:00Z"/>
              </w:numPr>
              <w:ind w:left="1080"/>
              <w:contextualSpacing/>
              <w:rPr>
                <w:ins w:id="1586" w:author="Jacky" w:date="2013-03-13T22:42:00Z"/>
                <w:rFonts w:ascii="Calibri" w:hAnsi="Calibri" w:cs="Calibri"/>
                <w:lang w:val="en-AU" w:eastAsia="en-US"/>
              </w:rPr>
              <w:pPrChange w:id="1587" w:author="Jacky" w:date="2013-03-13T22:42:00Z">
                <w:pPr>
                  <w:numPr>
                    <w:numId w:val="45"/>
                  </w:numPr>
                  <w:tabs>
                    <w:tab w:val="num" w:pos="1440"/>
                  </w:tabs>
                  <w:ind w:left="1440" w:hanging="360"/>
                  <w:contextualSpacing/>
                </w:pPr>
              </w:pPrChange>
            </w:pPr>
            <w:ins w:id="1588" w:author="Jacky" w:date="2013-03-13T22:42:00Z">
              <w:r w:rsidRPr="007B75F0">
                <w:rPr>
                  <w:rFonts w:ascii="Calibri" w:hAnsi="Calibri" w:cs="Calibri"/>
                  <w:lang w:val="en-AU" w:eastAsia="en-US"/>
                </w:rPr>
                <w:t xml:space="preserve">Recommendation O-132 </w:t>
              </w:r>
              <w:r>
                <w:rPr>
                  <w:rFonts w:ascii="Calibri" w:hAnsi="Calibri" w:cs="Calibri"/>
                  <w:lang w:val="en-AU" w:eastAsia="en-US"/>
                </w:rPr>
                <w:t xml:space="preserve">on </w:t>
              </w:r>
              <w:r w:rsidRPr="007B75F0">
                <w:rPr>
                  <w:rFonts w:ascii="Calibri" w:hAnsi="Calibri" w:cs="Calibri"/>
                  <w:lang w:val="en-AU" w:eastAsia="en-US"/>
                </w:rPr>
                <w:t xml:space="preserve">Quality Management for Aids to Navigation </w:t>
              </w:r>
              <w:r w:rsidRPr="007B75F0">
                <w:rPr>
                  <w:rFonts w:ascii="Calibri" w:hAnsi="Calibri" w:cs="Calibri"/>
                  <w:lang w:val="en-AU" w:eastAsia="en-US"/>
                </w:rPr>
                <w:lastRenderedPageBreak/>
                <w:t>Authorities</w:t>
              </w:r>
            </w:ins>
          </w:p>
        </w:tc>
      </w:tr>
      <w:tr w:rsidR="0015688B" w:rsidRPr="007B75F0" w14:paraId="74C4B603" w14:textId="77777777">
        <w:trPr>
          <w:ins w:id="1589" w:author="Jacky" w:date="2013-03-13T22:42:00Z"/>
        </w:trPr>
        <w:tc>
          <w:tcPr>
            <w:tcW w:w="8856" w:type="dxa"/>
          </w:tcPr>
          <w:p w14:paraId="68A09D70" w14:textId="77777777" w:rsidR="006E04C2" w:rsidRDefault="0015688B">
            <w:pPr>
              <w:numPr>
                <w:ilvl w:val="0"/>
                <w:numId w:val="37"/>
                <w:ins w:id="1590" w:author="Jacky" w:date="2013-03-13T22:42:00Z"/>
              </w:numPr>
              <w:ind w:left="1080"/>
              <w:contextualSpacing/>
              <w:rPr>
                <w:ins w:id="1591" w:author="Jacky" w:date="2013-03-13T22:42:00Z"/>
                <w:rFonts w:ascii="Calibri" w:hAnsi="Calibri" w:cs="Calibri"/>
                <w:lang w:val="en-AU" w:eastAsia="en-US"/>
              </w:rPr>
              <w:pPrChange w:id="1592" w:author="Jacky" w:date="2013-03-13T22:42:00Z">
                <w:pPr>
                  <w:numPr>
                    <w:numId w:val="45"/>
                  </w:numPr>
                  <w:tabs>
                    <w:tab w:val="num" w:pos="1440"/>
                  </w:tabs>
                  <w:ind w:left="1440" w:hanging="360"/>
                  <w:contextualSpacing/>
                </w:pPr>
              </w:pPrChange>
            </w:pPr>
            <w:ins w:id="1593" w:author="Jacky" w:date="2013-03-13T22:42:00Z">
              <w:r w:rsidRPr="007B75F0">
                <w:rPr>
                  <w:rFonts w:ascii="Calibri" w:hAnsi="Calibri" w:cs="Calibri"/>
                  <w:lang w:val="en-AU" w:eastAsia="en-US"/>
                </w:rPr>
                <w:lastRenderedPageBreak/>
                <w:t>Guideline 1089 on Provision of Vessel Traffic Services (IMS, TOS &amp; NAS) (Complete Annex A.3)</w:t>
              </w:r>
            </w:ins>
          </w:p>
        </w:tc>
      </w:tr>
      <w:tr w:rsidR="0015688B" w:rsidRPr="007B75F0" w14:paraId="221CCDB7" w14:textId="77777777">
        <w:trPr>
          <w:ins w:id="1594" w:author="Jacky" w:date="2013-03-13T22:42:00Z"/>
        </w:trPr>
        <w:tc>
          <w:tcPr>
            <w:tcW w:w="8856" w:type="dxa"/>
          </w:tcPr>
          <w:p w14:paraId="3987999C" w14:textId="77777777" w:rsidR="006E04C2" w:rsidRDefault="0015688B">
            <w:pPr>
              <w:numPr>
                <w:ilvl w:val="0"/>
                <w:numId w:val="37"/>
                <w:ins w:id="1595" w:author="Jacky" w:date="2013-03-13T22:42:00Z"/>
              </w:numPr>
              <w:ind w:left="1080"/>
              <w:contextualSpacing/>
              <w:rPr>
                <w:ins w:id="1596" w:author="Jacky" w:date="2013-03-13T22:42:00Z"/>
                <w:rFonts w:ascii="Calibri" w:hAnsi="Calibri" w:cs="Calibri"/>
                <w:lang w:val="en-AU" w:eastAsia="en-US"/>
              </w:rPr>
              <w:pPrChange w:id="1597" w:author="Jacky" w:date="2013-03-13T22:42:00Z">
                <w:pPr>
                  <w:numPr>
                    <w:numId w:val="45"/>
                  </w:numPr>
                  <w:tabs>
                    <w:tab w:val="num" w:pos="1440"/>
                  </w:tabs>
                  <w:ind w:left="1440" w:hanging="360"/>
                  <w:contextualSpacing/>
                </w:pPr>
              </w:pPrChange>
            </w:pPr>
            <w:ins w:id="1598" w:author="Jacky" w:date="2013-03-13T22:42:00Z">
              <w:r w:rsidRPr="007B75F0">
                <w:rPr>
                  <w:rFonts w:ascii="Calibri" w:hAnsi="Calibri" w:cs="Calibri"/>
                  <w:lang w:val="en-AU" w:eastAsia="en-US"/>
                </w:rPr>
                <w:t>Guideline  1018 on Risk Management</w:t>
              </w:r>
            </w:ins>
          </w:p>
        </w:tc>
      </w:tr>
      <w:tr w:rsidR="0015688B" w:rsidRPr="007B75F0" w14:paraId="6ECA445A" w14:textId="77777777">
        <w:trPr>
          <w:ins w:id="1599" w:author="Jacky" w:date="2013-03-13T22:42:00Z"/>
        </w:trPr>
        <w:tc>
          <w:tcPr>
            <w:tcW w:w="8856" w:type="dxa"/>
          </w:tcPr>
          <w:p w14:paraId="460CA95E" w14:textId="77777777" w:rsidR="006E04C2" w:rsidRDefault="0015688B">
            <w:pPr>
              <w:numPr>
                <w:ilvl w:val="0"/>
                <w:numId w:val="37"/>
                <w:ins w:id="1600" w:author="Jacky" w:date="2013-03-13T22:42:00Z"/>
              </w:numPr>
              <w:ind w:left="1080"/>
              <w:contextualSpacing/>
              <w:rPr>
                <w:ins w:id="1601" w:author="Jacky" w:date="2013-03-13T22:42:00Z"/>
                <w:rFonts w:ascii="Calibri" w:hAnsi="Calibri" w:cs="Calibri"/>
                <w:lang w:val="en-AU" w:eastAsia="en-US"/>
              </w:rPr>
              <w:pPrChange w:id="1602" w:author="Jacky" w:date="2013-03-13T22:42:00Z">
                <w:pPr>
                  <w:numPr>
                    <w:numId w:val="45"/>
                  </w:numPr>
                  <w:tabs>
                    <w:tab w:val="num" w:pos="1440"/>
                  </w:tabs>
                  <w:ind w:left="1440" w:hanging="360"/>
                  <w:contextualSpacing/>
                </w:pPr>
              </w:pPrChange>
            </w:pPr>
            <w:ins w:id="1603" w:author="Jacky" w:date="2013-03-13T22:42:00Z">
              <w:r w:rsidRPr="007B75F0">
                <w:rPr>
                  <w:rFonts w:ascii="Calibri" w:hAnsi="Calibri" w:cs="Calibri"/>
                  <w:lang w:val="en-AU" w:eastAsia="en-US"/>
                </w:rPr>
                <w:t>Guideline 1052 on the Use of Quality Management Systems for Aids to Navigation Service Delivery</w:t>
              </w:r>
            </w:ins>
          </w:p>
        </w:tc>
      </w:tr>
      <w:tr w:rsidR="0015688B" w:rsidRPr="007B75F0" w14:paraId="6C233CCA" w14:textId="77777777">
        <w:trPr>
          <w:ins w:id="1604" w:author="Jacky" w:date="2013-03-13T22:42:00Z"/>
        </w:trPr>
        <w:tc>
          <w:tcPr>
            <w:tcW w:w="8856" w:type="dxa"/>
          </w:tcPr>
          <w:p w14:paraId="60AD1C4A" w14:textId="77777777" w:rsidR="006E04C2" w:rsidRDefault="0015688B">
            <w:pPr>
              <w:numPr>
                <w:ilvl w:val="0"/>
                <w:numId w:val="37"/>
                <w:ins w:id="1605" w:author="Jacky" w:date="2013-03-13T22:42:00Z"/>
              </w:numPr>
              <w:ind w:left="1080"/>
              <w:contextualSpacing/>
              <w:rPr>
                <w:ins w:id="1606" w:author="Jacky" w:date="2013-03-13T22:42:00Z"/>
                <w:rFonts w:ascii="Calibri" w:hAnsi="Calibri" w:cs="Calibri"/>
                <w:b/>
                <w:bCs/>
                <w:caps/>
                <w:lang w:eastAsia="en-US"/>
              </w:rPr>
              <w:pPrChange w:id="1607" w:author="Jacky" w:date="2013-03-13T22:42:00Z">
                <w:pPr>
                  <w:numPr>
                    <w:numId w:val="45"/>
                  </w:numPr>
                  <w:tabs>
                    <w:tab w:val="num" w:pos="1440"/>
                  </w:tabs>
                  <w:ind w:left="1440" w:hanging="360"/>
                  <w:contextualSpacing/>
                </w:pPr>
              </w:pPrChange>
            </w:pPr>
            <w:ins w:id="1608" w:author="Jacky" w:date="2013-03-13T22:42:00Z">
              <w:r w:rsidRPr="007B75F0">
                <w:rPr>
                  <w:rFonts w:ascii="Calibri" w:hAnsi="Calibri" w:cs="Calibri"/>
                  <w:lang w:val="en-AU" w:eastAsia="en-US"/>
                </w:rPr>
                <w:t>VTS Manual</w:t>
              </w:r>
            </w:ins>
          </w:p>
        </w:tc>
      </w:tr>
      <w:tr w:rsidR="0015688B" w:rsidRPr="007B75F0" w14:paraId="125AB87C" w14:textId="77777777">
        <w:trPr>
          <w:ins w:id="1609" w:author="Jacky" w:date="2013-03-13T22:42:00Z"/>
        </w:trPr>
        <w:tc>
          <w:tcPr>
            <w:tcW w:w="8856" w:type="dxa"/>
          </w:tcPr>
          <w:p w14:paraId="1EDFFF88" w14:textId="77777777" w:rsidR="0015688B" w:rsidRPr="007B75F0" w:rsidRDefault="0015688B" w:rsidP="0015688B">
            <w:pPr>
              <w:keepNext/>
              <w:numPr>
                <w:ilvl w:val="0"/>
                <w:numId w:val="35"/>
                <w:ins w:id="1610" w:author="Jacky" w:date="2013-03-13T22:42:00Z"/>
              </w:numPr>
              <w:rPr>
                <w:ins w:id="1611" w:author="Jacky" w:date="2013-03-13T22:42:00Z"/>
                <w:rFonts w:ascii="Calibri" w:hAnsi="Calibri" w:cs="Calibri"/>
                <w:lang w:val="en-AU" w:eastAsia="en-US"/>
              </w:rPr>
            </w:pPr>
            <w:ins w:id="1612" w:author="Jacky" w:date="2013-03-13T22:42:00Z">
              <w:r w:rsidRPr="007B75F0">
                <w:rPr>
                  <w:rFonts w:ascii="Calibri" w:hAnsi="Calibri" w:cs="Calibri"/>
                  <w:lang w:val="en-AU" w:eastAsia="en-US"/>
                </w:rPr>
                <w:t>Does the VTS to extend beyond the Territorial Sea?</w:t>
              </w:r>
            </w:ins>
          </w:p>
        </w:tc>
      </w:tr>
      <w:tr w:rsidR="0015688B" w:rsidRPr="007B75F0" w14:paraId="46A21672" w14:textId="77777777">
        <w:trPr>
          <w:ins w:id="1613" w:author="Jacky" w:date="2013-03-13T22:42:00Z"/>
        </w:trPr>
        <w:tc>
          <w:tcPr>
            <w:tcW w:w="8856" w:type="dxa"/>
          </w:tcPr>
          <w:p w14:paraId="3D6429BD" w14:textId="77777777" w:rsidR="0015688B" w:rsidRPr="007B75F0" w:rsidRDefault="0015688B" w:rsidP="0015688B">
            <w:pPr>
              <w:keepNext/>
              <w:numPr>
                <w:ilvl w:val="0"/>
                <w:numId w:val="35"/>
                <w:ins w:id="1614" w:author="Jacky" w:date="2013-03-13T22:42:00Z"/>
              </w:numPr>
              <w:rPr>
                <w:ins w:id="1615" w:author="Jacky" w:date="2013-03-13T22:42:00Z"/>
                <w:rFonts w:ascii="Calibri" w:hAnsi="Calibri" w:cs="Calibri"/>
                <w:lang w:val="en-AU" w:eastAsia="en-US"/>
              </w:rPr>
            </w:pPr>
            <w:ins w:id="1616" w:author="Jacky" w:date="2013-03-13T22:42:00Z">
              <w:r w:rsidRPr="007B75F0">
                <w:rPr>
                  <w:rFonts w:ascii="Calibri" w:hAnsi="Calibri" w:cs="Calibri"/>
                  <w:lang w:val="en-AU" w:eastAsia="en-US"/>
                </w:rPr>
                <w:t>If yes, is this consistent with Guideline No. 1071 On Establishment of a Vessel Traffic Service beyond Territorial Seas?</w:t>
              </w:r>
            </w:ins>
          </w:p>
        </w:tc>
      </w:tr>
    </w:tbl>
    <w:p w14:paraId="5343E4A3" w14:textId="77777777" w:rsidR="0015688B" w:rsidRPr="007B75F0" w:rsidRDefault="0015688B" w:rsidP="0015688B">
      <w:pPr>
        <w:numPr>
          <w:ins w:id="1617" w:author="Jacky" w:date="2013-03-13T22:42:00Z"/>
        </w:numPr>
        <w:ind w:left="720"/>
        <w:rPr>
          <w:ins w:id="1618" w:author="Jacky" w:date="2013-03-13T22:42:00Z"/>
          <w:rFonts w:ascii="Calibri" w:hAnsi="Calibri" w:cs="Calibri"/>
          <w:lang w:val="en-AU" w:eastAsia="en-US"/>
        </w:rPr>
      </w:pPr>
    </w:p>
    <w:p w14:paraId="6EA71728" w14:textId="77777777" w:rsidR="0015688B" w:rsidRPr="007B75F0" w:rsidRDefault="0015688B" w:rsidP="0015688B">
      <w:pPr>
        <w:numPr>
          <w:ins w:id="1619" w:author="Jacky" w:date="2013-03-13T22:42:00Z"/>
        </w:numPr>
        <w:tabs>
          <w:tab w:val="left" w:pos="360"/>
        </w:tabs>
        <w:autoSpaceDE w:val="0"/>
        <w:autoSpaceDN w:val="0"/>
        <w:adjustRightInd w:val="0"/>
        <w:rPr>
          <w:ins w:id="1620" w:author="Jacky" w:date="2013-03-13T22:42:00Z"/>
          <w:rFonts w:ascii="Calibri" w:hAnsi="Calibri" w:cs="Calibri"/>
          <w:lang w:val="en-US" w:eastAsia="en-US"/>
        </w:rPr>
      </w:pPr>
      <w:ins w:id="1621" w:author="Jacky" w:date="2013-03-13T22:42:00Z">
        <w:r w:rsidRPr="007B75F0">
          <w:rPr>
            <w:rFonts w:ascii="Calibri" w:hAnsi="Calibri" w:cs="Calibri"/>
            <w:lang w:val="en-US" w:eastAsia="en-US"/>
          </w:rPr>
          <w:t>.2</w:t>
        </w:r>
        <w:r>
          <w:rPr>
            <w:rFonts w:ascii="Calibri" w:hAnsi="Calibri" w:cs="Calibri"/>
            <w:lang w:val="en-US" w:eastAsia="en-US"/>
          </w:rPr>
          <w:tab/>
        </w:r>
        <w:r w:rsidRPr="007B75F0">
          <w:rPr>
            <w:rFonts w:ascii="Calibri" w:hAnsi="Calibri" w:cs="Calibri"/>
            <w:lang w:val="en-US" w:eastAsia="en-US"/>
          </w:rPr>
          <w:t>ensure that objectives for the VTS are set</w:t>
        </w:r>
        <w:r>
          <w:rPr>
            <w:rFonts w:ascii="Calibri" w:hAnsi="Calibri" w:cs="Calibri"/>
            <w:lang w:val="en-US" w:eastAsia="en-US"/>
          </w:rPr>
          <w:t>:</w:t>
        </w:r>
      </w:ins>
    </w:p>
    <w:p w14:paraId="1B30407C" w14:textId="77777777" w:rsidR="0015688B" w:rsidRPr="007B75F0" w:rsidRDefault="0015688B" w:rsidP="0015688B">
      <w:pPr>
        <w:numPr>
          <w:ins w:id="1622" w:author="Jacky" w:date="2013-03-13T22:42:00Z"/>
        </w:numPr>
        <w:autoSpaceDE w:val="0"/>
        <w:autoSpaceDN w:val="0"/>
        <w:adjustRightInd w:val="0"/>
        <w:rPr>
          <w:ins w:id="1623" w:author="Jacky" w:date="2013-03-13T22:42:00Z"/>
          <w:rFonts w:ascii="Calibri" w:hAnsi="Calibri" w:cs="Calibri"/>
          <w:lang w:val="en-US" w:eastAsia="en-US"/>
        </w:rPr>
      </w:pPr>
    </w:p>
    <w:tbl>
      <w:tblPr>
        <w:tblW w:w="8928"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28"/>
      </w:tblGrid>
      <w:tr w:rsidR="0015688B" w:rsidRPr="007B75F0" w14:paraId="55A32812" w14:textId="77777777">
        <w:trPr>
          <w:ins w:id="1624" w:author="Jacky" w:date="2013-03-13T22:42:00Z"/>
        </w:trPr>
        <w:tc>
          <w:tcPr>
            <w:tcW w:w="8928" w:type="dxa"/>
          </w:tcPr>
          <w:p w14:paraId="25269EB4" w14:textId="77777777" w:rsidR="0015688B" w:rsidRPr="007B75F0" w:rsidRDefault="0015688B" w:rsidP="0015688B">
            <w:pPr>
              <w:keepNext/>
              <w:numPr>
                <w:ilvl w:val="0"/>
                <w:numId w:val="38"/>
                <w:ins w:id="1625" w:author="Jacky" w:date="2013-03-13T22:42:00Z"/>
              </w:numPr>
              <w:rPr>
                <w:ins w:id="1626" w:author="Jacky" w:date="2013-03-13T22:42:00Z"/>
                <w:rFonts w:ascii="Calibri" w:hAnsi="Calibri" w:cs="Calibri"/>
                <w:lang w:val="en-AU" w:eastAsia="en-US"/>
              </w:rPr>
            </w:pPr>
            <w:ins w:id="1627" w:author="Jacky" w:date="2013-03-13T22:42:00Z">
              <w:r w:rsidRPr="007B75F0">
                <w:rPr>
                  <w:rFonts w:ascii="Calibri" w:hAnsi="Calibri" w:cs="Calibri"/>
                  <w:lang w:val="en-AU" w:eastAsia="en-US"/>
                </w:rPr>
                <w:t>Have the objectives of the VTS been set?</w:t>
              </w:r>
            </w:ins>
          </w:p>
        </w:tc>
      </w:tr>
      <w:tr w:rsidR="0015688B" w:rsidRPr="007B75F0" w14:paraId="4945523C" w14:textId="77777777">
        <w:trPr>
          <w:ins w:id="1628" w:author="Jacky" w:date="2013-03-13T22:42:00Z"/>
        </w:trPr>
        <w:tc>
          <w:tcPr>
            <w:tcW w:w="8928" w:type="dxa"/>
          </w:tcPr>
          <w:p w14:paraId="6F451BB8" w14:textId="77777777" w:rsidR="0015688B" w:rsidRPr="007B75F0" w:rsidRDefault="0015688B" w:rsidP="005D6EE6">
            <w:pPr>
              <w:numPr>
                <w:ilvl w:val="0"/>
                <w:numId w:val="39"/>
                <w:ins w:id="1629" w:author="Jacky" w:date="2013-03-13T22:42:00Z"/>
              </w:numPr>
              <w:contextualSpacing/>
              <w:rPr>
                <w:ins w:id="1630" w:author="Jacky" w:date="2013-03-13T22:42:00Z"/>
                <w:rFonts w:ascii="Calibri" w:hAnsi="Calibri" w:cs="Calibri"/>
                <w:lang w:val="en-AU" w:eastAsia="en-US"/>
              </w:rPr>
            </w:pPr>
            <w:ins w:id="1631" w:author="Jacky" w:date="2013-03-13T22:42:00Z">
              <w:r w:rsidRPr="007B75F0">
                <w:rPr>
                  <w:rFonts w:ascii="Calibri" w:hAnsi="Calibri" w:cs="Calibri"/>
                  <w:lang w:val="en-AU" w:eastAsia="en-US"/>
                </w:rPr>
                <w:t>If Yes</w:t>
              </w:r>
              <w:r>
                <w:rPr>
                  <w:rFonts w:ascii="Calibri" w:hAnsi="Calibri" w:cs="Calibri"/>
                  <w:lang w:val="en-AU" w:eastAsia="en-US"/>
                </w:rPr>
                <w:t>:</w:t>
              </w:r>
            </w:ins>
          </w:p>
        </w:tc>
      </w:tr>
      <w:tr w:rsidR="0015688B" w:rsidRPr="007B75F0" w14:paraId="159C1D5E" w14:textId="77777777">
        <w:trPr>
          <w:ins w:id="1632" w:author="Jacky" w:date="2013-03-13T22:42:00Z"/>
        </w:trPr>
        <w:tc>
          <w:tcPr>
            <w:tcW w:w="8928" w:type="dxa"/>
          </w:tcPr>
          <w:p w14:paraId="0370B353" w14:textId="77777777" w:rsidR="006E04C2" w:rsidRDefault="0015688B">
            <w:pPr>
              <w:keepNext/>
              <w:numPr>
                <w:ilvl w:val="0"/>
                <w:numId w:val="40"/>
                <w:ins w:id="1633" w:author="Jacky" w:date="2013-03-13T22:42:00Z"/>
              </w:numPr>
              <w:tabs>
                <w:tab w:val="clear" w:pos="720"/>
              </w:tabs>
              <w:ind w:left="1620" w:hanging="540"/>
              <w:rPr>
                <w:ins w:id="1634" w:author="Jacky" w:date="2013-03-13T22:42:00Z"/>
                <w:rFonts w:ascii="Calibri" w:hAnsi="Calibri" w:cs="Calibri"/>
                <w:lang w:val="en-AU" w:eastAsia="en-US"/>
              </w:rPr>
              <w:pPrChange w:id="1635" w:author="Jacky" w:date="2013-03-13T22:42:00Z">
                <w:pPr>
                  <w:keepNext/>
                  <w:numPr>
                    <w:numId w:val="48"/>
                  </w:numPr>
                  <w:tabs>
                    <w:tab w:val="num" w:pos="360"/>
                  </w:tabs>
                  <w:ind w:left="360" w:hanging="360"/>
                </w:pPr>
              </w:pPrChange>
            </w:pPr>
            <w:ins w:id="1636" w:author="Jacky" w:date="2013-03-13T22:42:00Z">
              <w:r w:rsidRPr="007B75F0">
                <w:rPr>
                  <w:rFonts w:ascii="Calibri" w:hAnsi="Calibri" w:cs="Calibri"/>
                  <w:lang w:val="en-AU" w:eastAsia="en-US"/>
                </w:rPr>
                <w:t>List the objectives of the VTS?</w:t>
              </w:r>
            </w:ins>
          </w:p>
        </w:tc>
      </w:tr>
      <w:tr w:rsidR="0015688B" w:rsidRPr="007B75F0" w14:paraId="4D5AABA3" w14:textId="77777777">
        <w:trPr>
          <w:ins w:id="1637" w:author="Jacky" w:date="2013-03-13T22:42:00Z"/>
        </w:trPr>
        <w:tc>
          <w:tcPr>
            <w:tcW w:w="8928" w:type="dxa"/>
          </w:tcPr>
          <w:p w14:paraId="211F6B0E" w14:textId="77777777" w:rsidR="006E04C2" w:rsidRDefault="0015688B">
            <w:pPr>
              <w:keepNext/>
              <w:numPr>
                <w:ilvl w:val="0"/>
                <w:numId w:val="40"/>
                <w:ins w:id="1638" w:author="Jacky" w:date="2013-03-13T22:42:00Z"/>
              </w:numPr>
              <w:tabs>
                <w:tab w:val="clear" w:pos="720"/>
              </w:tabs>
              <w:ind w:left="1620" w:hanging="540"/>
              <w:rPr>
                <w:ins w:id="1639" w:author="Jacky" w:date="2013-03-13T22:42:00Z"/>
                <w:rFonts w:ascii="Calibri" w:hAnsi="Calibri" w:cs="Calibri"/>
                <w:lang w:val="en-AU" w:eastAsia="en-US"/>
              </w:rPr>
              <w:pPrChange w:id="1640" w:author="Jacky" w:date="2013-03-13T22:42:00Z">
                <w:pPr>
                  <w:keepNext/>
                  <w:numPr>
                    <w:numId w:val="48"/>
                  </w:numPr>
                  <w:tabs>
                    <w:tab w:val="num" w:pos="360"/>
                  </w:tabs>
                  <w:ind w:left="360" w:hanging="360"/>
                </w:pPr>
              </w:pPrChange>
            </w:pPr>
            <w:ins w:id="1641" w:author="Jacky" w:date="2013-03-13T22:42:00Z">
              <w:r w:rsidRPr="007B75F0">
                <w:rPr>
                  <w:rFonts w:ascii="Calibri" w:hAnsi="Calibri" w:cs="Calibri"/>
                  <w:lang w:val="en-AU" w:eastAsia="en-US"/>
                </w:rPr>
                <w:t>How are the objectives promulgated?</w:t>
              </w:r>
            </w:ins>
          </w:p>
        </w:tc>
      </w:tr>
      <w:tr w:rsidR="0015688B" w:rsidRPr="007B75F0" w14:paraId="4164FAD4" w14:textId="77777777">
        <w:trPr>
          <w:ins w:id="1642" w:author="Jacky" w:date="2013-03-13T22:42:00Z"/>
        </w:trPr>
        <w:tc>
          <w:tcPr>
            <w:tcW w:w="8928" w:type="dxa"/>
          </w:tcPr>
          <w:p w14:paraId="2A7764DB" w14:textId="77777777" w:rsidR="0015688B" w:rsidRPr="007B75F0" w:rsidRDefault="0015688B" w:rsidP="0015688B">
            <w:pPr>
              <w:keepNext/>
              <w:numPr>
                <w:ilvl w:val="0"/>
                <w:numId w:val="38"/>
                <w:ins w:id="1643" w:author="Jacky" w:date="2013-03-13T22:42:00Z"/>
              </w:numPr>
              <w:rPr>
                <w:ins w:id="1644" w:author="Jacky" w:date="2013-03-13T22:42:00Z"/>
                <w:rFonts w:ascii="Calibri" w:hAnsi="Calibri" w:cs="Calibri"/>
                <w:lang w:val="en-AU" w:eastAsia="en-US"/>
              </w:rPr>
            </w:pPr>
            <w:ins w:id="1645" w:author="Jacky" w:date="2013-03-13T22:42:00Z">
              <w:r w:rsidRPr="007B75F0">
                <w:rPr>
                  <w:rFonts w:ascii="Calibri" w:hAnsi="Calibri" w:cs="Calibri"/>
                  <w:lang w:val="en-AU" w:eastAsia="en-US"/>
                </w:rPr>
                <w:t xml:space="preserve">What performance measures </w:t>
              </w:r>
              <w:r>
                <w:rPr>
                  <w:rFonts w:ascii="Calibri" w:hAnsi="Calibri" w:cs="Calibri"/>
                  <w:lang w:val="en-AU" w:eastAsia="en-US"/>
                </w:rPr>
                <w:t xml:space="preserve">will be </w:t>
              </w:r>
              <w:r w:rsidRPr="007B75F0">
                <w:rPr>
                  <w:rFonts w:ascii="Calibri" w:hAnsi="Calibri" w:cs="Calibri"/>
                  <w:lang w:val="en-AU" w:eastAsia="en-US"/>
                </w:rPr>
                <w:t>in place to assess and monitor that the objectives of the VTS are being met?</w:t>
              </w:r>
            </w:ins>
          </w:p>
        </w:tc>
      </w:tr>
      <w:tr w:rsidR="0015688B" w:rsidRPr="007B75F0" w14:paraId="030226A2" w14:textId="77777777">
        <w:trPr>
          <w:ins w:id="1646" w:author="Jacky" w:date="2013-03-13T22:42:00Z"/>
        </w:trPr>
        <w:tc>
          <w:tcPr>
            <w:tcW w:w="8928" w:type="dxa"/>
          </w:tcPr>
          <w:p w14:paraId="59F7659D" w14:textId="77777777" w:rsidR="0015688B" w:rsidRPr="007B75F0" w:rsidRDefault="0015688B" w:rsidP="0015688B">
            <w:pPr>
              <w:keepNext/>
              <w:numPr>
                <w:ilvl w:val="0"/>
                <w:numId w:val="38"/>
                <w:ins w:id="1647" w:author="Jacky" w:date="2013-03-13T22:42:00Z"/>
              </w:numPr>
              <w:rPr>
                <w:ins w:id="1648" w:author="Jacky" w:date="2013-03-13T22:42:00Z"/>
                <w:rFonts w:ascii="Calibri" w:hAnsi="Calibri" w:cs="Calibri"/>
                <w:lang w:val="en-AU" w:eastAsia="en-US"/>
              </w:rPr>
            </w:pPr>
            <w:ins w:id="1649" w:author="Jacky" w:date="2013-03-13T22:42:00Z">
              <w:r w:rsidRPr="007B75F0">
                <w:rPr>
                  <w:rFonts w:ascii="Calibri" w:hAnsi="Calibri" w:cs="Calibri"/>
                  <w:lang w:val="en-AU" w:eastAsia="en-US"/>
                </w:rPr>
                <w:t xml:space="preserve">How regularly </w:t>
              </w:r>
              <w:r>
                <w:rPr>
                  <w:rFonts w:ascii="Calibri" w:hAnsi="Calibri" w:cs="Calibri"/>
                  <w:lang w:val="en-AU" w:eastAsia="en-US"/>
                </w:rPr>
                <w:t xml:space="preserve">will </w:t>
              </w:r>
              <w:r w:rsidRPr="007B75F0">
                <w:rPr>
                  <w:rFonts w:ascii="Calibri" w:hAnsi="Calibri" w:cs="Calibri"/>
                  <w:lang w:val="en-AU" w:eastAsia="en-US"/>
                </w:rPr>
                <w:t xml:space="preserve">the performance measures </w:t>
              </w:r>
              <w:r>
                <w:rPr>
                  <w:rFonts w:ascii="Calibri" w:hAnsi="Calibri" w:cs="Calibri"/>
                  <w:lang w:val="en-AU" w:eastAsia="en-US"/>
                </w:rPr>
                <w:t xml:space="preserve">be </w:t>
              </w:r>
              <w:r w:rsidRPr="007B75F0">
                <w:rPr>
                  <w:rFonts w:ascii="Calibri" w:hAnsi="Calibri" w:cs="Calibri"/>
                  <w:lang w:val="en-AU" w:eastAsia="en-US"/>
                </w:rPr>
                <w:t>compiled?</w:t>
              </w:r>
            </w:ins>
          </w:p>
        </w:tc>
      </w:tr>
      <w:tr w:rsidR="0015688B" w:rsidRPr="007B75F0" w14:paraId="41F78977" w14:textId="77777777">
        <w:trPr>
          <w:ins w:id="1650" w:author="Jacky" w:date="2013-03-13T22:42:00Z"/>
        </w:trPr>
        <w:tc>
          <w:tcPr>
            <w:tcW w:w="8928" w:type="dxa"/>
          </w:tcPr>
          <w:p w14:paraId="0490CC3A" w14:textId="77777777" w:rsidR="0015688B" w:rsidRPr="007B75F0" w:rsidRDefault="0015688B" w:rsidP="0015688B">
            <w:pPr>
              <w:keepNext/>
              <w:numPr>
                <w:ilvl w:val="0"/>
                <w:numId w:val="38"/>
                <w:ins w:id="1651" w:author="Jacky" w:date="2013-03-13T22:42:00Z"/>
              </w:numPr>
              <w:rPr>
                <w:ins w:id="1652" w:author="Jacky" w:date="2013-03-13T22:42:00Z"/>
                <w:rFonts w:ascii="Calibri" w:hAnsi="Calibri" w:cs="Calibri"/>
                <w:lang w:val="en-AU" w:eastAsia="en-US"/>
              </w:rPr>
            </w:pPr>
            <w:ins w:id="1653" w:author="Jacky" w:date="2013-03-13T22:42:00Z">
              <w:r>
                <w:rPr>
                  <w:rFonts w:ascii="Calibri" w:hAnsi="Calibri" w:cs="Calibri"/>
                  <w:lang w:val="en-AU" w:eastAsia="en-US"/>
                </w:rPr>
                <w:t xml:space="preserve">How will </w:t>
              </w:r>
              <w:r w:rsidRPr="007B75F0">
                <w:rPr>
                  <w:rFonts w:ascii="Calibri" w:hAnsi="Calibri" w:cs="Calibri"/>
                  <w:lang w:val="en-AU" w:eastAsia="en-US"/>
                </w:rPr>
                <w:t>you record the results of the performance measures for the &lt;period&gt;?</w:t>
              </w:r>
            </w:ins>
          </w:p>
        </w:tc>
      </w:tr>
    </w:tbl>
    <w:p w14:paraId="50617422" w14:textId="77777777" w:rsidR="0015688B" w:rsidRPr="007B75F0" w:rsidRDefault="0015688B" w:rsidP="0015688B">
      <w:pPr>
        <w:numPr>
          <w:ins w:id="1654" w:author="Jacky" w:date="2013-03-13T22:42:00Z"/>
        </w:numPr>
        <w:autoSpaceDE w:val="0"/>
        <w:autoSpaceDN w:val="0"/>
        <w:adjustRightInd w:val="0"/>
        <w:ind w:left="720"/>
        <w:rPr>
          <w:ins w:id="1655" w:author="Jacky" w:date="2013-03-13T22:42:00Z"/>
          <w:rFonts w:ascii="Calibri" w:hAnsi="Calibri" w:cs="Calibri"/>
          <w:lang w:val="en-AU" w:eastAsia="en-US"/>
        </w:rPr>
      </w:pPr>
    </w:p>
    <w:p w14:paraId="45B12C12" w14:textId="77777777" w:rsidR="0015688B" w:rsidRPr="007B75F0" w:rsidRDefault="0015688B" w:rsidP="0015688B">
      <w:pPr>
        <w:numPr>
          <w:ins w:id="1656" w:author="Jacky" w:date="2013-03-13T22:42:00Z"/>
        </w:numPr>
        <w:autoSpaceDE w:val="0"/>
        <w:autoSpaceDN w:val="0"/>
        <w:adjustRightInd w:val="0"/>
        <w:rPr>
          <w:ins w:id="1657" w:author="Jacky" w:date="2013-03-13T22:42:00Z"/>
          <w:rFonts w:ascii="Calibri" w:hAnsi="Calibri" w:cs="Calibri"/>
          <w:lang w:val="en-US" w:eastAsia="en-US"/>
        </w:rPr>
      </w:pPr>
    </w:p>
    <w:p w14:paraId="38F481B6" w14:textId="77777777" w:rsidR="0015688B" w:rsidRPr="007B75F0" w:rsidRDefault="0015688B" w:rsidP="0015688B">
      <w:pPr>
        <w:numPr>
          <w:ins w:id="1658" w:author="Jacky" w:date="2013-03-13T22:42:00Z"/>
        </w:numPr>
        <w:tabs>
          <w:tab w:val="left" w:pos="360"/>
        </w:tabs>
        <w:autoSpaceDE w:val="0"/>
        <w:autoSpaceDN w:val="0"/>
        <w:adjustRightInd w:val="0"/>
        <w:rPr>
          <w:ins w:id="1659" w:author="Jacky" w:date="2013-03-13T22:42:00Z"/>
          <w:rFonts w:ascii="Calibri" w:hAnsi="Calibri" w:cs="Calibri"/>
          <w:lang w:val="en-US" w:eastAsia="en-US"/>
        </w:rPr>
      </w:pPr>
      <w:ins w:id="1660" w:author="Jacky" w:date="2013-03-13T22:42:00Z">
        <w:r w:rsidRPr="007B75F0">
          <w:rPr>
            <w:rFonts w:ascii="Calibri" w:hAnsi="Calibri" w:cs="Calibri"/>
            <w:lang w:val="en-US" w:eastAsia="en-US"/>
          </w:rPr>
          <w:t>.3</w:t>
        </w:r>
        <w:r>
          <w:rPr>
            <w:rFonts w:ascii="Calibri" w:hAnsi="Calibri" w:cs="Calibri"/>
            <w:lang w:val="en-US" w:eastAsia="en-US"/>
          </w:rPr>
          <w:tab/>
        </w:r>
        <w:r w:rsidRPr="007B75F0">
          <w:rPr>
            <w:rFonts w:ascii="Calibri" w:hAnsi="Calibri" w:cs="Calibri"/>
            <w:lang w:val="en-US" w:eastAsia="en-US"/>
          </w:rPr>
          <w:t xml:space="preserve"> ensure that a VTS authority is appointed and legally empowered</w:t>
        </w:r>
        <w:r>
          <w:rPr>
            <w:rFonts w:ascii="Calibri" w:hAnsi="Calibri" w:cs="Calibri"/>
            <w:lang w:val="en-US" w:eastAsia="en-US"/>
          </w:rPr>
          <w:t xml:space="preserve"> (not applicable for an entity applying for an appointment):</w:t>
        </w:r>
      </w:ins>
    </w:p>
    <w:p w14:paraId="1720EE6C" w14:textId="77777777" w:rsidR="0015688B" w:rsidRPr="007B75F0" w:rsidRDefault="0015688B" w:rsidP="0015688B">
      <w:pPr>
        <w:numPr>
          <w:ins w:id="1661" w:author="Jacky" w:date="2013-03-13T22:42:00Z"/>
        </w:numPr>
        <w:autoSpaceDE w:val="0"/>
        <w:autoSpaceDN w:val="0"/>
        <w:adjustRightInd w:val="0"/>
        <w:rPr>
          <w:ins w:id="1662" w:author="Jacky" w:date="2013-03-13T22:42:00Z"/>
          <w:rFonts w:ascii="Calibri" w:hAnsi="Calibri" w:cs="Calibri"/>
          <w:lang w:val="en-US" w:eastAsia="en-US"/>
        </w:rPr>
      </w:pPr>
    </w:p>
    <w:tbl>
      <w:tblPr>
        <w:tblW w:w="8928"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28"/>
      </w:tblGrid>
      <w:tr w:rsidR="0015688B" w:rsidRPr="007B75F0" w14:paraId="4BEACB73" w14:textId="77777777">
        <w:trPr>
          <w:ins w:id="1663" w:author="Jacky" w:date="2013-03-13T22:42:00Z"/>
        </w:trPr>
        <w:tc>
          <w:tcPr>
            <w:tcW w:w="8928" w:type="dxa"/>
          </w:tcPr>
          <w:p w14:paraId="65676DC3" w14:textId="77777777" w:rsidR="0015688B" w:rsidRPr="007B75F0" w:rsidRDefault="0015688B" w:rsidP="0015688B">
            <w:pPr>
              <w:keepNext/>
              <w:numPr>
                <w:ilvl w:val="0"/>
                <w:numId w:val="41"/>
                <w:ins w:id="1664" w:author="Jacky" w:date="2013-03-13T22:42:00Z"/>
              </w:numPr>
              <w:rPr>
                <w:ins w:id="1665" w:author="Jacky" w:date="2013-03-13T22:42:00Z"/>
                <w:rFonts w:ascii="Calibri" w:hAnsi="Calibri" w:cs="Calibri"/>
                <w:lang w:val="en-AU" w:eastAsia="en-US"/>
              </w:rPr>
            </w:pPr>
            <w:ins w:id="1666" w:author="Jacky" w:date="2013-03-13T22:42:00Z">
              <w:r w:rsidRPr="007B75F0">
                <w:rPr>
                  <w:rFonts w:ascii="Calibri" w:hAnsi="Calibri" w:cs="Calibri"/>
                  <w:lang w:val="en-AU" w:eastAsia="en-US"/>
                </w:rPr>
                <w:t>Is the Competent Authority legally empowered to appoint a VTS Authority?</w:t>
              </w:r>
            </w:ins>
          </w:p>
        </w:tc>
      </w:tr>
      <w:tr w:rsidR="0015688B" w:rsidRPr="007B75F0" w14:paraId="53463022" w14:textId="77777777">
        <w:trPr>
          <w:ins w:id="1667" w:author="Jacky" w:date="2013-03-13T22:42:00Z"/>
        </w:trPr>
        <w:tc>
          <w:tcPr>
            <w:tcW w:w="8928" w:type="dxa"/>
          </w:tcPr>
          <w:p w14:paraId="098BCD0D" w14:textId="77777777" w:rsidR="0015688B" w:rsidRPr="007B75F0" w:rsidRDefault="0015688B" w:rsidP="0015688B">
            <w:pPr>
              <w:keepNext/>
              <w:numPr>
                <w:ilvl w:val="0"/>
                <w:numId w:val="41"/>
                <w:ins w:id="1668" w:author="Jacky" w:date="2013-03-13T22:42:00Z"/>
              </w:numPr>
              <w:rPr>
                <w:ins w:id="1669" w:author="Jacky" w:date="2013-03-13T22:42:00Z"/>
                <w:rFonts w:ascii="Calibri" w:hAnsi="Calibri" w:cs="Calibri"/>
                <w:lang w:val="en-AU" w:eastAsia="en-US"/>
              </w:rPr>
            </w:pPr>
            <w:ins w:id="1670" w:author="Jacky" w:date="2013-03-13T22:42:00Z">
              <w:r w:rsidRPr="007B75F0">
                <w:rPr>
                  <w:rFonts w:ascii="Calibri" w:hAnsi="Calibri" w:cs="Calibri"/>
                  <w:lang w:val="en-AU" w:eastAsia="en-US"/>
                </w:rPr>
                <w:t>Under what legislation is the VTS Authority appointed?</w:t>
              </w:r>
            </w:ins>
          </w:p>
        </w:tc>
      </w:tr>
      <w:tr w:rsidR="0015688B" w:rsidRPr="007B75F0" w14:paraId="1D222E36" w14:textId="77777777">
        <w:trPr>
          <w:ins w:id="1671" w:author="Jacky" w:date="2013-03-13T22:42:00Z"/>
        </w:trPr>
        <w:tc>
          <w:tcPr>
            <w:tcW w:w="8928" w:type="dxa"/>
          </w:tcPr>
          <w:p w14:paraId="46B15BF9" w14:textId="77777777" w:rsidR="0015688B" w:rsidRPr="007B75F0" w:rsidRDefault="0015688B" w:rsidP="0015688B">
            <w:pPr>
              <w:keepNext/>
              <w:numPr>
                <w:ilvl w:val="0"/>
                <w:numId w:val="41"/>
                <w:ins w:id="1672" w:author="Jacky" w:date="2013-03-13T22:42:00Z"/>
              </w:numPr>
              <w:rPr>
                <w:ins w:id="1673" w:author="Jacky" w:date="2013-03-13T22:42:00Z"/>
                <w:rFonts w:ascii="Calibri" w:hAnsi="Calibri" w:cs="Calibri"/>
                <w:lang w:val="en-AU" w:eastAsia="en-US"/>
              </w:rPr>
            </w:pPr>
            <w:ins w:id="1674" w:author="Jacky" w:date="2013-03-13T22:42:00Z">
              <w:r w:rsidRPr="007B75F0">
                <w:rPr>
                  <w:rFonts w:ascii="Calibri" w:hAnsi="Calibri" w:cs="Calibri"/>
                  <w:lang w:val="en-AU" w:eastAsia="en-US"/>
                </w:rPr>
                <w:t>Under what legislation does the VTS Authority operate?</w:t>
              </w:r>
            </w:ins>
          </w:p>
        </w:tc>
      </w:tr>
      <w:tr w:rsidR="0015688B" w:rsidRPr="007B75F0" w14:paraId="74FF6DBA" w14:textId="77777777">
        <w:trPr>
          <w:ins w:id="1675" w:author="Jacky" w:date="2013-03-13T22:42:00Z"/>
        </w:trPr>
        <w:tc>
          <w:tcPr>
            <w:tcW w:w="8928" w:type="dxa"/>
          </w:tcPr>
          <w:p w14:paraId="43537D6C" w14:textId="77777777" w:rsidR="0015688B" w:rsidRPr="007B75F0" w:rsidRDefault="0015688B" w:rsidP="005D6EE6">
            <w:pPr>
              <w:numPr>
                <w:ilvl w:val="0"/>
                <w:numId w:val="41"/>
                <w:ins w:id="1676" w:author="Jacky" w:date="2013-03-13T22:42:00Z"/>
              </w:numPr>
              <w:contextualSpacing/>
              <w:rPr>
                <w:ins w:id="1677" w:author="Jacky" w:date="2013-03-13T22:42:00Z"/>
                <w:rFonts w:ascii="Calibri" w:hAnsi="Calibri" w:cs="Calibri"/>
                <w:lang w:val="en-AU" w:eastAsia="en-US"/>
              </w:rPr>
            </w:pPr>
            <w:ins w:id="1678" w:author="Jacky" w:date="2013-03-13T22:42:00Z">
              <w:r w:rsidRPr="007B75F0">
                <w:rPr>
                  <w:rFonts w:ascii="Calibri" w:hAnsi="Calibri" w:cs="Calibri"/>
                  <w:lang w:val="en-AU" w:eastAsia="en-US"/>
                </w:rPr>
                <w:t>Does the legislation provide:</w:t>
              </w:r>
            </w:ins>
          </w:p>
        </w:tc>
      </w:tr>
      <w:tr w:rsidR="0015688B" w:rsidRPr="007B75F0" w14:paraId="48D62722" w14:textId="77777777">
        <w:trPr>
          <w:ins w:id="1679" w:author="Jacky" w:date="2013-03-13T22:42:00Z"/>
        </w:trPr>
        <w:tc>
          <w:tcPr>
            <w:tcW w:w="8928" w:type="dxa"/>
          </w:tcPr>
          <w:p w14:paraId="06215C14" w14:textId="77777777" w:rsidR="006E04C2" w:rsidRDefault="0015688B">
            <w:pPr>
              <w:keepNext/>
              <w:numPr>
                <w:ilvl w:val="1"/>
                <w:numId w:val="43"/>
                <w:ins w:id="1680" w:author="Jacky" w:date="2013-03-13T22:42:00Z"/>
              </w:numPr>
              <w:tabs>
                <w:tab w:val="clear" w:pos="1440"/>
                <w:tab w:val="num" w:pos="1080"/>
              </w:tabs>
              <w:ind w:hanging="720"/>
              <w:rPr>
                <w:ins w:id="1681" w:author="Jacky" w:date="2013-03-13T22:42:00Z"/>
                <w:rFonts w:ascii="Calibri" w:hAnsi="Calibri" w:cs="Calibri"/>
                <w:lang w:val="en-AU" w:eastAsia="en-US"/>
              </w:rPr>
              <w:pPrChange w:id="1682" w:author="Jacky" w:date="2013-03-13T22:42:00Z">
                <w:pPr>
                  <w:keepNext/>
                  <w:numPr>
                    <w:ilvl w:val="1"/>
                    <w:numId w:val="51"/>
                  </w:numPr>
                  <w:tabs>
                    <w:tab w:val="num" w:pos="1080"/>
                    <w:tab w:val="num" w:pos="1800"/>
                  </w:tabs>
                  <w:ind w:left="1800" w:hanging="360"/>
                </w:pPr>
              </w:pPrChange>
            </w:pPr>
            <w:ins w:id="1683" w:author="Jacky" w:date="2013-03-13T22:42:00Z">
              <w:r w:rsidRPr="007B75F0">
                <w:rPr>
                  <w:rFonts w:ascii="Calibri" w:hAnsi="Calibri" w:cs="Calibri"/>
                  <w:lang w:val="en-AU" w:eastAsia="en-US"/>
                </w:rPr>
                <w:t>Head of power for VTS?</w:t>
              </w:r>
            </w:ins>
          </w:p>
        </w:tc>
      </w:tr>
      <w:tr w:rsidR="0015688B" w:rsidRPr="007B75F0" w14:paraId="7F3549CE" w14:textId="77777777">
        <w:trPr>
          <w:ins w:id="1684" w:author="Jacky" w:date="2013-03-13T22:42:00Z"/>
        </w:trPr>
        <w:tc>
          <w:tcPr>
            <w:tcW w:w="8928" w:type="dxa"/>
          </w:tcPr>
          <w:p w14:paraId="5AA82236" w14:textId="77777777" w:rsidR="006E04C2" w:rsidRDefault="0015688B">
            <w:pPr>
              <w:keepNext/>
              <w:numPr>
                <w:ilvl w:val="1"/>
                <w:numId w:val="43"/>
                <w:ins w:id="1685" w:author="Jacky" w:date="2013-03-13T22:42:00Z"/>
              </w:numPr>
              <w:tabs>
                <w:tab w:val="clear" w:pos="1440"/>
                <w:tab w:val="num" w:pos="1080"/>
              </w:tabs>
              <w:ind w:hanging="720"/>
              <w:rPr>
                <w:ins w:id="1686" w:author="Jacky" w:date="2013-03-13T22:42:00Z"/>
                <w:rFonts w:ascii="Calibri" w:hAnsi="Calibri" w:cs="Calibri"/>
                <w:lang w:val="en-AU" w:eastAsia="en-US"/>
              </w:rPr>
              <w:pPrChange w:id="1687" w:author="Jacky" w:date="2013-03-13T22:42:00Z">
                <w:pPr>
                  <w:keepNext/>
                  <w:numPr>
                    <w:ilvl w:val="1"/>
                    <w:numId w:val="51"/>
                  </w:numPr>
                  <w:tabs>
                    <w:tab w:val="num" w:pos="1080"/>
                    <w:tab w:val="num" w:pos="1800"/>
                  </w:tabs>
                  <w:ind w:left="1800" w:hanging="360"/>
                </w:pPr>
              </w:pPrChange>
            </w:pPr>
            <w:ins w:id="1688" w:author="Jacky" w:date="2013-03-13T22:42:00Z">
              <w:r w:rsidRPr="007B75F0">
                <w:rPr>
                  <w:rFonts w:ascii="Calibri" w:hAnsi="Calibri" w:cs="Calibri"/>
                  <w:lang w:val="en-AU" w:eastAsia="en-US"/>
                </w:rPr>
                <w:t>Regulatory provisions?</w:t>
              </w:r>
            </w:ins>
          </w:p>
        </w:tc>
      </w:tr>
      <w:tr w:rsidR="0015688B" w:rsidRPr="007B75F0" w14:paraId="2AA01325" w14:textId="77777777">
        <w:trPr>
          <w:ins w:id="1689" w:author="Jacky" w:date="2013-03-13T22:42:00Z"/>
        </w:trPr>
        <w:tc>
          <w:tcPr>
            <w:tcW w:w="8928" w:type="dxa"/>
          </w:tcPr>
          <w:p w14:paraId="3A5D5C06" w14:textId="77777777" w:rsidR="006E04C2" w:rsidRDefault="0015688B">
            <w:pPr>
              <w:keepNext/>
              <w:numPr>
                <w:ilvl w:val="1"/>
                <w:numId w:val="43"/>
                <w:ins w:id="1690" w:author="Jacky" w:date="2013-03-13T22:42:00Z"/>
              </w:numPr>
              <w:tabs>
                <w:tab w:val="clear" w:pos="1440"/>
                <w:tab w:val="num" w:pos="1080"/>
              </w:tabs>
              <w:ind w:hanging="720"/>
              <w:rPr>
                <w:ins w:id="1691" w:author="Jacky" w:date="2013-03-13T22:42:00Z"/>
                <w:rFonts w:ascii="Calibri" w:hAnsi="Calibri" w:cs="Calibri"/>
                <w:lang w:val="en-AU" w:eastAsia="en-US"/>
              </w:rPr>
              <w:pPrChange w:id="1692" w:author="Jacky" w:date="2013-03-13T22:42:00Z">
                <w:pPr>
                  <w:keepNext/>
                  <w:numPr>
                    <w:ilvl w:val="1"/>
                    <w:numId w:val="51"/>
                  </w:numPr>
                  <w:tabs>
                    <w:tab w:val="num" w:pos="1080"/>
                    <w:tab w:val="num" w:pos="1800"/>
                  </w:tabs>
                  <w:ind w:left="1800" w:hanging="360"/>
                </w:pPr>
              </w:pPrChange>
            </w:pPr>
            <w:ins w:id="1693" w:author="Jacky" w:date="2013-03-13T22:42:00Z">
              <w:r w:rsidRPr="007B75F0">
                <w:rPr>
                  <w:rFonts w:ascii="Calibri" w:hAnsi="Calibri" w:cs="Calibri"/>
                  <w:lang w:val="en-AU" w:eastAsia="en-US"/>
                </w:rPr>
                <w:t>Compliance and enforcement provisions?</w:t>
              </w:r>
            </w:ins>
          </w:p>
        </w:tc>
      </w:tr>
    </w:tbl>
    <w:p w14:paraId="5A0B386C" w14:textId="77777777" w:rsidR="0015688B" w:rsidRPr="007B75F0" w:rsidRDefault="0015688B" w:rsidP="0015688B">
      <w:pPr>
        <w:numPr>
          <w:ins w:id="1694" w:author="Jacky" w:date="2013-03-13T22:42:00Z"/>
        </w:numPr>
        <w:autoSpaceDE w:val="0"/>
        <w:autoSpaceDN w:val="0"/>
        <w:adjustRightInd w:val="0"/>
        <w:rPr>
          <w:ins w:id="1695" w:author="Jacky" w:date="2013-03-13T22:42:00Z"/>
          <w:rFonts w:ascii="Calibri" w:hAnsi="Calibri" w:cs="Calibri"/>
          <w:lang w:val="en-US" w:eastAsia="en-US"/>
        </w:rPr>
      </w:pPr>
    </w:p>
    <w:p w14:paraId="7B807A19" w14:textId="77777777" w:rsidR="0015688B" w:rsidRDefault="0015688B" w:rsidP="0015688B">
      <w:pPr>
        <w:numPr>
          <w:ins w:id="1696" w:author="Jacky" w:date="2013-03-13T22:42:00Z"/>
        </w:numPr>
        <w:tabs>
          <w:tab w:val="left" w:pos="360"/>
        </w:tabs>
        <w:autoSpaceDE w:val="0"/>
        <w:autoSpaceDN w:val="0"/>
        <w:adjustRightInd w:val="0"/>
        <w:ind w:left="360" w:hanging="360"/>
        <w:rPr>
          <w:ins w:id="1697" w:author="Jacky" w:date="2013-03-13T22:42:00Z"/>
          <w:rFonts w:ascii="Calibri" w:hAnsi="Calibri" w:cs="Calibri"/>
          <w:lang w:val="en-US" w:eastAsia="en-US"/>
        </w:rPr>
      </w:pPr>
      <w:ins w:id="1698" w:author="Jacky" w:date="2013-03-13T22:42:00Z">
        <w:r>
          <w:rPr>
            <w:rFonts w:ascii="Calibri" w:hAnsi="Calibri" w:cs="Calibri"/>
            <w:lang w:val="en-US" w:eastAsia="en-US"/>
          </w:rPr>
          <w:br w:type="page"/>
        </w:r>
        <w:r w:rsidRPr="007B75F0">
          <w:rPr>
            <w:rFonts w:ascii="Calibri" w:hAnsi="Calibri" w:cs="Calibri"/>
            <w:lang w:val="en-US" w:eastAsia="en-US"/>
          </w:rPr>
          <w:lastRenderedPageBreak/>
          <w:t>.4</w:t>
        </w:r>
        <w:r>
          <w:rPr>
            <w:rFonts w:ascii="Calibri" w:hAnsi="Calibri" w:cs="Calibri"/>
            <w:lang w:val="en-US" w:eastAsia="en-US"/>
          </w:rPr>
          <w:tab/>
        </w:r>
        <w:r w:rsidRPr="007B75F0">
          <w:rPr>
            <w:rFonts w:ascii="Calibri" w:hAnsi="Calibri" w:cs="Calibri"/>
            <w:lang w:val="en-US" w:eastAsia="en-US"/>
          </w:rPr>
          <w:t>ensure that the service area is delineated and declared a VTS area; where appropriate, this</w:t>
        </w:r>
        <w:r>
          <w:rPr>
            <w:rFonts w:ascii="Calibri" w:hAnsi="Calibri" w:cs="Calibri"/>
            <w:lang w:val="en-US" w:eastAsia="en-US"/>
          </w:rPr>
          <w:t xml:space="preserve"> </w:t>
        </w:r>
        <w:r w:rsidRPr="007B75F0">
          <w:rPr>
            <w:rFonts w:ascii="Calibri" w:hAnsi="Calibri" w:cs="Calibri"/>
            <w:lang w:val="en-US" w:eastAsia="en-US"/>
          </w:rPr>
          <w:t>area may be subdivided in sub-areas or sectors</w:t>
        </w:r>
        <w:r>
          <w:rPr>
            <w:rFonts w:ascii="Calibri" w:hAnsi="Calibri" w:cs="Calibri"/>
            <w:lang w:val="en-US" w:eastAsia="en-US"/>
          </w:rPr>
          <w:t>:</w:t>
        </w:r>
      </w:ins>
    </w:p>
    <w:p w14:paraId="0AD8FC62" w14:textId="77777777" w:rsidR="0015688B" w:rsidRPr="007B75F0" w:rsidRDefault="0015688B" w:rsidP="0015688B">
      <w:pPr>
        <w:numPr>
          <w:ins w:id="1699" w:author="Jacky" w:date="2013-03-13T22:42:00Z"/>
        </w:numPr>
        <w:tabs>
          <w:tab w:val="left" w:pos="360"/>
        </w:tabs>
        <w:autoSpaceDE w:val="0"/>
        <w:autoSpaceDN w:val="0"/>
        <w:adjustRightInd w:val="0"/>
        <w:ind w:left="360" w:hanging="360"/>
        <w:rPr>
          <w:ins w:id="1700" w:author="Jacky" w:date="2013-03-13T22:42:00Z"/>
          <w:rFonts w:ascii="Calibri" w:hAnsi="Calibri" w:cs="Calibri"/>
          <w:lang w:val="en-US" w:eastAsia="en-US"/>
        </w:rPr>
      </w:pPr>
    </w:p>
    <w:tbl>
      <w:tblPr>
        <w:tblW w:w="9108"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47"/>
        <w:gridCol w:w="3961"/>
      </w:tblGrid>
      <w:tr w:rsidR="0015688B" w:rsidRPr="007B75F0" w14:paraId="34EB3175" w14:textId="77777777">
        <w:trPr>
          <w:ins w:id="1701" w:author="Jacky" w:date="2013-03-13T22:42:00Z"/>
        </w:trPr>
        <w:tc>
          <w:tcPr>
            <w:tcW w:w="5147" w:type="dxa"/>
          </w:tcPr>
          <w:p w14:paraId="4156F346" w14:textId="77777777" w:rsidR="0015688B" w:rsidRPr="007B75F0" w:rsidRDefault="0015688B" w:rsidP="0015688B">
            <w:pPr>
              <w:keepNext/>
              <w:numPr>
                <w:ilvl w:val="0"/>
                <w:numId w:val="44"/>
                <w:ins w:id="1702" w:author="Jacky" w:date="2013-03-13T22:42:00Z"/>
              </w:numPr>
              <w:rPr>
                <w:ins w:id="1703" w:author="Jacky" w:date="2013-03-13T22:42:00Z"/>
                <w:rFonts w:ascii="Calibri" w:hAnsi="Calibri" w:cs="Calibri"/>
                <w:lang w:val="en-AU" w:eastAsia="en-US"/>
              </w:rPr>
            </w:pPr>
            <w:ins w:id="1704" w:author="Jacky" w:date="2013-03-13T22:42:00Z">
              <w:r w:rsidRPr="007B75F0">
                <w:rPr>
                  <w:rFonts w:ascii="Calibri" w:hAnsi="Calibri" w:cs="Calibri"/>
                  <w:lang w:val="en-AU" w:eastAsia="en-US"/>
                </w:rPr>
                <w:t>Has the proposed VTS area been delineated?</w:t>
              </w:r>
            </w:ins>
          </w:p>
        </w:tc>
        <w:tc>
          <w:tcPr>
            <w:tcW w:w="3961" w:type="dxa"/>
            <w:vMerge w:val="restart"/>
          </w:tcPr>
          <w:p w14:paraId="3FBF9CB2" w14:textId="77777777" w:rsidR="0015688B" w:rsidRPr="007B75F0" w:rsidRDefault="0015688B" w:rsidP="005D6EE6">
            <w:pPr>
              <w:numPr>
                <w:ins w:id="1705" w:author="Jacky" w:date="2013-03-13T22:42:00Z"/>
              </w:numPr>
              <w:rPr>
                <w:ins w:id="1706" w:author="Jacky" w:date="2013-03-13T22:42:00Z"/>
                <w:rFonts w:ascii="Calibri" w:hAnsi="Calibri" w:cs="Calibri"/>
                <w:lang w:val="en-AU" w:eastAsia="en-US"/>
              </w:rPr>
            </w:pPr>
            <w:ins w:id="1707" w:author="Jacky" w:date="2013-03-13T22:42:00Z">
              <w:r w:rsidRPr="007B75F0">
                <w:rPr>
                  <w:rFonts w:ascii="Calibri" w:hAnsi="Calibri" w:cs="Calibri"/>
                  <w:lang w:val="en-AU" w:eastAsia="en-US"/>
                </w:rPr>
                <w:t>Recommendation V-119 On the Implementation of Vessel Traffic Services</w:t>
              </w:r>
            </w:ins>
          </w:p>
        </w:tc>
      </w:tr>
      <w:tr w:rsidR="0015688B" w:rsidRPr="007B75F0" w14:paraId="1C609D49" w14:textId="77777777">
        <w:trPr>
          <w:ins w:id="1708" w:author="Jacky" w:date="2013-03-13T22:42:00Z"/>
        </w:trPr>
        <w:tc>
          <w:tcPr>
            <w:tcW w:w="5147" w:type="dxa"/>
          </w:tcPr>
          <w:p w14:paraId="3DD51259" w14:textId="77777777" w:rsidR="006E04C2" w:rsidRDefault="0015688B">
            <w:pPr>
              <w:keepNext/>
              <w:numPr>
                <w:ilvl w:val="1"/>
                <w:numId w:val="44"/>
                <w:ins w:id="1709" w:author="Jacky" w:date="2013-03-13T22:42:00Z"/>
              </w:numPr>
              <w:tabs>
                <w:tab w:val="clear" w:pos="1440"/>
                <w:tab w:val="num" w:pos="1080"/>
              </w:tabs>
              <w:ind w:left="1080"/>
              <w:rPr>
                <w:ins w:id="1710" w:author="Jacky" w:date="2013-03-13T22:42:00Z"/>
                <w:rFonts w:ascii="Calibri" w:hAnsi="Calibri" w:cs="Calibri"/>
                <w:lang w:val="en-AU" w:eastAsia="en-US"/>
              </w:rPr>
              <w:pPrChange w:id="1711" w:author="Jacky" w:date="2013-03-13T22:42:00Z">
                <w:pPr>
                  <w:keepNext/>
                  <w:numPr>
                    <w:ilvl w:val="1"/>
                    <w:numId w:val="52"/>
                  </w:numPr>
                  <w:tabs>
                    <w:tab w:val="num" w:pos="1080"/>
                    <w:tab w:val="num" w:pos="1440"/>
                  </w:tabs>
                  <w:ind w:left="1440" w:hanging="360"/>
                </w:pPr>
              </w:pPrChange>
            </w:pPr>
            <w:ins w:id="1712" w:author="Jacky" w:date="2013-03-13T22:42:00Z">
              <w:r w:rsidRPr="007B75F0">
                <w:rPr>
                  <w:rFonts w:ascii="Calibri" w:hAnsi="Calibri" w:cs="Calibri"/>
                  <w:lang w:val="en-AU" w:eastAsia="en-US"/>
                </w:rPr>
                <w:t>If Yes, how is it promulgated?</w:t>
              </w:r>
            </w:ins>
          </w:p>
        </w:tc>
        <w:tc>
          <w:tcPr>
            <w:tcW w:w="3961" w:type="dxa"/>
            <w:vMerge/>
          </w:tcPr>
          <w:p w14:paraId="322DA6B1" w14:textId="77777777" w:rsidR="0015688B" w:rsidRPr="007B75F0" w:rsidRDefault="0015688B" w:rsidP="005D6EE6">
            <w:pPr>
              <w:numPr>
                <w:ins w:id="1713" w:author="Jacky" w:date="2013-03-13T22:42:00Z"/>
              </w:numPr>
              <w:ind w:left="1080"/>
              <w:rPr>
                <w:ins w:id="1714" w:author="Jacky" w:date="2013-03-13T22:42:00Z"/>
                <w:rFonts w:ascii="Calibri" w:hAnsi="Calibri" w:cs="Calibri"/>
                <w:lang w:val="en-AU" w:eastAsia="en-US"/>
              </w:rPr>
            </w:pPr>
          </w:p>
        </w:tc>
      </w:tr>
      <w:tr w:rsidR="0015688B" w:rsidRPr="007B75F0" w14:paraId="3DB644AE" w14:textId="77777777">
        <w:trPr>
          <w:ins w:id="1715" w:author="Jacky" w:date="2013-03-13T22:42:00Z"/>
        </w:trPr>
        <w:tc>
          <w:tcPr>
            <w:tcW w:w="5147" w:type="dxa"/>
          </w:tcPr>
          <w:p w14:paraId="417EA9D9" w14:textId="77777777" w:rsidR="0015688B" w:rsidRPr="007B75F0" w:rsidRDefault="0015688B" w:rsidP="0015688B">
            <w:pPr>
              <w:keepNext/>
              <w:numPr>
                <w:ilvl w:val="0"/>
                <w:numId w:val="44"/>
                <w:ins w:id="1716" w:author="Jacky" w:date="2013-03-13T22:42:00Z"/>
              </w:numPr>
              <w:rPr>
                <w:ins w:id="1717" w:author="Jacky" w:date="2013-03-13T22:42:00Z"/>
                <w:rFonts w:ascii="Calibri" w:hAnsi="Calibri" w:cs="Calibri"/>
                <w:lang w:val="en-AU" w:eastAsia="en-US"/>
              </w:rPr>
            </w:pPr>
            <w:ins w:id="1718" w:author="Jacky" w:date="2013-03-13T22:42:00Z">
              <w:r w:rsidRPr="007B75F0">
                <w:rPr>
                  <w:rFonts w:ascii="Calibri" w:hAnsi="Calibri" w:cs="Calibri"/>
                  <w:lang w:val="en-AU" w:eastAsia="en-US"/>
                </w:rPr>
                <w:t>Are sectors or sub-areas proposed in the VTS area?</w:t>
              </w:r>
            </w:ins>
          </w:p>
        </w:tc>
        <w:tc>
          <w:tcPr>
            <w:tcW w:w="3961" w:type="dxa"/>
            <w:vMerge/>
          </w:tcPr>
          <w:p w14:paraId="3346C9BE" w14:textId="77777777" w:rsidR="0015688B" w:rsidRPr="007B75F0" w:rsidRDefault="0015688B" w:rsidP="005D6EE6">
            <w:pPr>
              <w:numPr>
                <w:ins w:id="1719" w:author="Jacky" w:date="2013-03-13T22:42:00Z"/>
              </w:numPr>
              <w:rPr>
                <w:ins w:id="1720" w:author="Jacky" w:date="2013-03-13T22:42:00Z"/>
                <w:rFonts w:ascii="Calibri" w:hAnsi="Calibri" w:cs="Calibri"/>
                <w:lang w:val="en-AU" w:eastAsia="en-US"/>
              </w:rPr>
            </w:pPr>
          </w:p>
        </w:tc>
      </w:tr>
      <w:tr w:rsidR="0015688B" w:rsidRPr="007B75F0" w14:paraId="7A386701" w14:textId="77777777">
        <w:trPr>
          <w:ins w:id="1721" w:author="Jacky" w:date="2013-03-13T22:42:00Z"/>
        </w:trPr>
        <w:tc>
          <w:tcPr>
            <w:tcW w:w="5147" w:type="dxa"/>
          </w:tcPr>
          <w:p w14:paraId="1475AC11" w14:textId="77777777" w:rsidR="006E04C2" w:rsidRDefault="0015688B">
            <w:pPr>
              <w:keepNext/>
              <w:numPr>
                <w:ilvl w:val="0"/>
                <w:numId w:val="45"/>
                <w:ins w:id="1722" w:author="Jacky" w:date="2013-03-13T22:42:00Z"/>
              </w:numPr>
              <w:tabs>
                <w:tab w:val="clear" w:pos="1440"/>
                <w:tab w:val="num" w:pos="1080"/>
              </w:tabs>
              <w:ind w:hanging="720"/>
              <w:rPr>
                <w:ins w:id="1723" w:author="Jacky" w:date="2013-03-13T22:42:00Z"/>
                <w:rFonts w:ascii="Calibri" w:hAnsi="Calibri" w:cs="Calibri"/>
                <w:lang w:val="en-AU" w:eastAsia="en-US"/>
              </w:rPr>
              <w:pPrChange w:id="1724" w:author="Jacky" w:date="2013-03-13T22:42:00Z">
                <w:pPr>
                  <w:keepNext/>
                  <w:numPr>
                    <w:numId w:val="53"/>
                  </w:numPr>
                  <w:tabs>
                    <w:tab w:val="num" w:pos="360"/>
                    <w:tab w:val="num" w:pos="1080"/>
                  </w:tabs>
                  <w:ind w:left="360" w:hanging="360"/>
                </w:pPr>
              </w:pPrChange>
            </w:pPr>
            <w:ins w:id="1725" w:author="Jacky" w:date="2013-03-13T22:42:00Z">
              <w:r w:rsidRPr="007B75F0">
                <w:rPr>
                  <w:rFonts w:ascii="Calibri" w:hAnsi="Calibri" w:cs="Calibri"/>
                  <w:lang w:val="en-AU" w:eastAsia="en-US"/>
                </w:rPr>
                <w:t>If Yes, how has this been promulgated?</w:t>
              </w:r>
            </w:ins>
          </w:p>
        </w:tc>
        <w:tc>
          <w:tcPr>
            <w:tcW w:w="3961" w:type="dxa"/>
            <w:vMerge/>
          </w:tcPr>
          <w:p w14:paraId="0156CE63" w14:textId="77777777" w:rsidR="0015688B" w:rsidRPr="007B75F0" w:rsidRDefault="0015688B" w:rsidP="005D6EE6">
            <w:pPr>
              <w:numPr>
                <w:ins w:id="1726" w:author="Jacky" w:date="2013-03-13T22:42:00Z"/>
              </w:numPr>
              <w:rPr>
                <w:ins w:id="1727" w:author="Jacky" w:date="2013-03-13T22:42:00Z"/>
                <w:rFonts w:ascii="Calibri" w:hAnsi="Calibri" w:cs="Calibri"/>
                <w:lang w:val="en-AU" w:eastAsia="en-US"/>
              </w:rPr>
            </w:pPr>
          </w:p>
        </w:tc>
      </w:tr>
      <w:tr w:rsidR="0015688B" w:rsidRPr="007B75F0" w14:paraId="3777C646" w14:textId="77777777">
        <w:trPr>
          <w:ins w:id="1728" w:author="Jacky" w:date="2013-03-13T22:42:00Z"/>
        </w:trPr>
        <w:tc>
          <w:tcPr>
            <w:tcW w:w="5147" w:type="dxa"/>
          </w:tcPr>
          <w:p w14:paraId="60D496A9" w14:textId="77777777" w:rsidR="0015688B" w:rsidRDefault="0015688B" w:rsidP="005D6EE6">
            <w:pPr>
              <w:numPr>
                <w:ins w:id="1729" w:author="Jacky" w:date="2013-03-13T22:42:00Z"/>
              </w:numPr>
              <w:rPr>
                <w:ins w:id="1730" w:author="Jacky" w:date="2013-03-13T22:42:00Z"/>
                <w:rFonts w:ascii="Calibri" w:hAnsi="Calibri" w:cs="Calibri"/>
                <w:lang w:val="en-AU" w:eastAsia="en-US"/>
              </w:rPr>
            </w:pPr>
            <w:ins w:id="1731" w:author="Jacky" w:date="2013-03-13T22:42:00Z">
              <w:r>
                <w:rPr>
                  <w:rFonts w:ascii="Calibri" w:hAnsi="Calibri" w:cs="Calibri"/>
                  <w:lang w:val="en-AU" w:eastAsia="en-US"/>
                </w:rPr>
                <w:t>Have you developed a plan which demonstrates the delineation of the VTS area/sectors?</w:t>
              </w:r>
            </w:ins>
          </w:p>
          <w:p w14:paraId="56A4BC2B" w14:textId="77777777" w:rsidR="0015688B" w:rsidRPr="007B75F0" w:rsidRDefault="0015688B" w:rsidP="005D6EE6">
            <w:pPr>
              <w:numPr>
                <w:ins w:id="1732" w:author="Jacky" w:date="2013-03-13T22:42:00Z"/>
              </w:numPr>
              <w:rPr>
                <w:ins w:id="1733" w:author="Jacky" w:date="2013-03-13T22:42:00Z"/>
                <w:rFonts w:ascii="Calibri" w:hAnsi="Calibri" w:cs="Calibri"/>
                <w:lang w:val="en-AU" w:eastAsia="en-US"/>
              </w:rPr>
            </w:pPr>
          </w:p>
        </w:tc>
        <w:tc>
          <w:tcPr>
            <w:tcW w:w="3961" w:type="dxa"/>
            <w:vMerge/>
          </w:tcPr>
          <w:p w14:paraId="08D3913F" w14:textId="77777777" w:rsidR="0015688B" w:rsidRPr="007B75F0" w:rsidRDefault="0015688B" w:rsidP="005D6EE6">
            <w:pPr>
              <w:numPr>
                <w:ins w:id="1734" w:author="Jacky" w:date="2013-03-13T22:42:00Z"/>
              </w:numPr>
              <w:rPr>
                <w:ins w:id="1735" w:author="Jacky" w:date="2013-03-13T22:42:00Z"/>
                <w:rFonts w:ascii="Calibri" w:hAnsi="Calibri" w:cs="Calibri"/>
                <w:lang w:val="en-AU" w:eastAsia="en-US"/>
              </w:rPr>
            </w:pPr>
          </w:p>
        </w:tc>
      </w:tr>
    </w:tbl>
    <w:p w14:paraId="08FE419A" w14:textId="77777777" w:rsidR="0015688B" w:rsidRPr="00E10A1C" w:rsidRDefault="0015688B" w:rsidP="0015688B">
      <w:pPr>
        <w:numPr>
          <w:ins w:id="1736" w:author="Jacky" w:date="2013-03-13T22:42:00Z"/>
        </w:numPr>
        <w:rPr>
          <w:ins w:id="1737" w:author="Jacky" w:date="2013-03-13T22:42:00Z"/>
        </w:rPr>
      </w:pPr>
    </w:p>
    <w:p w14:paraId="1D276014" w14:textId="77777777" w:rsidR="0015688B" w:rsidRPr="00E10A1C" w:rsidRDefault="0015688B" w:rsidP="0015688B">
      <w:pPr>
        <w:numPr>
          <w:ins w:id="1738" w:author="Jacky" w:date="2013-03-13T22:42:00Z"/>
        </w:numPr>
        <w:rPr>
          <w:ins w:id="1739" w:author="Jacky" w:date="2013-03-13T22:42:00Z"/>
        </w:rPr>
      </w:pPr>
    </w:p>
    <w:p w14:paraId="0A9D9C69" w14:textId="77777777" w:rsidR="0015688B" w:rsidRPr="00E10A1C" w:rsidRDefault="0015688B" w:rsidP="0015688B">
      <w:pPr>
        <w:numPr>
          <w:ins w:id="1740" w:author="Jacky" w:date="2013-03-13T22:42:00Z"/>
        </w:numPr>
        <w:tabs>
          <w:tab w:val="left" w:pos="360"/>
        </w:tabs>
        <w:rPr>
          <w:ins w:id="1741" w:author="Jacky" w:date="2013-03-13T22:42:00Z"/>
        </w:rPr>
      </w:pPr>
      <w:ins w:id="1742" w:author="Jacky" w:date="2013-03-13T22:42:00Z">
        <w:r w:rsidRPr="007B75F0">
          <w:rPr>
            <w:lang w:val="en-US" w:eastAsia="en-US"/>
          </w:rPr>
          <w:t>.5</w:t>
        </w:r>
        <w:r>
          <w:rPr>
            <w:lang w:val="en-US" w:eastAsia="en-US"/>
          </w:rPr>
          <w:tab/>
        </w:r>
        <w:r w:rsidRPr="007B75F0">
          <w:rPr>
            <w:lang w:val="en-US" w:eastAsia="en-US"/>
          </w:rPr>
          <w:t>determine the type and level of services to be provided, having regard to the objectives of</w:t>
        </w:r>
        <w:r>
          <w:rPr>
            <w:lang w:val="en-US" w:eastAsia="en-US"/>
          </w:rPr>
          <w:t xml:space="preserve"> </w:t>
        </w:r>
        <w:r>
          <w:rPr>
            <w:lang w:val="en-US" w:eastAsia="en-US"/>
          </w:rPr>
          <w:tab/>
          <w:t>t</w:t>
        </w:r>
        <w:r w:rsidRPr="007B75F0">
          <w:rPr>
            <w:lang w:val="en-US" w:eastAsia="en-US"/>
          </w:rPr>
          <w:t>he VTS;</w:t>
        </w:r>
      </w:ins>
    </w:p>
    <w:p w14:paraId="5B862403" w14:textId="77777777" w:rsidR="0015688B" w:rsidRPr="00E10A1C" w:rsidRDefault="0015688B" w:rsidP="0015688B">
      <w:pPr>
        <w:numPr>
          <w:ins w:id="1743" w:author="Jacky" w:date="2013-03-13T22:42:00Z"/>
        </w:numPr>
        <w:rPr>
          <w:ins w:id="1744" w:author="Jacky" w:date="2013-03-13T22:42:00Z"/>
        </w:rPr>
      </w:pP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19"/>
        <w:gridCol w:w="3781"/>
      </w:tblGrid>
      <w:tr w:rsidR="0015688B" w:rsidRPr="007B75F0" w14:paraId="0ED0146B" w14:textId="77777777">
        <w:trPr>
          <w:ins w:id="1745" w:author="Jacky" w:date="2013-03-13T22:42:00Z"/>
        </w:trPr>
        <w:tc>
          <w:tcPr>
            <w:tcW w:w="5219" w:type="dxa"/>
          </w:tcPr>
          <w:p w14:paraId="442065F3" w14:textId="77777777" w:rsidR="0015688B" w:rsidRPr="007B75F0" w:rsidRDefault="0015688B" w:rsidP="005D6EE6">
            <w:pPr>
              <w:numPr>
                <w:ilvl w:val="0"/>
                <w:numId w:val="46"/>
                <w:ins w:id="1746" w:author="Jacky" w:date="2013-03-13T22:42:00Z"/>
              </w:numPr>
              <w:contextualSpacing/>
              <w:rPr>
                <w:ins w:id="1747" w:author="Jacky" w:date="2013-03-13T22:42:00Z"/>
                <w:rFonts w:ascii="Calibri" w:hAnsi="Calibri" w:cs="Calibri"/>
                <w:lang w:val="en-AU" w:eastAsia="en-US"/>
              </w:rPr>
            </w:pPr>
            <w:ins w:id="1748" w:author="Jacky" w:date="2013-03-13T22:42:00Z">
              <w:r w:rsidRPr="007B75F0">
                <w:rPr>
                  <w:rFonts w:ascii="Calibri" w:hAnsi="Calibri" w:cs="Calibri"/>
                  <w:lang w:val="en-AU" w:eastAsia="en-US"/>
                </w:rPr>
                <w:t xml:space="preserve">What Types of Service </w:t>
              </w:r>
              <w:r>
                <w:rPr>
                  <w:rFonts w:ascii="Calibri" w:hAnsi="Calibri" w:cs="Calibri"/>
                  <w:lang w:val="en-AU" w:eastAsia="en-US"/>
                </w:rPr>
                <w:t>will be</w:t>
              </w:r>
              <w:r w:rsidRPr="007B75F0">
                <w:rPr>
                  <w:rFonts w:ascii="Calibri" w:hAnsi="Calibri" w:cs="Calibri"/>
                  <w:lang w:val="en-AU" w:eastAsia="en-US"/>
                </w:rPr>
                <w:t xml:space="preserve"> provided:</w:t>
              </w:r>
            </w:ins>
          </w:p>
        </w:tc>
        <w:tc>
          <w:tcPr>
            <w:tcW w:w="3781" w:type="dxa"/>
            <w:vMerge w:val="restart"/>
          </w:tcPr>
          <w:p w14:paraId="29F3F378" w14:textId="77777777" w:rsidR="0015688B" w:rsidRPr="007B75F0" w:rsidRDefault="0015688B" w:rsidP="005D6EE6">
            <w:pPr>
              <w:numPr>
                <w:ins w:id="1749" w:author="Jacky" w:date="2013-03-13T22:42:00Z"/>
              </w:numPr>
              <w:ind w:left="73"/>
              <w:contextualSpacing/>
              <w:rPr>
                <w:ins w:id="1750" w:author="Jacky" w:date="2013-03-13T22:42:00Z"/>
                <w:rFonts w:ascii="Calibri" w:hAnsi="Calibri" w:cs="Calibri"/>
                <w:lang w:val="en-AU" w:eastAsia="en-US"/>
              </w:rPr>
            </w:pPr>
            <w:ins w:id="1751" w:author="Jacky" w:date="2013-03-13T22:42:00Z">
              <w:r w:rsidRPr="007B75F0">
                <w:rPr>
                  <w:rFonts w:ascii="Calibri" w:hAnsi="Calibri" w:cs="Calibri"/>
                  <w:lang w:val="en-AU" w:eastAsia="en-US"/>
                </w:rPr>
                <w:t>Recommendation</w:t>
              </w:r>
              <w:r>
                <w:rPr>
                  <w:rFonts w:ascii="Calibri" w:hAnsi="Calibri" w:cs="Calibri"/>
                  <w:lang w:val="en-AU" w:eastAsia="en-US"/>
                </w:rPr>
                <w:t xml:space="preserve"> </w:t>
              </w:r>
              <w:r w:rsidRPr="007B75F0">
                <w:rPr>
                  <w:rFonts w:ascii="Calibri" w:hAnsi="Calibri" w:cs="Calibri"/>
                  <w:lang w:val="en-AU" w:eastAsia="en-US"/>
                </w:rPr>
                <w:t>V-119 On the Implementation of Vessel Traffic Services</w:t>
              </w:r>
            </w:ins>
          </w:p>
        </w:tc>
      </w:tr>
      <w:tr w:rsidR="0015688B" w:rsidRPr="007B75F0" w14:paraId="790BFC12" w14:textId="77777777">
        <w:trPr>
          <w:ins w:id="1752" w:author="Jacky" w:date="2013-03-13T22:42:00Z"/>
        </w:trPr>
        <w:tc>
          <w:tcPr>
            <w:tcW w:w="5219" w:type="dxa"/>
          </w:tcPr>
          <w:p w14:paraId="5FAC0DD5" w14:textId="77777777" w:rsidR="0015688B" w:rsidRPr="007B75F0" w:rsidRDefault="0015688B" w:rsidP="0015688B">
            <w:pPr>
              <w:keepNext/>
              <w:numPr>
                <w:ilvl w:val="0"/>
                <w:numId w:val="47"/>
                <w:ins w:id="1753" w:author="Jacky" w:date="2013-03-13T22:42:00Z"/>
              </w:numPr>
              <w:rPr>
                <w:ins w:id="1754" w:author="Jacky" w:date="2013-03-13T22:42:00Z"/>
                <w:rFonts w:ascii="Calibri" w:hAnsi="Calibri" w:cs="Calibri"/>
                <w:lang w:val="en-AU" w:eastAsia="en-US"/>
              </w:rPr>
            </w:pPr>
            <w:ins w:id="1755" w:author="Jacky" w:date="2013-03-13T22:42:00Z">
              <w:r w:rsidRPr="004B6F46">
                <w:rPr>
                  <w:rFonts w:ascii="Calibri" w:hAnsi="Calibri" w:cs="Calibri"/>
                  <w:lang w:val="en-AU" w:eastAsia="en-US"/>
                </w:rPr>
                <w:t>Information Service?</w:t>
              </w:r>
            </w:ins>
          </w:p>
        </w:tc>
        <w:tc>
          <w:tcPr>
            <w:tcW w:w="3781" w:type="dxa"/>
            <w:vMerge/>
          </w:tcPr>
          <w:p w14:paraId="669B90B9" w14:textId="77777777" w:rsidR="0015688B" w:rsidRPr="004B6F46" w:rsidRDefault="0015688B" w:rsidP="005D6EE6">
            <w:pPr>
              <w:numPr>
                <w:ins w:id="1756" w:author="Jacky" w:date="2013-03-13T22:42:00Z"/>
              </w:numPr>
              <w:ind w:left="360"/>
              <w:rPr>
                <w:ins w:id="1757" w:author="Jacky" w:date="2013-03-13T22:42:00Z"/>
                <w:rFonts w:ascii="Calibri" w:hAnsi="Calibri" w:cs="Calibri"/>
                <w:lang w:val="en-AU" w:eastAsia="en-US"/>
              </w:rPr>
            </w:pPr>
          </w:p>
        </w:tc>
      </w:tr>
      <w:tr w:rsidR="0015688B" w:rsidRPr="007B75F0" w14:paraId="7D3EAE8E" w14:textId="77777777">
        <w:trPr>
          <w:ins w:id="1758" w:author="Jacky" w:date="2013-03-13T22:42:00Z"/>
        </w:trPr>
        <w:tc>
          <w:tcPr>
            <w:tcW w:w="5219" w:type="dxa"/>
          </w:tcPr>
          <w:p w14:paraId="5BD229D6" w14:textId="77777777" w:rsidR="0015688B" w:rsidRPr="007B75F0" w:rsidRDefault="0015688B" w:rsidP="0015688B">
            <w:pPr>
              <w:keepNext/>
              <w:numPr>
                <w:ilvl w:val="0"/>
                <w:numId w:val="47"/>
                <w:ins w:id="1759" w:author="Jacky" w:date="2013-03-13T22:42:00Z"/>
              </w:numPr>
              <w:rPr>
                <w:ins w:id="1760" w:author="Jacky" w:date="2013-03-13T22:42:00Z"/>
                <w:rFonts w:ascii="Calibri" w:hAnsi="Calibri" w:cs="Calibri"/>
                <w:lang w:val="en-AU" w:eastAsia="en-US"/>
              </w:rPr>
            </w:pPr>
            <w:ins w:id="1761" w:author="Jacky" w:date="2013-03-13T22:42:00Z">
              <w:r w:rsidRPr="004B6F46">
                <w:rPr>
                  <w:rFonts w:ascii="Calibri" w:hAnsi="Calibri" w:cs="Calibri"/>
                  <w:lang w:val="en-AU" w:eastAsia="en-US"/>
                </w:rPr>
                <w:t>Traffic Organisation Service?</w:t>
              </w:r>
            </w:ins>
          </w:p>
        </w:tc>
        <w:tc>
          <w:tcPr>
            <w:tcW w:w="3781" w:type="dxa"/>
            <w:vMerge/>
          </w:tcPr>
          <w:p w14:paraId="289BD4C7" w14:textId="77777777" w:rsidR="0015688B" w:rsidRPr="004B6F46" w:rsidRDefault="0015688B" w:rsidP="005D6EE6">
            <w:pPr>
              <w:numPr>
                <w:ins w:id="1762" w:author="Jacky" w:date="2013-03-13T22:42:00Z"/>
              </w:numPr>
              <w:ind w:left="360"/>
              <w:rPr>
                <w:ins w:id="1763" w:author="Jacky" w:date="2013-03-13T22:42:00Z"/>
                <w:rFonts w:ascii="Calibri" w:hAnsi="Calibri" w:cs="Calibri"/>
                <w:lang w:val="en-AU" w:eastAsia="en-US"/>
              </w:rPr>
            </w:pPr>
          </w:p>
        </w:tc>
      </w:tr>
      <w:tr w:rsidR="0015688B" w:rsidRPr="007B75F0" w14:paraId="40C787E1" w14:textId="77777777">
        <w:trPr>
          <w:ins w:id="1764" w:author="Jacky" w:date="2013-03-13T22:42:00Z"/>
        </w:trPr>
        <w:tc>
          <w:tcPr>
            <w:tcW w:w="5219" w:type="dxa"/>
          </w:tcPr>
          <w:p w14:paraId="68BB7CBD" w14:textId="77777777" w:rsidR="0015688B" w:rsidRPr="007B75F0" w:rsidRDefault="0015688B" w:rsidP="0015688B">
            <w:pPr>
              <w:keepNext/>
              <w:numPr>
                <w:ilvl w:val="0"/>
                <w:numId w:val="47"/>
                <w:ins w:id="1765" w:author="Jacky" w:date="2013-03-13T22:42:00Z"/>
              </w:numPr>
              <w:rPr>
                <w:ins w:id="1766" w:author="Jacky" w:date="2013-03-13T22:42:00Z"/>
                <w:rFonts w:ascii="Calibri" w:hAnsi="Calibri" w:cs="Calibri"/>
                <w:lang w:val="en-AU" w:eastAsia="en-US"/>
              </w:rPr>
            </w:pPr>
            <w:ins w:id="1767" w:author="Jacky" w:date="2013-03-13T22:42:00Z">
              <w:r w:rsidRPr="004B6F46">
                <w:rPr>
                  <w:rFonts w:ascii="Calibri" w:hAnsi="Calibri" w:cs="Calibri"/>
                  <w:lang w:val="en-AU" w:eastAsia="en-US"/>
                </w:rPr>
                <w:t>Navigational Assistance Service?</w:t>
              </w:r>
            </w:ins>
          </w:p>
        </w:tc>
        <w:tc>
          <w:tcPr>
            <w:tcW w:w="3781" w:type="dxa"/>
            <w:vMerge/>
          </w:tcPr>
          <w:p w14:paraId="7BAD41F0" w14:textId="77777777" w:rsidR="0015688B" w:rsidRPr="004B6F46" w:rsidRDefault="0015688B" w:rsidP="005D6EE6">
            <w:pPr>
              <w:numPr>
                <w:ins w:id="1768" w:author="Jacky" w:date="2013-03-13T22:42:00Z"/>
              </w:numPr>
              <w:ind w:left="360"/>
              <w:rPr>
                <w:ins w:id="1769" w:author="Jacky" w:date="2013-03-13T22:42:00Z"/>
                <w:rFonts w:ascii="Calibri" w:hAnsi="Calibri" w:cs="Calibri"/>
                <w:lang w:val="en-AU" w:eastAsia="en-US"/>
              </w:rPr>
            </w:pPr>
          </w:p>
        </w:tc>
      </w:tr>
      <w:tr w:rsidR="0015688B" w:rsidRPr="007B75F0" w14:paraId="5DA4EFB1" w14:textId="77777777">
        <w:trPr>
          <w:ins w:id="1770" w:author="Jacky" w:date="2013-03-13T22:42:00Z"/>
        </w:trPr>
        <w:tc>
          <w:tcPr>
            <w:tcW w:w="5219" w:type="dxa"/>
          </w:tcPr>
          <w:p w14:paraId="41B48799" w14:textId="77777777" w:rsidR="0015688B" w:rsidRPr="007B75F0" w:rsidRDefault="0015688B" w:rsidP="0015688B">
            <w:pPr>
              <w:keepNext/>
              <w:numPr>
                <w:ilvl w:val="0"/>
                <w:numId w:val="46"/>
                <w:ins w:id="1771" w:author="Jacky" w:date="2013-03-13T22:42:00Z"/>
              </w:numPr>
              <w:rPr>
                <w:ins w:id="1772" w:author="Jacky" w:date="2013-03-13T22:42:00Z"/>
                <w:rFonts w:ascii="Calibri" w:hAnsi="Calibri" w:cs="Calibri"/>
                <w:lang w:val="en-AU" w:eastAsia="en-US"/>
              </w:rPr>
            </w:pPr>
            <w:ins w:id="1773" w:author="Jacky" w:date="2013-03-13T22:42:00Z">
              <w:r w:rsidRPr="007B75F0">
                <w:rPr>
                  <w:rFonts w:ascii="Calibri" w:hAnsi="Calibri" w:cs="Calibri"/>
                  <w:lang w:val="en-AU" w:eastAsia="en-US"/>
                </w:rPr>
                <w:t xml:space="preserve">What information and data </w:t>
              </w:r>
              <w:r>
                <w:rPr>
                  <w:rFonts w:ascii="Calibri" w:hAnsi="Calibri" w:cs="Calibri"/>
                  <w:lang w:val="en-AU" w:eastAsia="en-US"/>
                </w:rPr>
                <w:t xml:space="preserve">will be </w:t>
              </w:r>
              <w:r w:rsidRPr="007B75F0">
                <w:rPr>
                  <w:rFonts w:ascii="Calibri" w:hAnsi="Calibri" w:cs="Calibri"/>
                  <w:lang w:val="en-AU" w:eastAsia="en-US"/>
                </w:rPr>
                <w:t>used to support the decision about the type of service/s required to mitigate the risks identified?</w:t>
              </w:r>
            </w:ins>
          </w:p>
        </w:tc>
        <w:tc>
          <w:tcPr>
            <w:tcW w:w="3781" w:type="dxa"/>
            <w:vMerge/>
          </w:tcPr>
          <w:p w14:paraId="45C2CFA6" w14:textId="77777777" w:rsidR="0015688B" w:rsidRPr="007B75F0" w:rsidRDefault="0015688B" w:rsidP="005D6EE6">
            <w:pPr>
              <w:numPr>
                <w:ins w:id="1774" w:author="Jacky" w:date="2013-03-13T22:42:00Z"/>
              </w:numPr>
              <w:ind w:left="360"/>
              <w:rPr>
                <w:ins w:id="1775" w:author="Jacky" w:date="2013-03-13T22:42:00Z"/>
                <w:rFonts w:ascii="Calibri" w:hAnsi="Calibri" w:cs="Calibri"/>
                <w:lang w:val="en-AU" w:eastAsia="en-US"/>
              </w:rPr>
            </w:pPr>
          </w:p>
        </w:tc>
      </w:tr>
      <w:tr w:rsidR="0015688B" w:rsidRPr="007B75F0" w14:paraId="254C6C38" w14:textId="77777777">
        <w:trPr>
          <w:ins w:id="1776" w:author="Jacky" w:date="2013-03-13T22:42:00Z"/>
        </w:trPr>
        <w:tc>
          <w:tcPr>
            <w:tcW w:w="5219" w:type="dxa"/>
          </w:tcPr>
          <w:p w14:paraId="1B8C31B8" w14:textId="77777777" w:rsidR="0015688B" w:rsidRPr="007B75F0" w:rsidRDefault="0015688B" w:rsidP="0015688B">
            <w:pPr>
              <w:keepNext/>
              <w:numPr>
                <w:ilvl w:val="0"/>
                <w:numId w:val="46"/>
                <w:ins w:id="1777" w:author="Jacky" w:date="2013-03-13T22:42:00Z"/>
              </w:numPr>
              <w:rPr>
                <w:ins w:id="1778" w:author="Jacky" w:date="2013-03-13T22:42:00Z"/>
                <w:rFonts w:ascii="Calibri" w:hAnsi="Calibri" w:cs="Calibri"/>
                <w:lang w:val="en-AU" w:eastAsia="en-US"/>
              </w:rPr>
            </w:pPr>
            <w:ins w:id="1779" w:author="Jacky" w:date="2013-03-13T22:42:00Z">
              <w:r w:rsidRPr="007B75F0">
                <w:rPr>
                  <w:rFonts w:ascii="Calibri" w:hAnsi="Calibri" w:cs="Calibri"/>
                  <w:lang w:val="en-AU" w:eastAsia="en-US"/>
                </w:rPr>
                <w:t xml:space="preserve">How </w:t>
              </w:r>
              <w:r>
                <w:rPr>
                  <w:rFonts w:ascii="Calibri" w:hAnsi="Calibri" w:cs="Calibri"/>
                  <w:lang w:val="en-AU" w:eastAsia="en-US"/>
                </w:rPr>
                <w:t xml:space="preserve">will </w:t>
              </w:r>
              <w:r w:rsidRPr="007B75F0">
                <w:rPr>
                  <w:rFonts w:ascii="Calibri" w:hAnsi="Calibri" w:cs="Calibri"/>
                  <w:lang w:val="en-AU" w:eastAsia="en-US"/>
                </w:rPr>
                <w:t>the types of service link to the operational objectives of the VTS?</w:t>
              </w:r>
            </w:ins>
          </w:p>
        </w:tc>
        <w:tc>
          <w:tcPr>
            <w:tcW w:w="3781" w:type="dxa"/>
            <w:vMerge/>
          </w:tcPr>
          <w:p w14:paraId="6C5C2034" w14:textId="77777777" w:rsidR="0015688B" w:rsidRPr="007B75F0" w:rsidRDefault="0015688B" w:rsidP="005D6EE6">
            <w:pPr>
              <w:numPr>
                <w:ins w:id="1780" w:author="Jacky" w:date="2013-03-13T22:42:00Z"/>
              </w:numPr>
              <w:ind w:left="360"/>
              <w:rPr>
                <w:ins w:id="1781" w:author="Jacky" w:date="2013-03-13T22:42:00Z"/>
                <w:rFonts w:ascii="Calibri" w:hAnsi="Calibri" w:cs="Calibri"/>
                <w:lang w:val="en-AU" w:eastAsia="en-US"/>
              </w:rPr>
            </w:pPr>
          </w:p>
        </w:tc>
      </w:tr>
      <w:tr w:rsidR="0015688B" w:rsidRPr="007B75F0" w14:paraId="37239A0B" w14:textId="77777777">
        <w:trPr>
          <w:ins w:id="1782" w:author="Jacky" w:date="2013-03-13T22:42:00Z"/>
        </w:trPr>
        <w:tc>
          <w:tcPr>
            <w:tcW w:w="5219" w:type="dxa"/>
          </w:tcPr>
          <w:p w14:paraId="7FE06799" w14:textId="77777777" w:rsidR="0015688B" w:rsidRPr="007B75F0" w:rsidRDefault="0015688B" w:rsidP="0015688B">
            <w:pPr>
              <w:keepNext/>
              <w:numPr>
                <w:ilvl w:val="0"/>
                <w:numId w:val="46"/>
                <w:ins w:id="1783" w:author="Jacky" w:date="2013-03-13T22:42:00Z"/>
              </w:numPr>
              <w:rPr>
                <w:ins w:id="1784" w:author="Jacky" w:date="2013-03-13T22:42:00Z"/>
                <w:rFonts w:ascii="Calibri" w:hAnsi="Calibri" w:cs="Calibri"/>
                <w:lang w:val="en-AU" w:eastAsia="en-US"/>
              </w:rPr>
            </w:pPr>
            <w:ins w:id="1785" w:author="Jacky" w:date="2013-03-13T22:42:00Z">
              <w:r>
                <w:rPr>
                  <w:rFonts w:ascii="Calibri" w:hAnsi="Calibri" w:cs="Calibri"/>
                  <w:lang w:val="en-AU" w:eastAsia="en-US"/>
                </w:rPr>
                <w:t>Will</w:t>
              </w:r>
              <w:r w:rsidRPr="007B75F0">
                <w:rPr>
                  <w:rFonts w:ascii="Calibri" w:hAnsi="Calibri" w:cs="Calibri"/>
                  <w:lang w:val="en-AU" w:eastAsia="en-US"/>
                </w:rPr>
                <w:t xml:space="preserve"> the types of service/s </w:t>
              </w:r>
              <w:r>
                <w:rPr>
                  <w:rFonts w:ascii="Calibri" w:hAnsi="Calibri" w:cs="Calibri"/>
                  <w:lang w:val="en-AU" w:eastAsia="en-US"/>
                </w:rPr>
                <w:t xml:space="preserve">be </w:t>
              </w:r>
              <w:r w:rsidRPr="007B75F0">
                <w:rPr>
                  <w:rFonts w:ascii="Calibri" w:hAnsi="Calibri" w:cs="Calibri"/>
                  <w:lang w:val="en-AU" w:eastAsia="en-US"/>
                </w:rPr>
                <w:t>delivered in a manner consistent with Guideline 1089 On provision of VTS types of service?</w:t>
              </w:r>
            </w:ins>
          </w:p>
        </w:tc>
        <w:tc>
          <w:tcPr>
            <w:tcW w:w="3781" w:type="dxa"/>
            <w:vMerge/>
          </w:tcPr>
          <w:p w14:paraId="5EF34ED1" w14:textId="77777777" w:rsidR="0015688B" w:rsidRPr="007B75F0" w:rsidRDefault="0015688B" w:rsidP="005D6EE6">
            <w:pPr>
              <w:numPr>
                <w:ins w:id="1786" w:author="Jacky" w:date="2013-03-13T22:42:00Z"/>
              </w:numPr>
              <w:ind w:left="360"/>
              <w:rPr>
                <w:ins w:id="1787" w:author="Jacky" w:date="2013-03-13T22:42:00Z"/>
                <w:rFonts w:ascii="Calibri" w:hAnsi="Calibri" w:cs="Calibri"/>
                <w:lang w:val="en-AU" w:eastAsia="en-US"/>
              </w:rPr>
            </w:pPr>
          </w:p>
        </w:tc>
      </w:tr>
    </w:tbl>
    <w:p w14:paraId="6BD963F9" w14:textId="77777777" w:rsidR="0015688B" w:rsidRPr="007B75F0" w:rsidRDefault="0015688B" w:rsidP="0015688B">
      <w:pPr>
        <w:numPr>
          <w:ins w:id="1788" w:author="Jacky" w:date="2013-03-13T22:42:00Z"/>
        </w:numPr>
        <w:autoSpaceDE w:val="0"/>
        <w:autoSpaceDN w:val="0"/>
        <w:adjustRightInd w:val="0"/>
        <w:rPr>
          <w:ins w:id="1789" w:author="Jacky" w:date="2013-03-13T22:42:00Z"/>
          <w:rFonts w:ascii="Calibri" w:hAnsi="Calibri" w:cs="Calibri"/>
          <w:lang w:val="en-US" w:eastAsia="en-US"/>
        </w:rPr>
      </w:pPr>
    </w:p>
    <w:p w14:paraId="0DDD2858" w14:textId="77777777" w:rsidR="0015688B" w:rsidRDefault="0015688B" w:rsidP="0015688B">
      <w:pPr>
        <w:numPr>
          <w:ins w:id="1790" w:author="Jacky" w:date="2013-03-13T22:42:00Z"/>
        </w:numPr>
        <w:tabs>
          <w:tab w:val="left" w:pos="360"/>
        </w:tabs>
        <w:autoSpaceDE w:val="0"/>
        <w:autoSpaceDN w:val="0"/>
        <w:adjustRightInd w:val="0"/>
        <w:rPr>
          <w:ins w:id="1791" w:author="Jacky" w:date="2013-03-13T22:42:00Z"/>
          <w:rFonts w:ascii="Calibri" w:hAnsi="Calibri" w:cs="Calibri"/>
          <w:lang w:val="en-US" w:eastAsia="en-US"/>
        </w:rPr>
      </w:pPr>
      <w:ins w:id="1792" w:author="Jacky" w:date="2013-03-13T22:42:00Z">
        <w:r w:rsidRPr="007B75F0">
          <w:rPr>
            <w:rFonts w:ascii="Calibri" w:hAnsi="Calibri" w:cs="Calibri"/>
            <w:lang w:val="en-US" w:eastAsia="en-US"/>
          </w:rPr>
          <w:t>.6</w:t>
        </w:r>
        <w:r>
          <w:rPr>
            <w:rFonts w:ascii="Calibri" w:hAnsi="Calibri" w:cs="Calibri"/>
            <w:lang w:val="en-US" w:eastAsia="en-US"/>
          </w:rPr>
          <w:tab/>
        </w:r>
        <w:r w:rsidRPr="007B75F0">
          <w:rPr>
            <w:rFonts w:ascii="Calibri" w:hAnsi="Calibri" w:cs="Calibri"/>
            <w:lang w:val="en-US" w:eastAsia="en-US"/>
          </w:rPr>
          <w:t xml:space="preserve"> establish appropriate standards for shore- and offshore-based equipment</w:t>
        </w:r>
        <w:r>
          <w:rPr>
            <w:rFonts w:ascii="Calibri" w:hAnsi="Calibri" w:cs="Calibri"/>
            <w:lang w:val="en-US" w:eastAsia="en-US"/>
          </w:rPr>
          <w:t>:</w:t>
        </w:r>
      </w:ins>
    </w:p>
    <w:p w14:paraId="78616632" w14:textId="77777777" w:rsidR="0015688B" w:rsidRPr="007B75F0" w:rsidRDefault="0015688B" w:rsidP="0015688B">
      <w:pPr>
        <w:numPr>
          <w:ins w:id="1793" w:author="Jacky" w:date="2013-03-13T22:42:00Z"/>
        </w:numPr>
        <w:tabs>
          <w:tab w:val="left" w:pos="360"/>
        </w:tabs>
        <w:autoSpaceDE w:val="0"/>
        <w:autoSpaceDN w:val="0"/>
        <w:adjustRightInd w:val="0"/>
        <w:rPr>
          <w:ins w:id="1794" w:author="Jacky" w:date="2013-03-13T22:42:00Z"/>
          <w:rFonts w:ascii="Calibri" w:hAnsi="Calibri" w:cs="Calibri"/>
          <w:lang w:val="en-US" w:eastAsia="en-US"/>
        </w:rPr>
      </w:pP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00"/>
      </w:tblGrid>
      <w:tr w:rsidR="0015688B" w:rsidRPr="007B75F0" w14:paraId="4C1D76A2" w14:textId="77777777">
        <w:trPr>
          <w:ins w:id="1795" w:author="Jacky" w:date="2013-03-13T22:42:00Z"/>
        </w:trPr>
        <w:tc>
          <w:tcPr>
            <w:tcW w:w="9000" w:type="dxa"/>
          </w:tcPr>
          <w:p w14:paraId="4B9A8F23" w14:textId="77777777" w:rsidR="0015688B" w:rsidRDefault="0015688B" w:rsidP="0015688B">
            <w:pPr>
              <w:keepNext/>
              <w:numPr>
                <w:ilvl w:val="0"/>
                <w:numId w:val="48"/>
                <w:ins w:id="1796" w:author="Jacky" w:date="2013-03-13T22:42:00Z"/>
              </w:numPr>
              <w:rPr>
                <w:ins w:id="1797" w:author="Jacky" w:date="2013-03-13T22:42:00Z"/>
                <w:rFonts w:ascii="Calibri" w:hAnsi="Calibri" w:cs="Calibri"/>
                <w:lang w:val="en-AU" w:eastAsia="en-US"/>
              </w:rPr>
            </w:pPr>
            <w:ins w:id="1798" w:author="Jacky" w:date="2013-03-13T22:42:00Z">
              <w:r>
                <w:rPr>
                  <w:rFonts w:ascii="Calibri" w:hAnsi="Calibri" w:cs="Calibri"/>
                  <w:lang w:val="en-AU" w:eastAsia="en-US"/>
                </w:rPr>
                <w:t xml:space="preserve">Does the </w:t>
              </w:r>
              <w:r w:rsidRPr="007B75F0">
                <w:rPr>
                  <w:rFonts w:ascii="Calibri" w:hAnsi="Calibri" w:cs="Calibri"/>
                  <w:lang w:val="en-AU" w:eastAsia="en-US"/>
                </w:rPr>
                <w:t>shore- and offshore-based equipment meet the operational objectives of the VTS</w:t>
              </w:r>
              <w:r>
                <w:rPr>
                  <w:rFonts w:ascii="Calibri" w:hAnsi="Calibri" w:cs="Calibri"/>
                  <w:lang w:val="en-AU" w:eastAsia="en-US"/>
                </w:rPr>
                <w:t>?</w:t>
              </w:r>
            </w:ins>
          </w:p>
          <w:p w14:paraId="03721F0A" w14:textId="77777777" w:rsidR="0015688B" w:rsidRPr="007B75F0" w:rsidRDefault="0015688B" w:rsidP="005D6EE6">
            <w:pPr>
              <w:numPr>
                <w:ins w:id="1799" w:author="Jacky" w:date="2013-03-13T22:42:00Z"/>
              </w:numPr>
              <w:rPr>
                <w:ins w:id="1800" w:author="Jacky" w:date="2013-03-13T22:42:00Z"/>
                <w:rFonts w:ascii="Calibri" w:hAnsi="Calibri" w:cs="Calibri"/>
                <w:lang w:val="en-AU" w:eastAsia="en-US"/>
              </w:rPr>
            </w:pPr>
          </w:p>
        </w:tc>
      </w:tr>
      <w:tr w:rsidR="0015688B" w:rsidRPr="007B75F0" w14:paraId="07F9DA19" w14:textId="77777777">
        <w:trPr>
          <w:ins w:id="1801" w:author="Jacky" w:date="2013-03-13T22:42:00Z"/>
        </w:trPr>
        <w:tc>
          <w:tcPr>
            <w:tcW w:w="9000" w:type="dxa"/>
          </w:tcPr>
          <w:p w14:paraId="215D00F1" w14:textId="77777777" w:rsidR="0015688B" w:rsidRPr="007B75F0" w:rsidRDefault="0015688B" w:rsidP="0015688B">
            <w:pPr>
              <w:keepNext/>
              <w:numPr>
                <w:ilvl w:val="0"/>
                <w:numId w:val="48"/>
                <w:ins w:id="1802" w:author="Jacky" w:date="2013-03-13T22:42:00Z"/>
              </w:numPr>
              <w:rPr>
                <w:ins w:id="1803" w:author="Jacky" w:date="2013-03-13T22:42:00Z"/>
                <w:rFonts w:ascii="Calibri" w:hAnsi="Calibri" w:cs="Calibri"/>
                <w:lang w:val="en-AU" w:eastAsia="en-US"/>
              </w:rPr>
            </w:pPr>
            <w:ins w:id="1804" w:author="Jacky" w:date="2013-03-13T22:42:00Z">
              <w:r>
                <w:rPr>
                  <w:rFonts w:ascii="Calibri" w:hAnsi="Calibri" w:cs="Calibri"/>
                  <w:lang w:val="en-AU" w:eastAsia="en-US"/>
                </w:rPr>
                <w:t>Is this</w:t>
              </w:r>
              <w:r w:rsidRPr="007B75F0">
                <w:rPr>
                  <w:rFonts w:ascii="Calibri" w:hAnsi="Calibri" w:cs="Calibri"/>
                  <w:lang w:val="en-AU" w:eastAsia="en-US"/>
                </w:rPr>
                <w:t xml:space="preserve"> consistent with IALA Recommendation V-128 On Operational and Technical Performance Requirement for VTS Equipment?</w:t>
              </w:r>
            </w:ins>
          </w:p>
        </w:tc>
      </w:tr>
      <w:tr w:rsidR="0015688B" w:rsidRPr="007B75F0" w14:paraId="3ECCE324" w14:textId="77777777">
        <w:trPr>
          <w:ins w:id="1805" w:author="Jacky" w:date="2013-03-13T22:42:00Z"/>
        </w:trPr>
        <w:tc>
          <w:tcPr>
            <w:tcW w:w="9000" w:type="dxa"/>
          </w:tcPr>
          <w:p w14:paraId="17309B92" w14:textId="77777777" w:rsidR="006E04C2" w:rsidRDefault="0015688B">
            <w:pPr>
              <w:keepNext/>
              <w:numPr>
                <w:ilvl w:val="0"/>
                <w:numId w:val="58"/>
                <w:ins w:id="1806" w:author="Jacky" w:date="2013-03-13T22:42:00Z"/>
              </w:numPr>
              <w:tabs>
                <w:tab w:val="clear" w:pos="1080"/>
                <w:tab w:val="num" w:pos="792"/>
              </w:tabs>
              <w:ind w:left="792"/>
              <w:rPr>
                <w:ins w:id="1807" w:author="Jacky" w:date="2013-03-13T22:42:00Z"/>
                <w:rFonts w:ascii="Calibri" w:hAnsi="Calibri" w:cs="Calibri"/>
                <w:lang w:val="en-AU" w:eastAsia="en-US"/>
              </w:rPr>
              <w:pPrChange w:id="1808" w:author="Jacky" w:date="2013-03-13T22:42:00Z">
                <w:pPr>
                  <w:keepNext/>
                  <w:numPr>
                    <w:numId w:val="65"/>
                  </w:numPr>
                  <w:tabs>
                    <w:tab w:val="num" w:pos="360"/>
                    <w:tab w:val="num" w:pos="720"/>
                    <w:tab w:val="num" w:pos="792"/>
                  </w:tabs>
                  <w:ind w:left="360" w:hanging="360"/>
                </w:pPr>
              </w:pPrChange>
            </w:pPr>
            <w:ins w:id="1809" w:author="Jacky" w:date="2013-03-13T22:42:00Z">
              <w:r w:rsidRPr="007B75F0">
                <w:rPr>
                  <w:rFonts w:ascii="Calibri" w:hAnsi="Calibri" w:cs="Calibri"/>
                  <w:lang w:val="en-AU" w:eastAsia="en-US"/>
                </w:rPr>
                <w:t>Where there any aspects of this recommendation not followed/embraced?</w:t>
              </w:r>
            </w:ins>
          </w:p>
        </w:tc>
      </w:tr>
      <w:tr w:rsidR="0015688B" w:rsidRPr="007B75F0" w14:paraId="14C79210" w14:textId="77777777">
        <w:trPr>
          <w:ins w:id="1810" w:author="Jacky" w:date="2013-03-13T22:42:00Z"/>
        </w:trPr>
        <w:tc>
          <w:tcPr>
            <w:tcW w:w="9000" w:type="dxa"/>
          </w:tcPr>
          <w:p w14:paraId="5532B145" w14:textId="77777777" w:rsidR="0015688B" w:rsidRPr="007B75F0" w:rsidRDefault="0015688B" w:rsidP="005D6EE6">
            <w:pPr>
              <w:numPr>
                <w:ilvl w:val="0"/>
                <w:numId w:val="34"/>
                <w:ins w:id="1811" w:author="Jacky" w:date="2013-03-13T22:42:00Z"/>
              </w:numPr>
              <w:contextualSpacing/>
              <w:rPr>
                <w:ins w:id="1812" w:author="Jacky" w:date="2013-03-13T22:42:00Z"/>
                <w:rFonts w:ascii="Calibri" w:hAnsi="Calibri" w:cs="Calibri"/>
                <w:lang w:val="en-AU" w:eastAsia="en-US"/>
              </w:rPr>
            </w:pPr>
            <w:ins w:id="1813" w:author="Jacky" w:date="2013-03-13T22:42:00Z">
              <w:r w:rsidRPr="007B75F0">
                <w:rPr>
                  <w:rFonts w:ascii="Calibri" w:hAnsi="Calibri" w:cs="Calibri"/>
                  <w:lang w:val="en-AU" w:eastAsia="en-US"/>
                </w:rPr>
                <w:t>If Yes, please list them?</w:t>
              </w:r>
            </w:ins>
          </w:p>
        </w:tc>
      </w:tr>
    </w:tbl>
    <w:p w14:paraId="473B3C2A" w14:textId="77777777" w:rsidR="0015688B" w:rsidRPr="007B75F0" w:rsidRDefault="0015688B" w:rsidP="0015688B">
      <w:pPr>
        <w:numPr>
          <w:ins w:id="1814" w:author="Jacky" w:date="2013-03-13T22:42:00Z"/>
        </w:numPr>
        <w:autoSpaceDE w:val="0"/>
        <w:autoSpaceDN w:val="0"/>
        <w:adjustRightInd w:val="0"/>
        <w:rPr>
          <w:ins w:id="1815" w:author="Jacky" w:date="2013-03-13T22:42:00Z"/>
          <w:rFonts w:ascii="Calibri" w:hAnsi="Calibri" w:cs="Calibri"/>
          <w:lang w:val="en-AU" w:eastAsia="en-US"/>
        </w:rPr>
      </w:pPr>
    </w:p>
    <w:p w14:paraId="467FF49E" w14:textId="77777777" w:rsidR="0015688B" w:rsidRPr="007B75F0" w:rsidRDefault="0015688B" w:rsidP="0015688B">
      <w:pPr>
        <w:numPr>
          <w:ins w:id="1816" w:author="Jacky" w:date="2013-03-13T22:42:00Z"/>
        </w:numPr>
        <w:autoSpaceDE w:val="0"/>
        <w:autoSpaceDN w:val="0"/>
        <w:adjustRightInd w:val="0"/>
        <w:rPr>
          <w:ins w:id="1817" w:author="Jacky" w:date="2013-03-13T22:42:00Z"/>
          <w:rFonts w:ascii="Calibri" w:hAnsi="Calibri" w:cs="Calibri"/>
          <w:lang w:val="en-US" w:eastAsia="en-US"/>
        </w:rPr>
      </w:pPr>
    </w:p>
    <w:p w14:paraId="35D837AD" w14:textId="77777777" w:rsidR="0015688B" w:rsidRDefault="0015688B" w:rsidP="0015688B">
      <w:pPr>
        <w:numPr>
          <w:ins w:id="1818" w:author="Jacky" w:date="2013-03-13T22:42:00Z"/>
        </w:numPr>
        <w:tabs>
          <w:tab w:val="left" w:pos="360"/>
        </w:tabs>
        <w:autoSpaceDE w:val="0"/>
        <w:autoSpaceDN w:val="0"/>
        <w:adjustRightInd w:val="0"/>
        <w:ind w:left="360" w:hanging="360"/>
        <w:rPr>
          <w:ins w:id="1819" w:author="Jacky" w:date="2013-03-13T22:42:00Z"/>
          <w:rFonts w:ascii="Calibri" w:hAnsi="Calibri" w:cs="Calibri"/>
          <w:lang w:val="en-US" w:eastAsia="en-US"/>
        </w:rPr>
      </w:pPr>
    </w:p>
    <w:p w14:paraId="42DCBF5D" w14:textId="77777777" w:rsidR="0015688B" w:rsidRDefault="0015688B" w:rsidP="0015688B">
      <w:pPr>
        <w:numPr>
          <w:ins w:id="1820" w:author="Jacky" w:date="2013-03-13T22:42:00Z"/>
        </w:numPr>
        <w:tabs>
          <w:tab w:val="left" w:pos="360"/>
        </w:tabs>
        <w:autoSpaceDE w:val="0"/>
        <w:autoSpaceDN w:val="0"/>
        <w:adjustRightInd w:val="0"/>
        <w:ind w:left="360" w:hanging="360"/>
        <w:rPr>
          <w:ins w:id="1821" w:author="Jacky" w:date="2013-03-13T22:42:00Z"/>
          <w:rFonts w:ascii="Calibri" w:hAnsi="Calibri" w:cs="Calibri"/>
          <w:lang w:val="en-US" w:eastAsia="en-US"/>
        </w:rPr>
      </w:pPr>
    </w:p>
    <w:p w14:paraId="29A6329F" w14:textId="77777777" w:rsidR="0015688B" w:rsidRPr="007B75F0" w:rsidRDefault="0015688B" w:rsidP="0015688B">
      <w:pPr>
        <w:numPr>
          <w:ins w:id="1822" w:author="Jacky" w:date="2013-03-13T22:42:00Z"/>
        </w:numPr>
        <w:tabs>
          <w:tab w:val="left" w:pos="360"/>
        </w:tabs>
        <w:autoSpaceDE w:val="0"/>
        <w:autoSpaceDN w:val="0"/>
        <w:adjustRightInd w:val="0"/>
        <w:ind w:left="360" w:hanging="360"/>
        <w:rPr>
          <w:ins w:id="1823" w:author="Jacky" w:date="2013-03-13T22:42:00Z"/>
          <w:rFonts w:ascii="Calibri" w:hAnsi="Calibri" w:cs="Calibri"/>
          <w:lang w:val="en-US" w:eastAsia="en-US"/>
        </w:rPr>
      </w:pPr>
      <w:ins w:id="1824" w:author="Jacky" w:date="2013-03-13T22:42:00Z">
        <w:r w:rsidRPr="007B75F0">
          <w:rPr>
            <w:rFonts w:ascii="Calibri" w:hAnsi="Calibri" w:cs="Calibri"/>
            <w:lang w:val="en-US" w:eastAsia="en-US"/>
          </w:rPr>
          <w:t xml:space="preserve">.7 </w:t>
        </w:r>
        <w:r>
          <w:rPr>
            <w:rFonts w:ascii="Calibri" w:hAnsi="Calibri" w:cs="Calibri"/>
            <w:lang w:val="en-US" w:eastAsia="en-US"/>
          </w:rPr>
          <w:tab/>
        </w:r>
        <w:r w:rsidRPr="007B75F0">
          <w:rPr>
            <w:rFonts w:ascii="Calibri" w:hAnsi="Calibri" w:cs="Calibri"/>
            <w:lang w:val="en-US" w:eastAsia="en-US"/>
          </w:rPr>
          <w:t>ensure that the VTS authority is provided with the equipment and facilities necessary to</w:t>
        </w:r>
        <w:r>
          <w:rPr>
            <w:rFonts w:ascii="Calibri" w:hAnsi="Calibri" w:cs="Calibri"/>
            <w:lang w:val="en-US" w:eastAsia="en-US"/>
          </w:rPr>
          <w:t xml:space="preserve"> </w:t>
        </w:r>
        <w:r w:rsidRPr="007B75F0">
          <w:rPr>
            <w:rFonts w:ascii="Calibri" w:hAnsi="Calibri" w:cs="Calibri"/>
            <w:lang w:val="en-US" w:eastAsia="en-US"/>
          </w:rPr>
          <w:t>effectively accomplish the objectives of the VTS;</w:t>
        </w:r>
      </w:ins>
    </w:p>
    <w:p w14:paraId="67F0BD73" w14:textId="77777777" w:rsidR="0015688B" w:rsidRPr="007B75F0" w:rsidRDefault="0015688B" w:rsidP="0015688B">
      <w:pPr>
        <w:numPr>
          <w:ins w:id="1825" w:author="Jacky" w:date="2013-03-13T22:42:00Z"/>
        </w:numPr>
        <w:autoSpaceDE w:val="0"/>
        <w:autoSpaceDN w:val="0"/>
        <w:adjustRightInd w:val="0"/>
        <w:rPr>
          <w:ins w:id="1826" w:author="Jacky" w:date="2013-03-13T22:42:00Z"/>
          <w:rFonts w:ascii="Calibri" w:hAnsi="Calibri" w:cs="Calibri"/>
          <w:lang w:val="en-US" w:eastAsia="en-US"/>
        </w:rPr>
      </w:pP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00"/>
      </w:tblGrid>
      <w:tr w:rsidR="0015688B" w:rsidRPr="007B75F0" w14:paraId="49022AF2" w14:textId="77777777">
        <w:trPr>
          <w:ins w:id="1827" w:author="Jacky" w:date="2013-03-13T22:42:00Z"/>
        </w:trPr>
        <w:tc>
          <w:tcPr>
            <w:tcW w:w="9000" w:type="dxa"/>
          </w:tcPr>
          <w:p w14:paraId="19A0CDC1" w14:textId="77777777" w:rsidR="0015688B" w:rsidRPr="007B75F0" w:rsidRDefault="0015688B" w:rsidP="0015688B">
            <w:pPr>
              <w:keepNext/>
              <w:numPr>
                <w:ilvl w:val="0"/>
                <w:numId w:val="49"/>
                <w:ins w:id="1828" w:author="Jacky" w:date="2013-03-13T22:42:00Z"/>
              </w:numPr>
              <w:rPr>
                <w:ins w:id="1829" w:author="Jacky" w:date="2013-03-13T22:42:00Z"/>
                <w:rFonts w:ascii="Calibri" w:hAnsi="Calibri" w:cs="Calibri"/>
                <w:lang w:val="en-AU" w:eastAsia="en-US"/>
              </w:rPr>
            </w:pPr>
            <w:ins w:id="1830" w:author="Jacky" w:date="2013-03-13T22:42:00Z">
              <w:r w:rsidRPr="007B75F0">
                <w:rPr>
                  <w:rFonts w:ascii="Calibri" w:hAnsi="Calibri" w:cs="Calibri"/>
                  <w:lang w:val="en-AU" w:eastAsia="en-US"/>
                </w:rPr>
                <w:lastRenderedPageBreak/>
                <w:t>What was the process used to determine the equipment and facilities necessary to effectively accomplish the objectives of the VTS?</w:t>
              </w:r>
            </w:ins>
          </w:p>
        </w:tc>
      </w:tr>
      <w:tr w:rsidR="0015688B" w:rsidRPr="007B75F0" w14:paraId="09ADADA6" w14:textId="77777777">
        <w:trPr>
          <w:ins w:id="1831" w:author="Jacky" w:date="2013-03-13T22:42:00Z"/>
        </w:trPr>
        <w:tc>
          <w:tcPr>
            <w:tcW w:w="9000" w:type="dxa"/>
          </w:tcPr>
          <w:p w14:paraId="73366AD7" w14:textId="77777777" w:rsidR="0015688B" w:rsidRPr="007B75F0" w:rsidRDefault="0015688B" w:rsidP="0015688B">
            <w:pPr>
              <w:keepNext/>
              <w:numPr>
                <w:ilvl w:val="0"/>
                <w:numId w:val="49"/>
                <w:ins w:id="1832" w:author="Jacky" w:date="2013-03-13T22:42:00Z"/>
              </w:numPr>
              <w:rPr>
                <w:ins w:id="1833" w:author="Jacky" w:date="2013-03-13T22:42:00Z"/>
                <w:rFonts w:ascii="Calibri" w:hAnsi="Calibri" w:cs="Calibri"/>
                <w:lang w:val="en-AU" w:eastAsia="en-US"/>
              </w:rPr>
            </w:pPr>
            <w:ins w:id="1834" w:author="Jacky" w:date="2013-03-13T22:42:00Z">
              <w:r w:rsidRPr="007B75F0">
                <w:rPr>
                  <w:rFonts w:ascii="Calibri" w:hAnsi="Calibri" w:cs="Calibri"/>
                  <w:lang w:val="en-AU" w:eastAsia="en-US"/>
                </w:rPr>
                <w:t>Is the VTS equipment consistent with the provisions of Recommendation V-128 On Operational and Technical Performance Requirement for VTS Equipment?</w:t>
              </w:r>
            </w:ins>
          </w:p>
        </w:tc>
      </w:tr>
    </w:tbl>
    <w:p w14:paraId="66EB7060" w14:textId="77777777" w:rsidR="0015688B" w:rsidRPr="00DF0EA1" w:rsidRDefault="0015688B" w:rsidP="0015688B">
      <w:pPr>
        <w:numPr>
          <w:ins w:id="1835" w:author="Jacky" w:date="2013-03-13T22:42:00Z"/>
        </w:numPr>
        <w:rPr>
          <w:ins w:id="1836" w:author="Jacky" w:date="2013-03-13T22:42:00Z"/>
        </w:rPr>
      </w:pPr>
    </w:p>
    <w:p w14:paraId="7143001E" w14:textId="77777777" w:rsidR="0015688B" w:rsidRPr="00DF0EA1" w:rsidRDefault="0015688B" w:rsidP="0015688B">
      <w:pPr>
        <w:numPr>
          <w:ins w:id="1837" w:author="Jacky" w:date="2013-03-13T22:42:00Z"/>
        </w:numPr>
        <w:rPr>
          <w:ins w:id="1838" w:author="Jacky" w:date="2013-03-13T22:42:00Z"/>
        </w:rPr>
      </w:pPr>
    </w:p>
    <w:p w14:paraId="326878A8" w14:textId="77777777" w:rsidR="0015688B" w:rsidRDefault="0015688B" w:rsidP="0015688B">
      <w:pPr>
        <w:numPr>
          <w:ins w:id="1839" w:author="Jacky" w:date="2013-03-13T22:42:00Z"/>
        </w:numPr>
        <w:tabs>
          <w:tab w:val="left" w:pos="360"/>
        </w:tabs>
        <w:ind w:left="360" w:hanging="360"/>
        <w:rPr>
          <w:ins w:id="1840" w:author="Jacky" w:date="2013-03-13T22:42:00Z"/>
          <w:lang w:val="en-US" w:eastAsia="en-US"/>
        </w:rPr>
      </w:pPr>
      <w:ins w:id="1841" w:author="Jacky" w:date="2013-03-13T22:42:00Z">
        <w:r w:rsidRPr="007B75F0">
          <w:rPr>
            <w:lang w:val="en-US" w:eastAsia="en-US"/>
          </w:rPr>
          <w:t>.8</w:t>
        </w:r>
        <w:r>
          <w:rPr>
            <w:lang w:val="en-US" w:eastAsia="en-US"/>
          </w:rPr>
          <w:tab/>
        </w:r>
        <w:r w:rsidRPr="007B75F0">
          <w:rPr>
            <w:lang w:val="en-US" w:eastAsia="en-US"/>
          </w:rPr>
          <w:t>ensure that the VTS authority is provided with sufficient staff, appropriately qualified,</w:t>
        </w:r>
        <w:r>
          <w:rPr>
            <w:lang w:val="en-US" w:eastAsia="en-US"/>
          </w:rPr>
          <w:t xml:space="preserve"> </w:t>
        </w:r>
        <w:r w:rsidRPr="007B75F0">
          <w:rPr>
            <w:lang w:val="en-US" w:eastAsia="en-US"/>
          </w:rPr>
          <w:t>suitably trained and capable of performing the tasks required, taking into consideration, the</w:t>
        </w:r>
        <w:r>
          <w:rPr>
            <w:lang w:val="en-US" w:eastAsia="en-US"/>
          </w:rPr>
          <w:t xml:space="preserve"> </w:t>
        </w:r>
        <w:r w:rsidRPr="007B75F0">
          <w:rPr>
            <w:lang w:val="en-US" w:eastAsia="en-US"/>
          </w:rPr>
          <w:t>type and level of services to be provided and the current IMO Guidelines on the</w:t>
        </w:r>
        <w:r>
          <w:rPr>
            <w:lang w:val="en-US" w:eastAsia="en-US"/>
          </w:rPr>
          <w:t xml:space="preserve"> </w:t>
        </w:r>
        <w:r w:rsidRPr="007B75F0">
          <w:rPr>
            <w:lang w:val="en-US" w:eastAsia="en-US"/>
          </w:rPr>
          <w:t xml:space="preserve">recruitment, qualifications and training of VTS operators </w:t>
        </w:r>
      </w:ins>
    </w:p>
    <w:p w14:paraId="6CE9A550" w14:textId="77777777" w:rsidR="0015688B" w:rsidRPr="007B75F0" w:rsidRDefault="0015688B" w:rsidP="0015688B">
      <w:pPr>
        <w:numPr>
          <w:ins w:id="1842" w:author="Jacky" w:date="2013-03-13T22:42:00Z"/>
        </w:numPr>
        <w:tabs>
          <w:tab w:val="left" w:pos="360"/>
        </w:tabs>
        <w:autoSpaceDE w:val="0"/>
        <w:autoSpaceDN w:val="0"/>
        <w:adjustRightInd w:val="0"/>
        <w:rPr>
          <w:ins w:id="1843" w:author="Jacky" w:date="2013-03-13T22:42:00Z"/>
          <w:rFonts w:ascii="Calibri" w:hAnsi="Calibri" w:cs="Calibri"/>
          <w:lang w:val="en-US" w:eastAsia="en-US"/>
        </w:rPr>
      </w:pP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00"/>
      </w:tblGrid>
      <w:tr w:rsidR="0015688B" w:rsidRPr="007B75F0" w14:paraId="42957F90" w14:textId="77777777">
        <w:trPr>
          <w:ins w:id="1844" w:author="Jacky" w:date="2013-03-13T22:42:00Z"/>
        </w:trPr>
        <w:tc>
          <w:tcPr>
            <w:tcW w:w="9000" w:type="dxa"/>
          </w:tcPr>
          <w:p w14:paraId="5A77D78F" w14:textId="77777777" w:rsidR="0015688B" w:rsidRPr="007B75F0" w:rsidRDefault="0015688B" w:rsidP="0015688B">
            <w:pPr>
              <w:keepNext/>
              <w:numPr>
                <w:ilvl w:val="0"/>
                <w:numId w:val="50"/>
                <w:ins w:id="1845" w:author="Jacky" w:date="2013-03-13T22:42:00Z"/>
              </w:numPr>
              <w:rPr>
                <w:ins w:id="1846" w:author="Jacky" w:date="2013-03-13T22:42:00Z"/>
                <w:rFonts w:ascii="Calibri" w:hAnsi="Calibri" w:cs="Calibri"/>
                <w:lang w:val="en-AU" w:eastAsia="en-US"/>
              </w:rPr>
            </w:pPr>
            <w:ins w:id="1847" w:author="Jacky" w:date="2013-03-13T22:42:00Z">
              <w:r>
                <w:rPr>
                  <w:rFonts w:ascii="Calibri" w:hAnsi="Calibri" w:cs="Calibri"/>
                  <w:lang w:val="en-AU" w:eastAsia="en-US"/>
                </w:rPr>
                <w:t xml:space="preserve">Are </w:t>
              </w:r>
              <w:r w:rsidRPr="007B75F0">
                <w:rPr>
                  <w:rFonts w:ascii="Calibri" w:hAnsi="Calibri" w:cs="Calibri"/>
                  <w:lang w:val="en-AU" w:eastAsia="en-US"/>
                </w:rPr>
                <w:t>the staffing levels for the VTS been determined in a manner consistent with IALA Guideline 1045 On Staffing levels for VTS Personnel?</w:t>
              </w:r>
            </w:ins>
          </w:p>
        </w:tc>
      </w:tr>
      <w:tr w:rsidR="0015688B" w:rsidRPr="007B75F0" w14:paraId="7763157D" w14:textId="77777777">
        <w:trPr>
          <w:ins w:id="1848" w:author="Jacky" w:date="2013-03-13T22:42:00Z"/>
        </w:trPr>
        <w:tc>
          <w:tcPr>
            <w:tcW w:w="9000" w:type="dxa"/>
          </w:tcPr>
          <w:p w14:paraId="7C4B7F64" w14:textId="77777777" w:rsidR="006E04C2" w:rsidRDefault="0015688B">
            <w:pPr>
              <w:numPr>
                <w:ilvl w:val="0"/>
                <w:numId w:val="51"/>
                <w:ins w:id="1849" w:author="Jacky" w:date="2013-03-13T22:42:00Z"/>
              </w:numPr>
              <w:tabs>
                <w:tab w:val="clear" w:pos="1080"/>
                <w:tab w:val="num" w:pos="792"/>
              </w:tabs>
              <w:ind w:left="792"/>
              <w:contextualSpacing/>
              <w:rPr>
                <w:ins w:id="1850" w:author="Jacky" w:date="2013-03-13T22:42:00Z"/>
                <w:rFonts w:ascii="Calibri" w:hAnsi="Calibri" w:cs="Calibri"/>
                <w:lang w:val="en-AU" w:eastAsia="en-US"/>
              </w:rPr>
              <w:pPrChange w:id="1851" w:author="Jacky" w:date="2013-03-13T22:42:00Z">
                <w:pPr>
                  <w:numPr>
                    <w:numId w:val="59"/>
                  </w:numPr>
                  <w:tabs>
                    <w:tab w:val="num" w:pos="360"/>
                    <w:tab w:val="num" w:pos="792"/>
                  </w:tabs>
                  <w:ind w:left="360" w:hanging="360"/>
                  <w:contextualSpacing/>
                </w:pPr>
              </w:pPrChange>
            </w:pPr>
            <w:ins w:id="1852" w:author="Jacky" w:date="2013-03-13T22:42:00Z">
              <w:r w:rsidRPr="007B75F0">
                <w:rPr>
                  <w:rFonts w:ascii="Calibri" w:hAnsi="Calibri" w:cs="Calibri"/>
                  <w:lang w:val="en-AU" w:eastAsia="en-US"/>
                </w:rPr>
                <w:t>If Yes, please provide confirmation / evidence (for example, procedures, policy document, etc)</w:t>
              </w:r>
            </w:ins>
          </w:p>
        </w:tc>
      </w:tr>
    </w:tbl>
    <w:p w14:paraId="2F3C477C" w14:textId="77777777" w:rsidR="0015688B" w:rsidRPr="00DF0EA1" w:rsidRDefault="0015688B" w:rsidP="0015688B">
      <w:pPr>
        <w:numPr>
          <w:ins w:id="1853" w:author="Jacky" w:date="2013-03-13T22:42:00Z"/>
        </w:numPr>
        <w:rPr>
          <w:ins w:id="1854" w:author="Jacky" w:date="2013-03-13T22:42:00Z"/>
        </w:rPr>
      </w:pPr>
    </w:p>
    <w:p w14:paraId="368F2941" w14:textId="77777777" w:rsidR="0015688B" w:rsidRPr="00DF0EA1" w:rsidRDefault="0015688B" w:rsidP="0015688B">
      <w:pPr>
        <w:numPr>
          <w:ins w:id="1855" w:author="Jacky" w:date="2013-03-13T22:42:00Z"/>
        </w:numPr>
        <w:tabs>
          <w:tab w:val="left" w:pos="360"/>
        </w:tabs>
        <w:ind w:left="360" w:hanging="360"/>
        <w:rPr>
          <w:ins w:id="1856" w:author="Jacky" w:date="2013-03-13T22:42:00Z"/>
        </w:rPr>
      </w:pPr>
      <w:ins w:id="1857" w:author="Jacky" w:date="2013-03-13T22:42:00Z">
        <w:r w:rsidRPr="00DF0EA1">
          <w:t>.9</w:t>
        </w:r>
        <w:r>
          <w:tab/>
        </w:r>
        <w:r w:rsidRPr="00DF0EA1">
          <w:t>establish appropriate qualifications and training requirements for VTS operators, taking</w:t>
        </w:r>
        <w:r>
          <w:t xml:space="preserve"> </w:t>
        </w:r>
        <w:r w:rsidRPr="00DF0EA1">
          <w:t>into consideration the type and level of services to be provided;</w:t>
        </w:r>
      </w:ins>
    </w:p>
    <w:p w14:paraId="2D2E67D9" w14:textId="77777777" w:rsidR="0015688B" w:rsidRPr="00DF0EA1" w:rsidRDefault="0015688B" w:rsidP="0015688B">
      <w:pPr>
        <w:numPr>
          <w:ins w:id="1858" w:author="Jacky" w:date="2013-03-13T22:42:00Z"/>
        </w:numPr>
        <w:rPr>
          <w:ins w:id="1859" w:author="Jacky" w:date="2013-03-13T22:42:00Z"/>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88"/>
      </w:tblGrid>
      <w:tr w:rsidR="0015688B" w:rsidRPr="007B75F0" w14:paraId="4A1E2805" w14:textId="77777777">
        <w:trPr>
          <w:ins w:id="1860" w:author="Jacky" w:date="2013-03-13T22:42:00Z"/>
        </w:trPr>
        <w:tc>
          <w:tcPr>
            <w:tcW w:w="9108" w:type="dxa"/>
          </w:tcPr>
          <w:p w14:paraId="6852C360" w14:textId="77777777" w:rsidR="0015688B" w:rsidRPr="007B75F0" w:rsidRDefault="0015688B" w:rsidP="0015688B">
            <w:pPr>
              <w:keepNext/>
              <w:numPr>
                <w:ilvl w:val="0"/>
                <w:numId w:val="52"/>
                <w:ins w:id="1861" w:author="Jacky" w:date="2013-03-13T22:42:00Z"/>
              </w:numPr>
              <w:rPr>
                <w:ins w:id="1862" w:author="Jacky" w:date="2013-03-13T22:42:00Z"/>
                <w:rFonts w:ascii="Calibri" w:hAnsi="Calibri" w:cs="Calibri"/>
                <w:lang w:val="en-AU" w:eastAsia="en-US"/>
              </w:rPr>
            </w:pPr>
            <w:ins w:id="1863" w:author="Jacky" w:date="2013-03-13T22:42:00Z">
              <w:r w:rsidRPr="007B75F0">
                <w:rPr>
                  <w:rFonts w:ascii="Calibri" w:hAnsi="Calibri" w:cs="Calibri"/>
                  <w:lang w:val="en-AU" w:eastAsia="en-US"/>
                </w:rPr>
                <w:t>Have appropriate qualifications and training requirements for VTS operators, taking into consideration the type of services to be provided, been determined?</w:t>
              </w:r>
            </w:ins>
          </w:p>
        </w:tc>
      </w:tr>
      <w:tr w:rsidR="0015688B" w:rsidRPr="007B75F0" w14:paraId="41133AED" w14:textId="77777777">
        <w:trPr>
          <w:ins w:id="1864" w:author="Jacky" w:date="2013-03-13T22:42:00Z"/>
        </w:trPr>
        <w:tc>
          <w:tcPr>
            <w:tcW w:w="9108" w:type="dxa"/>
          </w:tcPr>
          <w:p w14:paraId="01F2221C" w14:textId="77777777" w:rsidR="006E04C2" w:rsidRDefault="0015688B">
            <w:pPr>
              <w:numPr>
                <w:ilvl w:val="1"/>
                <w:numId w:val="52"/>
                <w:ins w:id="1865" w:author="Jacky" w:date="2013-03-13T22:42:00Z"/>
              </w:numPr>
              <w:tabs>
                <w:tab w:val="clear" w:pos="1440"/>
                <w:tab w:val="num" w:pos="792"/>
              </w:tabs>
              <w:ind w:left="792"/>
              <w:contextualSpacing/>
              <w:rPr>
                <w:ins w:id="1866" w:author="Jacky" w:date="2013-03-13T22:42:00Z"/>
                <w:rFonts w:ascii="Calibri" w:hAnsi="Calibri" w:cs="Calibri"/>
                <w:lang w:val="en-AU" w:eastAsia="en-US"/>
              </w:rPr>
              <w:pPrChange w:id="1867" w:author="Jacky" w:date="2013-03-13T22:42:00Z">
                <w:pPr>
                  <w:numPr>
                    <w:ilvl w:val="1"/>
                    <w:numId w:val="60"/>
                  </w:numPr>
                  <w:tabs>
                    <w:tab w:val="num" w:pos="792"/>
                  </w:tabs>
                  <w:ind w:left="1440" w:hanging="360"/>
                  <w:contextualSpacing/>
                </w:pPr>
              </w:pPrChange>
            </w:pPr>
            <w:ins w:id="1868" w:author="Jacky" w:date="2013-03-13T22:42:00Z">
              <w:r w:rsidRPr="007B75F0">
                <w:rPr>
                  <w:rFonts w:ascii="Calibri" w:hAnsi="Calibri" w:cs="Calibri"/>
                  <w:lang w:val="en-AU" w:eastAsia="en-US"/>
                </w:rPr>
                <w:t>If yes</w:t>
              </w:r>
              <w:r>
                <w:rPr>
                  <w:rFonts w:ascii="Calibri" w:hAnsi="Calibri" w:cs="Calibri"/>
                  <w:lang w:val="en-AU" w:eastAsia="en-US"/>
                </w:rPr>
                <w:t xml:space="preserve">, are these qualifications/training requirements supported by </w:t>
              </w:r>
              <w:r w:rsidRPr="007B75F0">
                <w:rPr>
                  <w:rFonts w:ascii="Calibri" w:hAnsi="Calibri" w:cs="Calibri"/>
                  <w:lang w:val="en-AU" w:eastAsia="en-US"/>
                </w:rPr>
                <w:t>policy</w:t>
              </w:r>
              <w:r>
                <w:rPr>
                  <w:rFonts w:ascii="Calibri" w:hAnsi="Calibri" w:cs="Calibri"/>
                  <w:lang w:val="en-AU" w:eastAsia="en-US"/>
                </w:rPr>
                <w:t xml:space="preserve"> </w:t>
              </w:r>
              <w:r w:rsidRPr="007B75F0">
                <w:rPr>
                  <w:rFonts w:ascii="Calibri" w:hAnsi="Calibri" w:cs="Calibri"/>
                  <w:lang w:val="en-AU" w:eastAsia="en-US"/>
                </w:rPr>
                <w:t>or</w:t>
              </w:r>
              <w:r>
                <w:rPr>
                  <w:rFonts w:ascii="Calibri" w:hAnsi="Calibri" w:cs="Calibri"/>
                  <w:lang w:val="en-AU" w:eastAsia="en-US"/>
                </w:rPr>
                <w:t xml:space="preserve"> legislation</w:t>
              </w:r>
              <w:r w:rsidRPr="007B75F0">
                <w:rPr>
                  <w:rFonts w:ascii="Calibri" w:hAnsi="Calibri" w:cs="Calibri"/>
                  <w:lang w:val="en-AU" w:eastAsia="en-US"/>
                </w:rPr>
                <w:t>?</w:t>
              </w:r>
            </w:ins>
          </w:p>
        </w:tc>
      </w:tr>
      <w:tr w:rsidR="0015688B" w:rsidRPr="007B75F0" w14:paraId="3B751C1A" w14:textId="77777777">
        <w:trPr>
          <w:ins w:id="1869" w:author="Jacky" w:date="2013-03-13T22:42:00Z"/>
        </w:trPr>
        <w:tc>
          <w:tcPr>
            <w:tcW w:w="9108" w:type="dxa"/>
          </w:tcPr>
          <w:p w14:paraId="19C87D21" w14:textId="77777777" w:rsidR="0015688B" w:rsidRPr="007B75F0" w:rsidRDefault="0015688B" w:rsidP="0015688B">
            <w:pPr>
              <w:keepNext/>
              <w:numPr>
                <w:ilvl w:val="0"/>
                <w:numId w:val="52"/>
                <w:ins w:id="1870" w:author="Jacky" w:date="2013-03-13T22:42:00Z"/>
              </w:numPr>
              <w:rPr>
                <w:ins w:id="1871" w:author="Jacky" w:date="2013-03-13T22:42:00Z"/>
                <w:rFonts w:ascii="Calibri" w:hAnsi="Calibri" w:cs="Calibri"/>
                <w:lang w:val="en-AU" w:eastAsia="en-US"/>
              </w:rPr>
            </w:pPr>
            <w:ins w:id="1872" w:author="Jacky" w:date="2013-03-13T22:42:00Z">
              <w:r w:rsidRPr="007B75F0">
                <w:rPr>
                  <w:rFonts w:ascii="Calibri" w:hAnsi="Calibri" w:cs="Calibri"/>
                  <w:lang w:val="en-AU" w:eastAsia="en-US"/>
                </w:rPr>
                <w:t xml:space="preserve">Are training courses for VTS operators delivered by accredited training </w:t>
              </w:r>
              <w:r>
                <w:rPr>
                  <w:rFonts w:ascii="Calibri" w:hAnsi="Calibri" w:cs="Calibri"/>
                  <w:lang w:val="en-AU" w:eastAsia="en-US"/>
                </w:rPr>
                <w:t>organizations</w:t>
              </w:r>
              <w:r w:rsidRPr="007B75F0">
                <w:rPr>
                  <w:rFonts w:ascii="Calibri" w:hAnsi="Calibri" w:cs="Calibri"/>
                  <w:lang w:val="en-AU" w:eastAsia="en-US"/>
                </w:rPr>
                <w:t xml:space="preserve"> in a manner consistent with Guideline 1014 On accreditation of VTS training courses?</w:t>
              </w:r>
            </w:ins>
          </w:p>
        </w:tc>
      </w:tr>
      <w:tr w:rsidR="0015688B" w:rsidRPr="007B75F0" w14:paraId="74430B68" w14:textId="77777777">
        <w:trPr>
          <w:ins w:id="1873" w:author="Jacky" w:date="2013-03-13T22:42:00Z"/>
        </w:trPr>
        <w:tc>
          <w:tcPr>
            <w:tcW w:w="9108" w:type="dxa"/>
          </w:tcPr>
          <w:p w14:paraId="16C3E55E" w14:textId="77777777" w:rsidR="0015688B" w:rsidRPr="007B75F0" w:rsidRDefault="0015688B" w:rsidP="0015688B">
            <w:pPr>
              <w:keepNext/>
              <w:numPr>
                <w:ilvl w:val="0"/>
                <w:numId w:val="52"/>
                <w:ins w:id="1874" w:author="Jacky" w:date="2013-03-13T22:42:00Z"/>
              </w:numPr>
              <w:rPr>
                <w:ins w:id="1875" w:author="Jacky" w:date="2013-03-13T22:42:00Z"/>
                <w:rFonts w:ascii="Calibri" w:hAnsi="Calibri" w:cs="Calibri"/>
                <w:lang w:val="en-AU" w:eastAsia="en-US"/>
              </w:rPr>
            </w:pPr>
            <w:ins w:id="1876" w:author="Jacky" w:date="2013-03-13T22:42:00Z">
              <w:r w:rsidRPr="007B75F0">
                <w:rPr>
                  <w:rFonts w:ascii="Calibri" w:hAnsi="Calibri" w:cs="Calibri"/>
                  <w:lang w:val="en-AU" w:eastAsia="en-US"/>
                </w:rPr>
                <w:t>Are training courses consistent with Recommendation V-103 On standards for training and certification of VTS Personnel and associated Model Courses?</w:t>
              </w:r>
            </w:ins>
          </w:p>
        </w:tc>
      </w:tr>
      <w:tr w:rsidR="0015688B" w:rsidRPr="007B75F0" w14:paraId="2C701C29" w14:textId="77777777">
        <w:trPr>
          <w:ins w:id="1877" w:author="Jacky" w:date="2013-03-13T22:42:00Z"/>
        </w:trPr>
        <w:tc>
          <w:tcPr>
            <w:tcW w:w="9108" w:type="dxa"/>
          </w:tcPr>
          <w:p w14:paraId="4B1980D4" w14:textId="77777777" w:rsidR="0015688B" w:rsidRPr="007B75F0" w:rsidRDefault="0015688B" w:rsidP="0015688B">
            <w:pPr>
              <w:keepNext/>
              <w:numPr>
                <w:ilvl w:val="0"/>
                <w:numId w:val="52"/>
                <w:ins w:id="1878" w:author="Jacky" w:date="2013-03-13T22:42:00Z"/>
              </w:numPr>
              <w:rPr>
                <w:ins w:id="1879" w:author="Jacky" w:date="2013-03-13T22:42:00Z"/>
                <w:rFonts w:ascii="Calibri" w:hAnsi="Calibri" w:cs="Calibri"/>
                <w:lang w:val="en-AU" w:eastAsia="en-US"/>
              </w:rPr>
            </w:pPr>
            <w:ins w:id="1880" w:author="Jacky" w:date="2013-03-13T22:42:00Z">
              <w:r w:rsidRPr="007B75F0">
                <w:rPr>
                  <w:rFonts w:ascii="Calibri" w:hAnsi="Calibri" w:cs="Calibri"/>
                  <w:lang w:val="en-AU" w:eastAsia="en-US"/>
                </w:rPr>
                <w:t>Are the training requirements determined in a manner consistent with Guideline 1017 On the assessment of training requirements for existing VTS personnel, candidate VTS operators, and revalidation of VTS operator certificates?</w:t>
              </w:r>
            </w:ins>
          </w:p>
        </w:tc>
      </w:tr>
    </w:tbl>
    <w:p w14:paraId="63F50DE2" w14:textId="77777777" w:rsidR="006E04C2" w:rsidRDefault="006E04C2">
      <w:pPr>
        <w:numPr>
          <w:ins w:id="1881" w:author="Jacky" w:date="2013-03-13T22:42:00Z"/>
        </w:numPr>
        <w:tabs>
          <w:tab w:val="left" w:pos="360"/>
        </w:tabs>
        <w:autoSpaceDE w:val="0"/>
        <w:autoSpaceDN w:val="0"/>
        <w:adjustRightInd w:val="0"/>
        <w:rPr>
          <w:ins w:id="1882" w:author="Jacky" w:date="2013-03-13T22:42:00Z"/>
          <w:rFonts w:ascii="Calibri" w:hAnsi="Calibri" w:cs="Calibri"/>
          <w:lang w:val="en-US" w:eastAsia="en-US"/>
        </w:rPr>
        <w:pPrChange w:id="1883" w:author="Jacky" w:date="2013-03-13T22:55:00Z">
          <w:pPr>
            <w:tabs>
              <w:tab w:val="left" w:pos="360"/>
            </w:tabs>
            <w:autoSpaceDE w:val="0"/>
            <w:autoSpaceDN w:val="0"/>
            <w:adjustRightInd w:val="0"/>
            <w:ind w:left="360" w:hanging="360"/>
          </w:pPr>
        </w:pPrChange>
      </w:pPr>
    </w:p>
    <w:p w14:paraId="4B2291C2" w14:textId="77777777" w:rsidR="0015688B" w:rsidRDefault="0015688B" w:rsidP="0015688B">
      <w:pPr>
        <w:numPr>
          <w:ins w:id="1884" w:author="Jacky" w:date="2013-03-13T22:42:00Z"/>
        </w:numPr>
        <w:tabs>
          <w:tab w:val="left" w:pos="360"/>
        </w:tabs>
        <w:autoSpaceDE w:val="0"/>
        <w:autoSpaceDN w:val="0"/>
        <w:adjustRightInd w:val="0"/>
        <w:ind w:left="360" w:hanging="360"/>
        <w:rPr>
          <w:ins w:id="1885" w:author="Jacky" w:date="2013-03-13T22:42:00Z"/>
          <w:rFonts w:ascii="Calibri" w:hAnsi="Calibri" w:cs="Calibri"/>
          <w:lang w:val="en-US" w:eastAsia="en-US"/>
        </w:rPr>
      </w:pPr>
    </w:p>
    <w:p w14:paraId="083EA695" w14:textId="77777777" w:rsidR="0015688B" w:rsidRDefault="0015688B" w:rsidP="0015688B">
      <w:pPr>
        <w:numPr>
          <w:ins w:id="1886" w:author="Jacky" w:date="2013-03-13T22:42:00Z"/>
        </w:numPr>
        <w:tabs>
          <w:tab w:val="left" w:pos="360"/>
        </w:tabs>
        <w:autoSpaceDE w:val="0"/>
        <w:autoSpaceDN w:val="0"/>
        <w:adjustRightInd w:val="0"/>
        <w:ind w:left="360" w:hanging="360"/>
        <w:rPr>
          <w:ins w:id="1887" w:author="Jacky" w:date="2013-03-13T22:42:00Z"/>
          <w:rFonts w:ascii="Calibri" w:hAnsi="Calibri" w:cs="Calibri"/>
          <w:lang w:val="en-US" w:eastAsia="en-US"/>
        </w:rPr>
      </w:pPr>
      <w:ins w:id="1888" w:author="Jacky" w:date="2013-03-13T22:42:00Z">
        <w:r w:rsidRPr="007B75F0">
          <w:rPr>
            <w:rFonts w:ascii="Calibri" w:hAnsi="Calibri" w:cs="Calibri"/>
            <w:lang w:val="en-US" w:eastAsia="en-US"/>
          </w:rPr>
          <w:t>.10</w:t>
        </w:r>
        <w:r>
          <w:rPr>
            <w:rFonts w:ascii="Calibri" w:hAnsi="Calibri" w:cs="Calibri"/>
            <w:lang w:val="en-US" w:eastAsia="en-US"/>
          </w:rPr>
          <w:tab/>
        </w:r>
        <w:r w:rsidRPr="007B75F0">
          <w:rPr>
            <w:rFonts w:ascii="Calibri" w:hAnsi="Calibri" w:cs="Calibri"/>
            <w:lang w:val="en-US" w:eastAsia="en-US"/>
          </w:rPr>
          <w:t>ensure that provisions for the training of VTS operators are available</w:t>
        </w:r>
        <w:r>
          <w:rPr>
            <w:rFonts w:ascii="Calibri" w:hAnsi="Calibri" w:cs="Calibri"/>
            <w:lang w:val="en-US" w:eastAsia="en-US"/>
          </w:rPr>
          <w:t>:</w:t>
        </w:r>
      </w:ins>
    </w:p>
    <w:p w14:paraId="66895334" w14:textId="77777777" w:rsidR="0015688B" w:rsidRPr="007B75F0" w:rsidRDefault="0015688B" w:rsidP="0015688B">
      <w:pPr>
        <w:numPr>
          <w:ins w:id="1889" w:author="Jacky" w:date="2013-03-13T22:42:00Z"/>
        </w:numPr>
        <w:tabs>
          <w:tab w:val="left" w:pos="360"/>
        </w:tabs>
        <w:autoSpaceDE w:val="0"/>
        <w:autoSpaceDN w:val="0"/>
        <w:adjustRightInd w:val="0"/>
        <w:ind w:left="360" w:hanging="360"/>
        <w:rPr>
          <w:ins w:id="1890" w:author="Jacky" w:date="2013-03-13T22:42:00Z"/>
          <w:rFonts w:ascii="Calibri" w:hAnsi="Calibri" w:cs="Calibri"/>
          <w:lang w:val="en-US" w:eastAsia="en-US"/>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88"/>
      </w:tblGrid>
      <w:tr w:rsidR="0015688B" w:rsidRPr="007B75F0" w14:paraId="58B3F612" w14:textId="77777777">
        <w:trPr>
          <w:ins w:id="1891" w:author="Jacky" w:date="2013-03-13T22:42:00Z"/>
        </w:trPr>
        <w:tc>
          <w:tcPr>
            <w:tcW w:w="9000" w:type="dxa"/>
          </w:tcPr>
          <w:p w14:paraId="3D49F11F" w14:textId="77777777" w:rsidR="0015688B" w:rsidRPr="007B75F0" w:rsidRDefault="0015688B" w:rsidP="0015688B">
            <w:pPr>
              <w:keepNext/>
              <w:numPr>
                <w:ilvl w:val="0"/>
                <w:numId w:val="53"/>
                <w:ins w:id="1892" w:author="Jacky" w:date="2013-03-13T22:42:00Z"/>
              </w:numPr>
              <w:rPr>
                <w:ins w:id="1893" w:author="Jacky" w:date="2013-03-13T22:42:00Z"/>
                <w:rFonts w:ascii="Calibri" w:hAnsi="Calibri" w:cs="Calibri"/>
                <w:lang w:val="en-AU" w:eastAsia="en-US"/>
              </w:rPr>
            </w:pPr>
            <w:ins w:id="1894" w:author="Jacky" w:date="2013-03-13T22:42:00Z">
              <w:r w:rsidRPr="007B75F0">
                <w:rPr>
                  <w:rFonts w:ascii="Calibri" w:hAnsi="Calibri" w:cs="Calibri"/>
                  <w:lang w:val="en-AU" w:eastAsia="en-US"/>
                </w:rPr>
                <w:t>Are VTS personnel trained and qualified to enable them to perform the tasks required in accordance with IALA Recommendation V-103 On standards for training and certification of VTS Personnel and associated Model Courses?</w:t>
              </w:r>
            </w:ins>
          </w:p>
        </w:tc>
      </w:tr>
      <w:tr w:rsidR="0015688B" w:rsidRPr="007B75F0" w14:paraId="4CA9A36F" w14:textId="77777777">
        <w:trPr>
          <w:ins w:id="1895" w:author="Jacky" w:date="2013-03-13T22:42:00Z"/>
        </w:trPr>
        <w:tc>
          <w:tcPr>
            <w:tcW w:w="9000" w:type="dxa"/>
          </w:tcPr>
          <w:p w14:paraId="0AF3F924" w14:textId="77777777" w:rsidR="0015688B" w:rsidRPr="007B75F0" w:rsidRDefault="0015688B" w:rsidP="0015688B">
            <w:pPr>
              <w:keepNext/>
              <w:numPr>
                <w:ilvl w:val="0"/>
                <w:numId w:val="53"/>
                <w:ins w:id="1896" w:author="Jacky" w:date="2013-03-13T22:42:00Z"/>
              </w:numPr>
              <w:rPr>
                <w:ins w:id="1897" w:author="Jacky" w:date="2013-03-13T22:42:00Z"/>
                <w:rFonts w:ascii="Calibri" w:hAnsi="Calibri" w:cs="Calibri"/>
                <w:lang w:val="en-AU" w:eastAsia="en-US"/>
              </w:rPr>
            </w:pPr>
            <w:ins w:id="1898" w:author="Jacky" w:date="2013-03-13T22:42:00Z">
              <w:r w:rsidRPr="007B75F0">
                <w:rPr>
                  <w:rFonts w:ascii="Calibri" w:hAnsi="Calibri" w:cs="Calibri"/>
                  <w:lang w:val="en-AU" w:eastAsia="en-US"/>
                </w:rPr>
                <w:t xml:space="preserve">Is training for VTS personnel provided by training organisations accredited in accordance with IALA Guideline 1014 On </w:t>
              </w:r>
              <w:r>
                <w:rPr>
                  <w:rFonts w:ascii="Calibri" w:hAnsi="Calibri" w:cs="Calibri"/>
                  <w:lang w:val="en-AU" w:eastAsia="en-US"/>
                </w:rPr>
                <w:t xml:space="preserve">the </w:t>
              </w:r>
              <w:r w:rsidRPr="007B75F0">
                <w:rPr>
                  <w:rFonts w:ascii="Calibri" w:hAnsi="Calibri" w:cs="Calibri"/>
                  <w:lang w:val="en-AU" w:eastAsia="en-US"/>
                </w:rPr>
                <w:t xml:space="preserve">accreditation </w:t>
              </w:r>
              <w:r>
                <w:rPr>
                  <w:rFonts w:ascii="Calibri" w:hAnsi="Calibri" w:cs="Calibri"/>
                  <w:lang w:val="en-AU" w:eastAsia="en-US"/>
                </w:rPr>
                <w:t xml:space="preserve">and approval process for </w:t>
              </w:r>
              <w:r w:rsidRPr="007B75F0">
                <w:rPr>
                  <w:rFonts w:ascii="Calibri" w:hAnsi="Calibri" w:cs="Calibri"/>
                  <w:lang w:val="en-AU" w:eastAsia="en-US"/>
                </w:rPr>
                <w:t>VTS training?</w:t>
              </w:r>
            </w:ins>
          </w:p>
        </w:tc>
      </w:tr>
      <w:tr w:rsidR="0015688B" w:rsidRPr="007B75F0" w14:paraId="5FB94F70" w14:textId="77777777">
        <w:trPr>
          <w:ins w:id="1899" w:author="Jacky" w:date="2013-03-13T22:42:00Z"/>
        </w:trPr>
        <w:tc>
          <w:tcPr>
            <w:tcW w:w="9000" w:type="dxa"/>
          </w:tcPr>
          <w:p w14:paraId="22EFAC7F" w14:textId="77777777" w:rsidR="0015688B" w:rsidRPr="007B75F0" w:rsidRDefault="0015688B" w:rsidP="0015688B">
            <w:pPr>
              <w:keepNext/>
              <w:numPr>
                <w:ilvl w:val="0"/>
                <w:numId w:val="53"/>
                <w:ins w:id="1900" w:author="Jacky" w:date="2013-03-13T22:42:00Z"/>
              </w:numPr>
              <w:rPr>
                <w:ins w:id="1901" w:author="Jacky" w:date="2013-03-13T22:42:00Z"/>
                <w:rFonts w:ascii="Calibri" w:hAnsi="Calibri" w:cs="Calibri"/>
                <w:lang w:val="en-AU" w:eastAsia="en-US"/>
              </w:rPr>
            </w:pPr>
            <w:ins w:id="1902" w:author="Jacky" w:date="2013-03-13T22:42:00Z">
              <w:r w:rsidRPr="007B75F0">
                <w:rPr>
                  <w:rFonts w:ascii="Calibri" w:hAnsi="Calibri" w:cs="Calibri"/>
                  <w:lang w:val="en-AU" w:eastAsia="en-US"/>
                </w:rPr>
                <w:t xml:space="preserve">Are the training courses provided by accredited training organisations approved in accordance with IALA Guideline 1014 On </w:t>
              </w:r>
              <w:r>
                <w:rPr>
                  <w:rFonts w:ascii="Calibri" w:hAnsi="Calibri" w:cs="Calibri"/>
                  <w:lang w:val="en-AU" w:eastAsia="en-US"/>
                </w:rPr>
                <w:t xml:space="preserve">the </w:t>
              </w:r>
              <w:r w:rsidRPr="007B75F0">
                <w:rPr>
                  <w:rFonts w:ascii="Calibri" w:hAnsi="Calibri" w:cs="Calibri"/>
                  <w:lang w:val="en-AU" w:eastAsia="en-US"/>
                </w:rPr>
                <w:t xml:space="preserve">accreditation </w:t>
              </w:r>
              <w:r>
                <w:rPr>
                  <w:rFonts w:ascii="Calibri" w:hAnsi="Calibri" w:cs="Calibri"/>
                  <w:lang w:val="en-AU" w:eastAsia="en-US"/>
                </w:rPr>
                <w:t xml:space="preserve">and approval process for </w:t>
              </w:r>
              <w:r w:rsidRPr="007B75F0">
                <w:rPr>
                  <w:rFonts w:ascii="Calibri" w:hAnsi="Calibri" w:cs="Calibri"/>
                  <w:lang w:val="en-AU" w:eastAsia="en-US"/>
                </w:rPr>
                <w:t>VTS training?</w:t>
              </w:r>
            </w:ins>
          </w:p>
        </w:tc>
      </w:tr>
    </w:tbl>
    <w:p w14:paraId="63296A94" w14:textId="77777777" w:rsidR="0015688B" w:rsidRPr="007B75F0" w:rsidRDefault="0015688B" w:rsidP="0015688B">
      <w:pPr>
        <w:numPr>
          <w:ins w:id="1903" w:author="Jacky" w:date="2013-03-13T22:42:00Z"/>
        </w:numPr>
        <w:autoSpaceDE w:val="0"/>
        <w:autoSpaceDN w:val="0"/>
        <w:adjustRightInd w:val="0"/>
        <w:rPr>
          <w:ins w:id="1904" w:author="Jacky" w:date="2013-03-13T22:42:00Z"/>
          <w:rFonts w:ascii="Calibri" w:hAnsi="Calibri" w:cs="Calibri"/>
          <w:lang w:val="en-US" w:eastAsia="en-US"/>
        </w:rPr>
      </w:pPr>
    </w:p>
    <w:p w14:paraId="46EAA960" w14:textId="77777777" w:rsidR="0015688B" w:rsidRPr="007B75F0" w:rsidRDefault="0015688B" w:rsidP="0015688B">
      <w:pPr>
        <w:numPr>
          <w:ins w:id="1905" w:author="Jacky" w:date="2013-03-13T22:42:00Z"/>
        </w:numPr>
        <w:autoSpaceDE w:val="0"/>
        <w:autoSpaceDN w:val="0"/>
        <w:adjustRightInd w:val="0"/>
        <w:rPr>
          <w:ins w:id="1906" w:author="Jacky" w:date="2013-03-13T22:42:00Z"/>
          <w:rFonts w:ascii="Calibri" w:hAnsi="Calibri" w:cs="Calibri"/>
          <w:lang w:val="en-US" w:eastAsia="en-US"/>
        </w:rPr>
      </w:pPr>
    </w:p>
    <w:p w14:paraId="33709A26" w14:textId="77777777" w:rsidR="0015688B" w:rsidRPr="007B75F0" w:rsidRDefault="0015688B" w:rsidP="0015688B">
      <w:pPr>
        <w:numPr>
          <w:ins w:id="1907" w:author="Jacky" w:date="2013-03-13T22:42:00Z"/>
        </w:numPr>
        <w:tabs>
          <w:tab w:val="left" w:pos="360"/>
        </w:tabs>
        <w:autoSpaceDE w:val="0"/>
        <w:autoSpaceDN w:val="0"/>
        <w:adjustRightInd w:val="0"/>
        <w:rPr>
          <w:ins w:id="1908" w:author="Jacky" w:date="2013-03-13T22:42:00Z"/>
          <w:rFonts w:ascii="Calibri" w:hAnsi="Calibri" w:cs="Calibri"/>
          <w:lang w:val="en-US" w:eastAsia="en-US"/>
        </w:rPr>
      </w:pPr>
      <w:ins w:id="1909" w:author="Jacky" w:date="2013-03-13T22:42:00Z">
        <w:r w:rsidRPr="007B75F0">
          <w:rPr>
            <w:rFonts w:ascii="Calibri" w:hAnsi="Calibri" w:cs="Calibri"/>
            <w:lang w:val="en-US" w:eastAsia="en-US"/>
          </w:rPr>
          <w:t>.11</w:t>
        </w:r>
        <w:r>
          <w:rPr>
            <w:rFonts w:ascii="Calibri" w:hAnsi="Calibri" w:cs="Calibri"/>
            <w:lang w:val="en-US" w:eastAsia="en-US"/>
          </w:rPr>
          <w:tab/>
        </w:r>
        <w:r w:rsidRPr="007B75F0">
          <w:rPr>
            <w:rFonts w:ascii="Calibri" w:hAnsi="Calibri" w:cs="Calibri"/>
            <w:lang w:val="en-US" w:eastAsia="en-US"/>
          </w:rPr>
          <w:t>instruct the VTS authority to operate the VTS in accordance with relevant IMO resolutions</w:t>
        </w:r>
        <w:r>
          <w:rPr>
            <w:rFonts w:ascii="Calibri" w:hAnsi="Calibri" w:cs="Calibri"/>
            <w:lang w:val="en-US" w:eastAsia="en-US"/>
          </w:rPr>
          <w:t xml:space="preserve"> (not applicable for an entity applying for an appointment):</w:t>
        </w:r>
      </w:ins>
    </w:p>
    <w:p w14:paraId="01D66838" w14:textId="77777777" w:rsidR="0015688B" w:rsidRPr="007B75F0" w:rsidRDefault="0015688B" w:rsidP="0015688B">
      <w:pPr>
        <w:numPr>
          <w:ins w:id="1910" w:author="Jacky" w:date="2013-03-13T22:42:00Z"/>
        </w:numPr>
        <w:tabs>
          <w:tab w:val="left" w:pos="360"/>
        </w:tabs>
        <w:autoSpaceDE w:val="0"/>
        <w:autoSpaceDN w:val="0"/>
        <w:adjustRightInd w:val="0"/>
        <w:rPr>
          <w:ins w:id="1911" w:author="Jacky" w:date="2013-03-13T22:42:00Z"/>
          <w:rFonts w:ascii="Calibri" w:hAnsi="Calibri" w:cs="Calibri"/>
          <w:lang w:val="en-US" w:eastAsia="en-US"/>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88"/>
      </w:tblGrid>
      <w:tr w:rsidR="0015688B" w:rsidRPr="007B75F0" w14:paraId="6670B7B2" w14:textId="77777777">
        <w:trPr>
          <w:ins w:id="1912" w:author="Jacky" w:date="2013-03-13T22:42:00Z"/>
        </w:trPr>
        <w:tc>
          <w:tcPr>
            <w:tcW w:w="9108" w:type="dxa"/>
          </w:tcPr>
          <w:p w14:paraId="1968D99A" w14:textId="77777777" w:rsidR="0015688B" w:rsidRPr="007B75F0" w:rsidRDefault="0015688B" w:rsidP="0015688B">
            <w:pPr>
              <w:keepNext/>
              <w:numPr>
                <w:ilvl w:val="0"/>
                <w:numId w:val="59"/>
                <w:ins w:id="1913" w:author="Jacky" w:date="2013-03-13T22:42:00Z"/>
              </w:numPr>
              <w:rPr>
                <w:ins w:id="1914" w:author="Jacky" w:date="2013-03-13T22:42:00Z"/>
                <w:rFonts w:ascii="Calibri" w:hAnsi="Calibri" w:cs="Calibri"/>
                <w:lang w:val="en-AU" w:eastAsia="en-US"/>
              </w:rPr>
            </w:pPr>
            <w:ins w:id="1915" w:author="Jacky" w:date="2013-03-13T22:42:00Z">
              <w:r w:rsidRPr="007B75F0">
                <w:rPr>
                  <w:rFonts w:ascii="Calibri" w:hAnsi="Calibri" w:cs="Calibri"/>
                  <w:lang w:val="en-AU" w:eastAsia="en-US"/>
                </w:rPr>
                <w:t xml:space="preserve">What mechanism/s are used </w:t>
              </w:r>
              <w:r>
                <w:rPr>
                  <w:rFonts w:ascii="Calibri" w:hAnsi="Calibri" w:cs="Calibri"/>
                  <w:lang w:val="en-AU" w:eastAsia="en-US"/>
                </w:rPr>
                <w:t xml:space="preserve">by the competent authority </w:t>
              </w:r>
              <w:r w:rsidRPr="007B75F0">
                <w:rPr>
                  <w:rFonts w:ascii="Calibri" w:hAnsi="Calibri" w:cs="Calibri"/>
                  <w:lang w:val="en-AU" w:eastAsia="en-US"/>
                </w:rPr>
                <w:t>to instruct VTS authorities to operate in accordance with relevant IMO resolutions?</w:t>
              </w:r>
            </w:ins>
          </w:p>
        </w:tc>
      </w:tr>
      <w:tr w:rsidR="0015688B" w:rsidRPr="007B75F0" w14:paraId="07E0222C" w14:textId="77777777">
        <w:trPr>
          <w:ins w:id="1916" w:author="Jacky" w:date="2013-03-13T22:42:00Z"/>
        </w:trPr>
        <w:tc>
          <w:tcPr>
            <w:tcW w:w="9108" w:type="dxa"/>
          </w:tcPr>
          <w:p w14:paraId="0D4414D7" w14:textId="77777777" w:rsidR="0015688B" w:rsidRPr="007B75F0" w:rsidRDefault="0015688B" w:rsidP="0015688B">
            <w:pPr>
              <w:keepNext/>
              <w:numPr>
                <w:ilvl w:val="0"/>
                <w:numId w:val="59"/>
                <w:ins w:id="1917" w:author="Jacky" w:date="2013-03-13T22:42:00Z"/>
              </w:numPr>
              <w:rPr>
                <w:ins w:id="1918" w:author="Jacky" w:date="2013-03-13T22:42:00Z"/>
                <w:rFonts w:ascii="Calibri" w:hAnsi="Calibri" w:cs="Calibri"/>
                <w:lang w:val="en-AU" w:eastAsia="en-US"/>
              </w:rPr>
            </w:pPr>
            <w:ins w:id="1919" w:author="Jacky" w:date="2013-03-13T22:42:00Z">
              <w:r w:rsidRPr="007B75F0">
                <w:rPr>
                  <w:rFonts w:ascii="Calibri" w:hAnsi="Calibri" w:cs="Calibri"/>
                  <w:lang w:val="en-AU" w:eastAsia="en-US"/>
                </w:rPr>
                <w:t>How are VTS authorities assessed to ensure that the VTS is operated in conformity with relevant IMO resolutions?</w:t>
              </w:r>
            </w:ins>
          </w:p>
        </w:tc>
      </w:tr>
    </w:tbl>
    <w:p w14:paraId="3C8BAFF3" w14:textId="77777777" w:rsidR="0015688B" w:rsidRPr="007B75F0" w:rsidRDefault="0015688B" w:rsidP="0015688B">
      <w:pPr>
        <w:numPr>
          <w:ins w:id="1920" w:author="Jacky" w:date="2013-03-13T22:42:00Z"/>
        </w:numPr>
        <w:autoSpaceDE w:val="0"/>
        <w:autoSpaceDN w:val="0"/>
        <w:adjustRightInd w:val="0"/>
        <w:rPr>
          <w:ins w:id="1921" w:author="Jacky" w:date="2013-03-13T22:42:00Z"/>
          <w:rFonts w:ascii="Calibri" w:hAnsi="Calibri" w:cs="Calibri"/>
          <w:lang w:val="en-AU" w:eastAsia="en-US"/>
        </w:rPr>
      </w:pPr>
    </w:p>
    <w:p w14:paraId="55E9DF6F" w14:textId="77777777" w:rsidR="0015688B" w:rsidRPr="007B75F0" w:rsidRDefault="0015688B" w:rsidP="0015688B">
      <w:pPr>
        <w:numPr>
          <w:ins w:id="1922" w:author="Jacky" w:date="2013-03-13T22:42:00Z"/>
        </w:numPr>
        <w:tabs>
          <w:tab w:val="left" w:pos="360"/>
        </w:tabs>
        <w:autoSpaceDE w:val="0"/>
        <w:autoSpaceDN w:val="0"/>
        <w:adjustRightInd w:val="0"/>
        <w:ind w:left="360" w:hanging="360"/>
        <w:rPr>
          <w:ins w:id="1923" w:author="Jacky" w:date="2013-03-13T22:42:00Z"/>
          <w:rFonts w:ascii="Calibri" w:hAnsi="Calibri" w:cs="Calibri"/>
          <w:lang w:val="en-US"/>
        </w:rPr>
      </w:pPr>
      <w:ins w:id="1924" w:author="Jacky" w:date="2013-03-13T22:42:00Z">
        <w:r w:rsidRPr="007B75F0">
          <w:rPr>
            <w:rFonts w:ascii="Calibri" w:hAnsi="Calibri" w:cs="Calibri"/>
            <w:lang w:val="en-US" w:eastAsia="en-US"/>
          </w:rPr>
          <w:t>.12</w:t>
        </w:r>
        <w:r>
          <w:rPr>
            <w:rFonts w:ascii="Calibri" w:hAnsi="Calibri" w:cs="Calibri"/>
            <w:lang w:val="en-US" w:eastAsia="en-US"/>
          </w:rPr>
          <w:tab/>
        </w:r>
        <w:r w:rsidRPr="007B75F0">
          <w:rPr>
            <w:rFonts w:ascii="Calibri" w:hAnsi="Calibri" w:cs="Calibri"/>
            <w:lang w:val="en-US" w:eastAsia="en-US"/>
          </w:rPr>
          <w:t>establish a policy with respect to violations of VTS regulatory requirements, and ensure that</w:t>
        </w:r>
        <w:r>
          <w:rPr>
            <w:rFonts w:ascii="Calibri" w:hAnsi="Calibri" w:cs="Calibri"/>
            <w:lang w:val="en-US" w:eastAsia="en-US"/>
          </w:rPr>
          <w:t xml:space="preserve"> </w:t>
        </w:r>
        <w:r w:rsidRPr="007B75F0">
          <w:rPr>
            <w:rFonts w:ascii="Calibri" w:hAnsi="Calibri" w:cs="Calibri"/>
            <w:lang w:val="en-US" w:eastAsia="en-US"/>
          </w:rPr>
          <w:t>this policy is consistent with national law. This policy should consider the consequences</w:t>
        </w:r>
        <w:r>
          <w:rPr>
            <w:rFonts w:ascii="Calibri" w:hAnsi="Calibri" w:cs="Calibri"/>
            <w:lang w:val="en-US" w:eastAsia="en-US"/>
          </w:rPr>
          <w:t xml:space="preserve"> </w:t>
        </w:r>
        <w:r w:rsidRPr="007B75F0">
          <w:rPr>
            <w:rFonts w:ascii="Calibri" w:hAnsi="Calibri" w:cs="Calibri"/>
            <w:lang w:val="en-US" w:eastAsia="en-US"/>
          </w:rPr>
          <w:t>of technical failures, and due consideration should be given to extraordinary circumstances</w:t>
        </w:r>
        <w:r>
          <w:rPr>
            <w:rFonts w:ascii="Calibri" w:hAnsi="Calibri" w:cs="Calibri"/>
            <w:lang w:val="en-US" w:eastAsia="en-US"/>
          </w:rPr>
          <w:t xml:space="preserve"> </w:t>
        </w:r>
        <w:r w:rsidRPr="007B75F0">
          <w:rPr>
            <w:rFonts w:ascii="Calibri" w:hAnsi="Calibri" w:cs="Calibri"/>
            <w:lang w:val="en-US" w:eastAsia="en-US"/>
          </w:rPr>
          <w:t>that result.</w:t>
        </w:r>
      </w:ins>
    </w:p>
    <w:p w14:paraId="082D7D38" w14:textId="77777777" w:rsidR="0015688B" w:rsidRPr="007B75F0" w:rsidRDefault="0015688B" w:rsidP="0015688B">
      <w:pPr>
        <w:numPr>
          <w:ins w:id="1925" w:author="Jacky" w:date="2013-03-13T22:42:00Z"/>
        </w:numPr>
        <w:autoSpaceDE w:val="0"/>
        <w:autoSpaceDN w:val="0"/>
        <w:adjustRightInd w:val="0"/>
        <w:rPr>
          <w:ins w:id="1926" w:author="Jacky" w:date="2013-03-13T22:42:00Z"/>
          <w:rFonts w:ascii="Calibri" w:hAnsi="Calibri" w:cs="Calibri"/>
          <w:lang w:val="en-US" w:eastAsia="en-US"/>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88"/>
      </w:tblGrid>
      <w:tr w:rsidR="0015688B" w:rsidRPr="007B75F0" w14:paraId="579EA5B1" w14:textId="77777777">
        <w:trPr>
          <w:ins w:id="1927" w:author="Jacky" w:date="2013-03-13T22:42:00Z"/>
        </w:trPr>
        <w:tc>
          <w:tcPr>
            <w:tcW w:w="9108" w:type="dxa"/>
          </w:tcPr>
          <w:p w14:paraId="5429834B" w14:textId="77777777" w:rsidR="0015688B" w:rsidRPr="007B75F0" w:rsidRDefault="0015688B" w:rsidP="0015688B">
            <w:pPr>
              <w:keepNext/>
              <w:numPr>
                <w:ilvl w:val="0"/>
                <w:numId w:val="54"/>
                <w:ins w:id="1928" w:author="Jacky" w:date="2013-03-13T22:42:00Z"/>
              </w:numPr>
              <w:rPr>
                <w:ins w:id="1929" w:author="Jacky" w:date="2013-03-13T22:42:00Z"/>
                <w:rFonts w:ascii="Calibri" w:hAnsi="Calibri" w:cs="Calibri"/>
                <w:lang w:val="en-AU" w:eastAsia="en-US"/>
              </w:rPr>
            </w:pPr>
            <w:ins w:id="1930" w:author="Jacky" w:date="2013-03-13T22:42:00Z">
              <w:r w:rsidRPr="007B75F0">
                <w:rPr>
                  <w:rFonts w:ascii="Calibri" w:hAnsi="Calibri" w:cs="Calibri"/>
                  <w:lang w:val="en-AU" w:eastAsia="en-US"/>
                </w:rPr>
                <w:t xml:space="preserve">Is there a strategy in place outlining the approach to managing compliance with </w:t>
              </w:r>
              <w:r>
                <w:rPr>
                  <w:rFonts w:ascii="Calibri" w:hAnsi="Calibri" w:cs="Calibri"/>
                  <w:lang w:val="en-AU" w:eastAsia="en-US"/>
                </w:rPr>
                <w:t xml:space="preserve">the </w:t>
              </w:r>
              <w:r w:rsidRPr="007B75F0">
                <w:rPr>
                  <w:rFonts w:ascii="Calibri" w:hAnsi="Calibri" w:cs="Calibri"/>
                  <w:lang w:val="en-AU" w:eastAsia="en-US"/>
                </w:rPr>
                <w:t>VTS</w:t>
              </w:r>
              <w:r>
                <w:rPr>
                  <w:rFonts w:ascii="Calibri" w:hAnsi="Calibri" w:cs="Calibri"/>
                  <w:lang w:val="en-AU" w:eastAsia="en-US"/>
                </w:rPr>
                <w:t xml:space="preserve"> regulatory requirements</w:t>
              </w:r>
              <w:r w:rsidRPr="007B75F0">
                <w:rPr>
                  <w:rFonts w:ascii="Calibri" w:hAnsi="Calibri" w:cs="Calibri"/>
                  <w:lang w:val="en-AU" w:eastAsia="en-US"/>
                </w:rPr>
                <w:t>?</w:t>
              </w:r>
            </w:ins>
          </w:p>
        </w:tc>
      </w:tr>
      <w:tr w:rsidR="0015688B" w:rsidRPr="007B75F0" w14:paraId="598D2664" w14:textId="77777777">
        <w:trPr>
          <w:ins w:id="1931" w:author="Jacky" w:date="2013-03-13T22:42:00Z"/>
        </w:trPr>
        <w:tc>
          <w:tcPr>
            <w:tcW w:w="9108" w:type="dxa"/>
          </w:tcPr>
          <w:p w14:paraId="7C476225" w14:textId="77777777" w:rsidR="006E04C2" w:rsidRDefault="0015688B">
            <w:pPr>
              <w:keepNext/>
              <w:numPr>
                <w:ilvl w:val="1"/>
                <w:numId w:val="55"/>
                <w:ins w:id="1932" w:author="Jacky" w:date="2013-03-13T22:42:00Z"/>
              </w:numPr>
              <w:tabs>
                <w:tab w:val="clear" w:pos="1440"/>
              </w:tabs>
              <w:ind w:left="972" w:hanging="540"/>
              <w:rPr>
                <w:ins w:id="1933" w:author="Jacky" w:date="2013-03-13T22:42:00Z"/>
                <w:rFonts w:ascii="Calibri" w:hAnsi="Calibri" w:cs="Calibri"/>
                <w:lang w:val="en-AU" w:eastAsia="en-US"/>
              </w:rPr>
              <w:pPrChange w:id="1934" w:author="Jacky" w:date="2013-03-13T22:42:00Z">
                <w:pPr>
                  <w:keepNext/>
                  <w:numPr>
                    <w:ilvl w:val="1"/>
                    <w:numId w:val="64"/>
                  </w:numPr>
                  <w:tabs>
                    <w:tab w:val="num" w:pos="972"/>
                  </w:tabs>
                  <w:ind w:left="1440" w:hanging="360"/>
                </w:pPr>
              </w:pPrChange>
            </w:pPr>
            <w:ins w:id="1935" w:author="Jacky" w:date="2013-03-13T22:42:00Z">
              <w:r w:rsidRPr="007B75F0">
                <w:rPr>
                  <w:rFonts w:ascii="Calibri" w:hAnsi="Calibri" w:cs="Calibri"/>
                  <w:lang w:val="en-AU" w:eastAsia="en-US"/>
                </w:rPr>
                <w:t>If yes, does the strategy:</w:t>
              </w:r>
            </w:ins>
          </w:p>
        </w:tc>
      </w:tr>
      <w:tr w:rsidR="0015688B" w:rsidRPr="007B75F0" w14:paraId="784FEF33" w14:textId="77777777">
        <w:trPr>
          <w:ins w:id="1936" w:author="Jacky" w:date="2013-03-13T22:42:00Z"/>
        </w:trPr>
        <w:tc>
          <w:tcPr>
            <w:tcW w:w="9108" w:type="dxa"/>
          </w:tcPr>
          <w:p w14:paraId="1706BB66" w14:textId="77777777" w:rsidR="006E04C2" w:rsidRDefault="0015688B">
            <w:pPr>
              <w:numPr>
                <w:ilvl w:val="2"/>
                <w:numId w:val="56"/>
                <w:ins w:id="1937" w:author="Jacky" w:date="2013-03-13T22:42:00Z"/>
              </w:numPr>
              <w:tabs>
                <w:tab w:val="clear" w:pos="2340"/>
                <w:tab w:val="num" w:pos="1872"/>
              </w:tabs>
              <w:ind w:left="1872"/>
              <w:contextualSpacing/>
              <w:rPr>
                <w:ins w:id="1938" w:author="Jacky" w:date="2013-03-13T22:42:00Z"/>
                <w:rFonts w:ascii="Calibri" w:hAnsi="Calibri" w:cs="Calibri"/>
                <w:lang w:val="en-AU" w:eastAsia="en-US"/>
              </w:rPr>
              <w:pPrChange w:id="1939" w:author="Jacky" w:date="2013-03-13T22:42:00Z">
                <w:pPr>
                  <w:numPr>
                    <w:ilvl w:val="2"/>
                    <w:numId w:val="66"/>
                  </w:numPr>
                  <w:tabs>
                    <w:tab w:val="num" w:pos="360"/>
                    <w:tab w:val="num" w:pos="1872"/>
                    <w:tab w:val="num" w:pos="2160"/>
                  </w:tabs>
                  <w:ind w:left="2160" w:hanging="180"/>
                  <w:contextualSpacing/>
                </w:pPr>
              </w:pPrChange>
            </w:pPr>
            <w:ins w:id="1940" w:author="Jacky" w:date="2013-03-13T22:42:00Z">
              <w:r w:rsidRPr="007B75F0">
                <w:rPr>
                  <w:rFonts w:ascii="Calibri" w:hAnsi="Calibri" w:cs="Calibri"/>
                  <w:lang w:val="en-AU" w:eastAsia="en-US"/>
                </w:rPr>
                <w:t xml:space="preserve">aim to maximise voluntary compliance by raising awareness and encouraging and educating the shipping industry and other maritime users to comply with legislation; </w:t>
              </w:r>
            </w:ins>
          </w:p>
        </w:tc>
      </w:tr>
      <w:tr w:rsidR="0015688B" w:rsidRPr="007B75F0" w14:paraId="4B6A275F" w14:textId="77777777">
        <w:trPr>
          <w:ins w:id="1941" w:author="Jacky" w:date="2013-03-13T22:42:00Z"/>
        </w:trPr>
        <w:tc>
          <w:tcPr>
            <w:tcW w:w="9108" w:type="dxa"/>
          </w:tcPr>
          <w:p w14:paraId="2D986BBE" w14:textId="77777777" w:rsidR="006E04C2" w:rsidRDefault="0015688B">
            <w:pPr>
              <w:numPr>
                <w:ilvl w:val="2"/>
                <w:numId w:val="56"/>
                <w:ins w:id="1942" w:author="Jacky" w:date="2013-03-13T22:42:00Z"/>
              </w:numPr>
              <w:tabs>
                <w:tab w:val="clear" w:pos="2340"/>
                <w:tab w:val="num" w:pos="1872"/>
              </w:tabs>
              <w:ind w:left="1872"/>
              <w:contextualSpacing/>
              <w:rPr>
                <w:ins w:id="1943" w:author="Jacky" w:date="2013-03-13T22:42:00Z"/>
                <w:rFonts w:ascii="Calibri" w:hAnsi="Calibri" w:cs="Calibri"/>
                <w:lang w:val="en-AU" w:eastAsia="en-US"/>
              </w:rPr>
              <w:pPrChange w:id="1944" w:author="Jacky" w:date="2013-03-13T22:42:00Z">
                <w:pPr>
                  <w:numPr>
                    <w:ilvl w:val="2"/>
                    <w:numId w:val="66"/>
                  </w:numPr>
                  <w:tabs>
                    <w:tab w:val="num" w:pos="360"/>
                    <w:tab w:val="num" w:pos="1872"/>
                    <w:tab w:val="num" w:pos="2160"/>
                  </w:tabs>
                  <w:ind w:left="2160" w:hanging="180"/>
                  <w:contextualSpacing/>
                </w:pPr>
              </w:pPrChange>
            </w:pPr>
            <w:ins w:id="1945" w:author="Jacky" w:date="2013-03-13T22:42:00Z">
              <w:r w:rsidRPr="007B75F0">
                <w:rPr>
                  <w:rFonts w:ascii="Calibri" w:hAnsi="Calibri" w:cs="Calibri"/>
                  <w:lang w:val="en-AU" w:eastAsia="en-US"/>
                </w:rPr>
                <w:t>Provide an effective deterrent capability (detection, penalties and prosecution) against non-compliance?</w:t>
              </w:r>
            </w:ins>
          </w:p>
        </w:tc>
      </w:tr>
      <w:tr w:rsidR="0015688B" w:rsidRPr="007B75F0" w14:paraId="2966F3B4" w14:textId="77777777">
        <w:trPr>
          <w:ins w:id="1946" w:author="Jacky" w:date="2013-03-13T22:42:00Z"/>
        </w:trPr>
        <w:tc>
          <w:tcPr>
            <w:tcW w:w="9108" w:type="dxa"/>
          </w:tcPr>
          <w:p w14:paraId="42754F10" w14:textId="77777777" w:rsidR="0015688B" w:rsidRPr="007B75F0" w:rsidRDefault="0015688B" w:rsidP="005D6EE6">
            <w:pPr>
              <w:numPr>
                <w:ilvl w:val="0"/>
                <w:numId w:val="54"/>
                <w:ins w:id="1947" w:author="Jacky" w:date="2013-03-13T22:42:00Z"/>
              </w:numPr>
              <w:contextualSpacing/>
              <w:rPr>
                <w:ins w:id="1948" w:author="Jacky" w:date="2013-03-13T22:42:00Z"/>
                <w:rFonts w:ascii="Calibri" w:hAnsi="Calibri" w:cs="Calibri"/>
                <w:lang w:val="en-AU" w:eastAsia="en-US"/>
              </w:rPr>
            </w:pPr>
            <w:ins w:id="1949" w:author="Jacky" w:date="2013-03-13T22:42:00Z">
              <w:r w:rsidRPr="007B75F0">
                <w:rPr>
                  <w:rFonts w:ascii="Calibri" w:hAnsi="Calibri" w:cs="Calibri"/>
                  <w:lang w:val="en-AU" w:eastAsia="en-US"/>
                </w:rPr>
                <w:t>Outline the means for detecting, preventing and investigating non-compliance?</w:t>
              </w:r>
            </w:ins>
          </w:p>
        </w:tc>
      </w:tr>
      <w:tr w:rsidR="0015688B" w:rsidRPr="007B75F0" w14:paraId="2E412777" w14:textId="77777777">
        <w:trPr>
          <w:ins w:id="1950" w:author="Jacky" w:date="2013-03-13T22:42:00Z"/>
        </w:trPr>
        <w:tc>
          <w:tcPr>
            <w:tcW w:w="9108" w:type="dxa"/>
          </w:tcPr>
          <w:p w14:paraId="6DA00087" w14:textId="77777777" w:rsidR="0015688B" w:rsidRPr="007B75F0" w:rsidRDefault="0015688B" w:rsidP="005D6EE6">
            <w:pPr>
              <w:numPr>
                <w:ilvl w:val="0"/>
                <w:numId w:val="54"/>
                <w:ins w:id="1951" w:author="Jacky" w:date="2013-03-13T22:42:00Z"/>
              </w:numPr>
              <w:contextualSpacing/>
              <w:rPr>
                <w:ins w:id="1952" w:author="Jacky" w:date="2013-03-13T22:42:00Z"/>
                <w:rFonts w:ascii="Calibri" w:hAnsi="Calibri" w:cs="Calibri"/>
                <w:lang w:val="en-AU" w:eastAsia="en-US"/>
              </w:rPr>
            </w:pPr>
            <w:ins w:id="1953" w:author="Jacky" w:date="2013-03-13T22:42:00Z">
              <w:r w:rsidRPr="007B75F0">
                <w:rPr>
                  <w:rFonts w:ascii="Calibri" w:hAnsi="Calibri" w:cs="Calibri"/>
                  <w:lang w:val="en-AU" w:eastAsia="en-US"/>
                </w:rPr>
                <w:t>Provide a mechanism to report and monitor non-compliance?</w:t>
              </w:r>
            </w:ins>
          </w:p>
        </w:tc>
      </w:tr>
    </w:tbl>
    <w:p w14:paraId="1493D3C7" w14:textId="77777777" w:rsidR="0015688B" w:rsidRDefault="0015688B" w:rsidP="0015688B">
      <w:pPr>
        <w:numPr>
          <w:ins w:id="1954" w:author="Jacky" w:date="2013-03-13T22:42:00Z"/>
        </w:numPr>
        <w:autoSpaceDE w:val="0"/>
        <w:autoSpaceDN w:val="0"/>
        <w:adjustRightInd w:val="0"/>
        <w:rPr>
          <w:ins w:id="1955" w:author="Jacky" w:date="2013-03-13T22:42:00Z"/>
          <w:rFonts w:ascii="Calibri" w:hAnsi="Calibri" w:cs="Calibri"/>
          <w:lang w:val="en-US" w:eastAsia="en-US"/>
        </w:rPr>
      </w:pPr>
    </w:p>
    <w:p w14:paraId="06304114" w14:textId="77777777" w:rsidR="0015688B" w:rsidRDefault="0015688B" w:rsidP="0015688B">
      <w:pPr>
        <w:numPr>
          <w:ins w:id="1956" w:author="Jacky" w:date="2013-03-13T22:42:00Z"/>
        </w:numPr>
        <w:autoSpaceDE w:val="0"/>
        <w:autoSpaceDN w:val="0"/>
        <w:adjustRightInd w:val="0"/>
        <w:rPr>
          <w:ins w:id="1957" w:author="Jacky" w:date="2013-03-13T22:42:00Z"/>
          <w:rFonts w:ascii="Calibri" w:hAnsi="Calibri" w:cs="Calibri"/>
          <w:lang w:val="en-US" w:eastAsia="en-US"/>
        </w:rPr>
      </w:pPr>
    </w:p>
    <w:p w14:paraId="043D5032" w14:textId="77777777" w:rsidR="0015688B" w:rsidRPr="007B75F0" w:rsidRDefault="0015688B" w:rsidP="0015688B">
      <w:pPr>
        <w:numPr>
          <w:ins w:id="1958" w:author="Jacky" w:date="2013-03-13T22:42:00Z"/>
        </w:numPr>
        <w:autoSpaceDE w:val="0"/>
        <w:autoSpaceDN w:val="0"/>
        <w:adjustRightInd w:val="0"/>
        <w:rPr>
          <w:ins w:id="1959" w:author="Jacky" w:date="2013-03-13T22:42:00Z"/>
          <w:rFonts w:ascii="Calibri" w:hAnsi="Calibri" w:cs="Calibri"/>
          <w:lang w:val="en-US" w:eastAsia="en-US"/>
        </w:rPr>
      </w:pPr>
    </w:p>
    <w:p w14:paraId="3F3A3CEB" w14:textId="77777777" w:rsidR="0015688B" w:rsidRPr="00CB2C56" w:rsidRDefault="0015688B" w:rsidP="0015688B">
      <w:pPr>
        <w:numPr>
          <w:ins w:id="1960" w:author="Jacky" w:date="2013-03-13T22:42:00Z"/>
        </w:numPr>
        <w:autoSpaceDE w:val="0"/>
        <w:autoSpaceDN w:val="0"/>
        <w:adjustRightInd w:val="0"/>
        <w:rPr>
          <w:ins w:id="1961" w:author="Jacky" w:date="2013-03-13T22:42:00Z"/>
          <w:rFonts w:ascii="Calibri" w:hAnsi="Calibri" w:cs="Calibri"/>
          <w:b/>
          <w:bCs/>
          <w:sz w:val="28"/>
          <w:lang w:val="en-US" w:eastAsia="en-US"/>
          <w:rPrChange w:id="1962" w:author="Jacky" w:date="2013-03-13T22:56:00Z">
            <w:rPr>
              <w:ins w:id="1963" w:author="Jacky" w:date="2013-03-13T22:42:00Z"/>
              <w:rFonts w:ascii="Calibri" w:hAnsi="Calibri" w:cs="Calibri"/>
              <w:b/>
              <w:bCs/>
              <w:lang w:val="en-US" w:eastAsia="en-US"/>
            </w:rPr>
          </w:rPrChange>
        </w:rPr>
      </w:pPr>
      <w:ins w:id="1964" w:author="Jacky" w:date="2013-03-13T22:42:00Z">
        <w:r>
          <w:rPr>
            <w:rFonts w:ascii="Calibri" w:hAnsi="Calibri" w:cs="Calibri"/>
            <w:b/>
            <w:bCs/>
            <w:lang w:val="en-US" w:eastAsia="en-US"/>
          </w:rPr>
          <w:br w:type="page"/>
        </w:r>
        <w:r w:rsidR="006E04C2" w:rsidRPr="006E04C2">
          <w:rPr>
            <w:rFonts w:ascii="Calibri" w:hAnsi="Calibri" w:cs="Calibri"/>
            <w:b/>
            <w:bCs/>
            <w:sz w:val="28"/>
            <w:lang w:val="en-US" w:eastAsia="en-US"/>
            <w:rPrChange w:id="1965" w:author="Jacky" w:date="2013-03-13T22:56:00Z">
              <w:rPr>
                <w:rFonts w:ascii="Calibri" w:hAnsi="Calibri" w:cs="Calibri"/>
                <w:b/>
                <w:bCs/>
                <w:lang w:val="en-US" w:eastAsia="en-US"/>
              </w:rPr>
            </w:rPrChange>
          </w:rPr>
          <w:lastRenderedPageBreak/>
          <w:t>Annex A Part 2 When already operating a VTS</w:t>
        </w:r>
      </w:ins>
    </w:p>
    <w:p w14:paraId="383FEA66" w14:textId="77777777" w:rsidR="0015688B" w:rsidRPr="007B75F0" w:rsidRDefault="0015688B" w:rsidP="0015688B">
      <w:pPr>
        <w:numPr>
          <w:ins w:id="1966" w:author="Jacky" w:date="2013-03-13T22:42:00Z"/>
        </w:numPr>
        <w:autoSpaceDE w:val="0"/>
        <w:autoSpaceDN w:val="0"/>
        <w:adjustRightInd w:val="0"/>
        <w:rPr>
          <w:ins w:id="1967" w:author="Jacky" w:date="2013-03-13T22:42:00Z"/>
          <w:rFonts w:ascii="Calibri" w:hAnsi="Calibri" w:cs="Calibri"/>
          <w:lang w:val="en-US" w:eastAsia="en-US"/>
        </w:rPr>
      </w:pPr>
    </w:p>
    <w:p w14:paraId="07101B88" w14:textId="77777777" w:rsidR="0015688B" w:rsidRPr="007B75F0" w:rsidRDefault="0015688B" w:rsidP="0015688B">
      <w:pPr>
        <w:numPr>
          <w:ins w:id="1968" w:author="Jacky" w:date="2013-03-13T22:42:00Z"/>
        </w:numPr>
        <w:autoSpaceDE w:val="0"/>
        <w:autoSpaceDN w:val="0"/>
        <w:adjustRightInd w:val="0"/>
        <w:rPr>
          <w:ins w:id="1969" w:author="Jacky" w:date="2013-03-13T22:42:00Z"/>
          <w:rFonts w:ascii="Calibri" w:hAnsi="Calibri" w:cs="Calibri"/>
          <w:lang w:val="en-US" w:eastAsia="en-US"/>
        </w:rPr>
      </w:pPr>
      <w:ins w:id="1970" w:author="Jacky" w:date="2013-03-13T22:42:00Z">
        <w:r w:rsidRPr="007B75F0">
          <w:rPr>
            <w:rFonts w:ascii="Calibri" w:hAnsi="Calibri" w:cs="Calibri"/>
            <w:lang w:val="en-US" w:eastAsia="en-US"/>
          </w:rPr>
          <w:t xml:space="preserve">2.2.3 In </w:t>
        </w:r>
        <w:r w:rsidRPr="007B75F0">
          <w:rPr>
            <w:rFonts w:ascii="Calibri" w:hAnsi="Calibri" w:cs="Calibri"/>
            <w:b/>
            <w:bCs/>
            <w:lang w:val="en-US" w:eastAsia="en-US"/>
          </w:rPr>
          <w:t>operating a VTS</w:t>
        </w:r>
        <w:r w:rsidRPr="007B75F0">
          <w:rPr>
            <w:rFonts w:ascii="Calibri" w:hAnsi="Calibri" w:cs="Calibri"/>
            <w:lang w:val="en-US" w:eastAsia="en-US"/>
          </w:rPr>
          <w:t xml:space="preserve"> the VTS authority should:</w:t>
        </w:r>
      </w:ins>
    </w:p>
    <w:p w14:paraId="0FFCE708" w14:textId="77777777" w:rsidR="0015688B" w:rsidRPr="007B75F0" w:rsidRDefault="0015688B" w:rsidP="0015688B">
      <w:pPr>
        <w:numPr>
          <w:ins w:id="1971" w:author="Jacky" w:date="2013-03-13T22:42:00Z"/>
        </w:numPr>
        <w:autoSpaceDE w:val="0"/>
        <w:autoSpaceDN w:val="0"/>
        <w:adjustRightInd w:val="0"/>
        <w:rPr>
          <w:ins w:id="1972" w:author="Jacky" w:date="2013-03-13T22:42:00Z"/>
          <w:rFonts w:ascii="Calibri" w:hAnsi="Calibri" w:cs="Calibri"/>
          <w:lang w:val="en-US" w:eastAsia="en-US"/>
        </w:rPr>
      </w:pPr>
    </w:p>
    <w:p w14:paraId="7437E157" w14:textId="77777777" w:rsidR="0015688B" w:rsidRDefault="0015688B" w:rsidP="0015688B">
      <w:pPr>
        <w:numPr>
          <w:ins w:id="1973" w:author="Jacky" w:date="2013-03-13T22:42:00Z"/>
        </w:numPr>
        <w:autoSpaceDE w:val="0"/>
        <w:autoSpaceDN w:val="0"/>
        <w:adjustRightInd w:val="0"/>
        <w:rPr>
          <w:ins w:id="1974" w:author="Jacky" w:date="2013-03-13T22:42:00Z"/>
          <w:rFonts w:ascii="Calibri" w:hAnsi="Calibri" w:cs="Calibri"/>
          <w:lang w:val="en-US" w:eastAsia="en-US"/>
        </w:rPr>
      </w:pPr>
      <w:ins w:id="1975" w:author="Jacky" w:date="2013-03-13T22:42:00Z">
        <w:r w:rsidRPr="007B75F0">
          <w:rPr>
            <w:rFonts w:ascii="Calibri" w:hAnsi="Calibri" w:cs="Calibri"/>
            <w:lang w:val="en-US" w:eastAsia="en-US"/>
          </w:rPr>
          <w:t>.1 ensure that the objectives of the VTS are met;</w:t>
        </w:r>
      </w:ins>
    </w:p>
    <w:p w14:paraId="1ECCB2BB" w14:textId="77777777" w:rsidR="0015688B" w:rsidRDefault="0015688B" w:rsidP="0015688B">
      <w:pPr>
        <w:numPr>
          <w:ins w:id="1976" w:author="Jacky" w:date="2013-03-13T22:42:00Z"/>
        </w:numPr>
        <w:autoSpaceDE w:val="0"/>
        <w:autoSpaceDN w:val="0"/>
        <w:adjustRightInd w:val="0"/>
        <w:rPr>
          <w:ins w:id="1977" w:author="Jacky" w:date="2013-03-13T22:42:00Z"/>
          <w:rFonts w:ascii="Calibri" w:hAnsi="Calibri" w:cs="Calibri"/>
          <w:lang w:val="en-US" w:eastAsia="en-US"/>
        </w:rPr>
      </w:pPr>
    </w:p>
    <w:tbl>
      <w:tblPr>
        <w:tblW w:w="8928"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28"/>
      </w:tblGrid>
      <w:tr w:rsidR="0015688B" w:rsidRPr="007B75F0" w14:paraId="21207D94" w14:textId="77777777">
        <w:trPr>
          <w:ins w:id="1978" w:author="Jacky" w:date="2013-03-13T22:42:00Z"/>
        </w:trPr>
        <w:tc>
          <w:tcPr>
            <w:tcW w:w="8928" w:type="dxa"/>
          </w:tcPr>
          <w:p w14:paraId="2DF1679B" w14:textId="77777777" w:rsidR="0015688B" w:rsidRPr="007B75F0" w:rsidRDefault="0015688B" w:rsidP="0015688B">
            <w:pPr>
              <w:keepNext/>
              <w:numPr>
                <w:ilvl w:val="0"/>
                <w:numId w:val="57"/>
                <w:ins w:id="1979" w:author="Jacky" w:date="2013-03-13T22:42:00Z"/>
              </w:numPr>
              <w:rPr>
                <w:ins w:id="1980" w:author="Jacky" w:date="2013-03-13T22:42:00Z"/>
                <w:rFonts w:ascii="Calibri" w:hAnsi="Calibri" w:cs="Calibri"/>
                <w:lang w:val="en-AU" w:eastAsia="en-US"/>
              </w:rPr>
            </w:pPr>
            <w:ins w:id="1981" w:author="Jacky" w:date="2013-03-13T22:42:00Z">
              <w:r w:rsidRPr="007B75F0">
                <w:rPr>
                  <w:rFonts w:ascii="Calibri" w:hAnsi="Calibri" w:cs="Calibri"/>
                  <w:lang w:val="en-AU" w:eastAsia="en-US"/>
                </w:rPr>
                <w:t xml:space="preserve">Have the objectives of the VTS been </w:t>
              </w:r>
              <w:r>
                <w:rPr>
                  <w:rFonts w:ascii="Calibri" w:hAnsi="Calibri" w:cs="Calibri"/>
                  <w:lang w:val="en-AU" w:eastAsia="en-US"/>
                </w:rPr>
                <w:t>m</w:t>
              </w:r>
              <w:r w:rsidRPr="007B75F0">
                <w:rPr>
                  <w:rFonts w:ascii="Calibri" w:hAnsi="Calibri" w:cs="Calibri"/>
                  <w:lang w:val="en-AU" w:eastAsia="en-US"/>
                </w:rPr>
                <w:t>et?</w:t>
              </w:r>
            </w:ins>
          </w:p>
        </w:tc>
      </w:tr>
      <w:tr w:rsidR="0015688B" w:rsidRPr="007B75F0" w14:paraId="65CAC001" w14:textId="77777777">
        <w:trPr>
          <w:ins w:id="1982" w:author="Jacky" w:date="2013-03-13T22:42:00Z"/>
        </w:trPr>
        <w:tc>
          <w:tcPr>
            <w:tcW w:w="8928" w:type="dxa"/>
          </w:tcPr>
          <w:p w14:paraId="767E4930" w14:textId="77777777" w:rsidR="0015688B" w:rsidRPr="009A2109" w:rsidRDefault="0015688B" w:rsidP="005D6EE6">
            <w:pPr>
              <w:numPr>
                <w:ins w:id="1983" w:author="Jacky" w:date="2013-03-13T22:42:00Z"/>
              </w:numPr>
              <w:ind w:left="1080"/>
              <w:contextualSpacing/>
              <w:rPr>
                <w:ins w:id="1984" w:author="Jacky" w:date="2013-03-13T22:42:00Z"/>
                <w:rFonts w:ascii="Calibri" w:hAnsi="Calibri" w:cs="Calibri"/>
                <w:lang w:val="en-AU" w:eastAsia="en-US"/>
              </w:rPr>
            </w:pPr>
            <w:ins w:id="1985" w:author="Jacky" w:date="2013-03-13T22:42:00Z">
              <w:r w:rsidRPr="009A2109">
                <w:rPr>
                  <w:rFonts w:ascii="Calibri" w:hAnsi="Calibri" w:cs="Calibri"/>
                  <w:lang w:val="en-AU" w:eastAsia="en-US"/>
                </w:rPr>
                <w:t>If Yes:</w:t>
              </w:r>
            </w:ins>
          </w:p>
        </w:tc>
      </w:tr>
      <w:tr w:rsidR="0015688B" w:rsidRPr="007B75F0" w14:paraId="3B92BBF9" w14:textId="77777777">
        <w:trPr>
          <w:ins w:id="1986" w:author="Jacky" w:date="2013-03-13T22:42:00Z"/>
        </w:trPr>
        <w:tc>
          <w:tcPr>
            <w:tcW w:w="8928" w:type="dxa"/>
          </w:tcPr>
          <w:p w14:paraId="2E34D316" w14:textId="77777777" w:rsidR="0015688B" w:rsidRPr="009A2109" w:rsidRDefault="0015688B" w:rsidP="005D6EE6">
            <w:pPr>
              <w:numPr>
                <w:ins w:id="1987" w:author="Jacky" w:date="2013-03-13T22:42:00Z"/>
              </w:numPr>
              <w:ind w:left="1080"/>
              <w:rPr>
                <w:ins w:id="1988" w:author="Jacky" w:date="2013-03-13T22:42:00Z"/>
                <w:rFonts w:ascii="Calibri" w:hAnsi="Calibri" w:cs="Calibri"/>
                <w:lang w:val="en-AU" w:eastAsia="en-US"/>
              </w:rPr>
            </w:pPr>
            <w:ins w:id="1989" w:author="Jacky" w:date="2013-03-13T22:42:00Z">
              <w:r w:rsidRPr="009A2109">
                <w:rPr>
                  <w:rFonts w:ascii="Calibri" w:hAnsi="Calibri" w:cs="Calibri"/>
                  <w:lang w:val="en-AU" w:eastAsia="en-US"/>
                </w:rPr>
                <w:t>List the objectives of the VTS?</w:t>
              </w:r>
            </w:ins>
          </w:p>
        </w:tc>
      </w:tr>
      <w:tr w:rsidR="0015688B" w:rsidRPr="007B75F0" w14:paraId="0D588FB7" w14:textId="77777777">
        <w:trPr>
          <w:ins w:id="1990" w:author="Jacky" w:date="2013-03-13T22:42:00Z"/>
        </w:trPr>
        <w:tc>
          <w:tcPr>
            <w:tcW w:w="8928" w:type="dxa"/>
          </w:tcPr>
          <w:p w14:paraId="07421627" w14:textId="77777777" w:rsidR="0015688B" w:rsidRPr="009A2109" w:rsidRDefault="0015688B" w:rsidP="005D6EE6">
            <w:pPr>
              <w:numPr>
                <w:ins w:id="1991" w:author="Jacky" w:date="2013-03-13T22:42:00Z"/>
              </w:numPr>
              <w:ind w:left="1080"/>
              <w:rPr>
                <w:ins w:id="1992" w:author="Jacky" w:date="2013-03-13T22:42:00Z"/>
                <w:rFonts w:ascii="Calibri" w:hAnsi="Calibri" w:cs="Calibri"/>
                <w:lang w:val="en-AU" w:eastAsia="en-US"/>
              </w:rPr>
            </w:pPr>
            <w:ins w:id="1993" w:author="Jacky" w:date="2013-03-13T22:42:00Z">
              <w:r w:rsidRPr="009A2109">
                <w:rPr>
                  <w:rFonts w:ascii="Calibri" w:hAnsi="Calibri" w:cs="Calibri"/>
                  <w:lang w:val="en-AU" w:eastAsia="en-US"/>
                </w:rPr>
                <w:t>How are the objectives promulgated?</w:t>
              </w:r>
            </w:ins>
          </w:p>
        </w:tc>
      </w:tr>
      <w:tr w:rsidR="0015688B" w:rsidRPr="007B75F0" w14:paraId="7D59F191" w14:textId="77777777">
        <w:trPr>
          <w:ins w:id="1994" w:author="Jacky" w:date="2013-03-13T22:42:00Z"/>
        </w:trPr>
        <w:tc>
          <w:tcPr>
            <w:tcW w:w="8928" w:type="dxa"/>
          </w:tcPr>
          <w:p w14:paraId="198E2624" w14:textId="77777777" w:rsidR="0015688B" w:rsidRPr="007B75F0" w:rsidRDefault="0015688B" w:rsidP="0015688B">
            <w:pPr>
              <w:keepNext/>
              <w:numPr>
                <w:ilvl w:val="0"/>
                <w:numId w:val="57"/>
                <w:ins w:id="1995" w:author="Jacky" w:date="2013-03-13T22:42:00Z"/>
              </w:numPr>
              <w:rPr>
                <w:ins w:id="1996" w:author="Jacky" w:date="2013-03-13T22:42:00Z"/>
                <w:rFonts w:ascii="Calibri" w:hAnsi="Calibri" w:cs="Calibri"/>
                <w:lang w:val="en-AU" w:eastAsia="en-US"/>
              </w:rPr>
            </w:pPr>
            <w:ins w:id="1997" w:author="Jacky" w:date="2013-03-13T22:42:00Z">
              <w:r w:rsidRPr="007B75F0">
                <w:rPr>
                  <w:rFonts w:ascii="Calibri" w:hAnsi="Calibri" w:cs="Calibri"/>
                  <w:lang w:val="en-AU" w:eastAsia="en-US"/>
                </w:rPr>
                <w:t>What performance measures are in place to assess and monitor that the objectives of the VTS are being met?</w:t>
              </w:r>
            </w:ins>
          </w:p>
        </w:tc>
      </w:tr>
      <w:tr w:rsidR="0015688B" w:rsidRPr="007B75F0" w14:paraId="3D02365E" w14:textId="77777777">
        <w:trPr>
          <w:ins w:id="1998" w:author="Jacky" w:date="2013-03-13T22:42:00Z"/>
        </w:trPr>
        <w:tc>
          <w:tcPr>
            <w:tcW w:w="8928" w:type="dxa"/>
          </w:tcPr>
          <w:p w14:paraId="7E95343E" w14:textId="77777777" w:rsidR="0015688B" w:rsidRPr="007B75F0" w:rsidRDefault="0015688B" w:rsidP="0015688B">
            <w:pPr>
              <w:keepNext/>
              <w:numPr>
                <w:ilvl w:val="0"/>
                <w:numId w:val="57"/>
                <w:ins w:id="1999" w:author="Jacky" w:date="2013-03-13T22:42:00Z"/>
              </w:numPr>
              <w:rPr>
                <w:ins w:id="2000" w:author="Jacky" w:date="2013-03-13T22:42:00Z"/>
                <w:rFonts w:ascii="Calibri" w:hAnsi="Calibri" w:cs="Calibri"/>
                <w:lang w:val="en-AU" w:eastAsia="en-US"/>
              </w:rPr>
            </w:pPr>
            <w:ins w:id="2001" w:author="Jacky" w:date="2013-03-13T22:42:00Z">
              <w:r w:rsidRPr="007B75F0">
                <w:rPr>
                  <w:rFonts w:ascii="Calibri" w:hAnsi="Calibri" w:cs="Calibri"/>
                  <w:lang w:val="en-AU" w:eastAsia="en-US"/>
                </w:rPr>
                <w:t>How regularly are the performance measures compiled?</w:t>
              </w:r>
            </w:ins>
          </w:p>
        </w:tc>
      </w:tr>
      <w:tr w:rsidR="0015688B" w:rsidRPr="007B75F0" w14:paraId="47E19FA2" w14:textId="77777777">
        <w:trPr>
          <w:ins w:id="2002" w:author="Jacky" w:date="2013-03-13T22:42:00Z"/>
        </w:trPr>
        <w:tc>
          <w:tcPr>
            <w:tcW w:w="8928" w:type="dxa"/>
          </w:tcPr>
          <w:p w14:paraId="18EC9A21" w14:textId="77777777" w:rsidR="0015688B" w:rsidRPr="007B75F0" w:rsidRDefault="0015688B" w:rsidP="0015688B">
            <w:pPr>
              <w:keepNext/>
              <w:numPr>
                <w:ilvl w:val="0"/>
                <w:numId w:val="57"/>
                <w:ins w:id="2003" w:author="Jacky" w:date="2013-03-13T22:42:00Z"/>
              </w:numPr>
              <w:rPr>
                <w:ins w:id="2004" w:author="Jacky" w:date="2013-03-13T22:42:00Z"/>
                <w:rFonts w:ascii="Calibri" w:hAnsi="Calibri" w:cs="Calibri"/>
                <w:lang w:val="en-AU" w:eastAsia="en-US"/>
              </w:rPr>
            </w:pPr>
            <w:ins w:id="2005" w:author="Jacky" w:date="2013-03-13T22:42:00Z">
              <w:r w:rsidRPr="007B75F0">
                <w:rPr>
                  <w:rFonts w:ascii="Calibri" w:hAnsi="Calibri" w:cs="Calibri"/>
                  <w:lang w:val="en-AU" w:eastAsia="en-US"/>
                </w:rPr>
                <w:t>Could you provide records of the results of the performance measures for the &lt;period&gt;?</w:t>
              </w:r>
            </w:ins>
          </w:p>
        </w:tc>
      </w:tr>
    </w:tbl>
    <w:p w14:paraId="35B5D3CF" w14:textId="77777777" w:rsidR="0015688B" w:rsidRDefault="0015688B" w:rsidP="0015688B">
      <w:pPr>
        <w:numPr>
          <w:ins w:id="2006" w:author="Jacky" w:date="2013-03-13T22:42:00Z"/>
        </w:numPr>
        <w:autoSpaceDE w:val="0"/>
        <w:autoSpaceDN w:val="0"/>
        <w:adjustRightInd w:val="0"/>
        <w:rPr>
          <w:ins w:id="2007" w:author="Jacky" w:date="2013-03-13T22:42:00Z"/>
          <w:rFonts w:ascii="Calibri" w:hAnsi="Calibri" w:cs="Calibri"/>
          <w:lang w:val="en-US" w:eastAsia="en-US"/>
        </w:rPr>
      </w:pPr>
    </w:p>
    <w:p w14:paraId="1B8B6A64" w14:textId="77777777" w:rsidR="0015688B" w:rsidRPr="007B75F0" w:rsidRDefault="0015688B" w:rsidP="0015688B">
      <w:pPr>
        <w:numPr>
          <w:ins w:id="2008" w:author="Jacky" w:date="2013-03-13T22:42:00Z"/>
        </w:numPr>
        <w:autoSpaceDE w:val="0"/>
        <w:autoSpaceDN w:val="0"/>
        <w:adjustRightInd w:val="0"/>
        <w:rPr>
          <w:ins w:id="2009" w:author="Jacky" w:date="2013-03-13T22:42:00Z"/>
          <w:rFonts w:ascii="Calibri" w:hAnsi="Calibri" w:cs="Calibri"/>
          <w:lang w:val="en-US" w:eastAsia="en-US"/>
        </w:rPr>
      </w:pPr>
      <w:ins w:id="2010" w:author="Jacky" w:date="2013-03-13T22:42:00Z">
        <w:r w:rsidRPr="007B75F0">
          <w:rPr>
            <w:rFonts w:ascii="Calibri" w:hAnsi="Calibri" w:cs="Calibri"/>
            <w:lang w:val="en-US" w:eastAsia="en-US"/>
          </w:rPr>
          <w:t>.2 ensure that the standards set by the competent authority for levels of services and operators</w:t>
        </w:r>
      </w:ins>
    </w:p>
    <w:p w14:paraId="4E7D4F06" w14:textId="77777777" w:rsidR="0015688B" w:rsidRPr="007B75F0" w:rsidRDefault="0015688B" w:rsidP="0015688B">
      <w:pPr>
        <w:numPr>
          <w:ins w:id="2011" w:author="Jacky" w:date="2013-03-13T22:42:00Z"/>
        </w:numPr>
        <w:autoSpaceDE w:val="0"/>
        <w:autoSpaceDN w:val="0"/>
        <w:adjustRightInd w:val="0"/>
        <w:rPr>
          <w:ins w:id="2012" w:author="Jacky" w:date="2013-03-13T22:42:00Z"/>
          <w:rFonts w:ascii="Calibri" w:hAnsi="Calibri" w:cs="Calibri"/>
          <w:lang w:val="en-US" w:eastAsia="en-US"/>
        </w:rPr>
      </w:pPr>
      <w:ins w:id="2013" w:author="Jacky" w:date="2013-03-13T22:42:00Z">
        <w:r w:rsidRPr="007B75F0">
          <w:rPr>
            <w:rFonts w:ascii="Calibri" w:hAnsi="Calibri" w:cs="Calibri"/>
            <w:lang w:val="en-US" w:eastAsia="en-US"/>
          </w:rPr>
          <w:t>qualifications and equipment are met;</w:t>
        </w:r>
      </w:ins>
    </w:p>
    <w:p w14:paraId="384D8B12" w14:textId="77777777" w:rsidR="0015688B" w:rsidRDefault="0015688B" w:rsidP="0015688B">
      <w:pPr>
        <w:numPr>
          <w:ins w:id="2014" w:author="Jacky" w:date="2013-03-13T22:42:00Z"/>
        </w:numPr>
        <w:autoSpaceDE w:val="0"/>
        <w:autoSpaceDN w:val="0"/>
        <w:adjustRightInd w:val="0"/>
        <w:rPr>
          <w:ins w:id="2015" w:author="Jacky" w:date="2013-03-13T22:42:00Z"/>
          <w:rFonts w:ascii="Calibri" w:hAnsi="Calibri" w:cs="Calibri"/>
          <w:lang w:val="en-US" w:eastAsia="en-US"/>
        </w:rPr>
      </w:pP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00"/>
      </w:tblGrid>
      <w:tr w:rsidR="0015688B" w:rsidRPr="007B75F0" w14:paraId="689453B3" w14:textId="77777777">
        <w:trPr>
          <w:ins w:id="2016" w:author="Jacky" w:date="2013-03-13T22:42:00Z"/>
        </w:trPr>
        <w:tc>
          <w:tcPr>
            <w:tcW w:w="9000" w:type="dxa"/>
          </w:tcPr>
          <w:p w14:paraId="11DD0EFA" w14:textId="77777777" w:rsidR="0015688B" w:rsidRPr="007B75F0" w:rsidRDefault="0015688B" w:rsidP="005D6EE6">
            <w:pPr>
              <w:numPr>
                <w:ins w:id="2017" w:author="Jacky" w:date="2013-03-13T22:42:00Z"/>
              </w:numPr>
              <w:ind w:left="252"/>
              <w:contextualSpacing/>
              <w:rPr>
                <w:ins w:id="2018" w:author="Jacky" w:date="2013-03-13T22:42:00Z"/>
                <w:rFonts w:ascii="Calibri" w:hAnsi="Calibri" w:cs="Calibri"/>
                <w:lang w:val="en-AU" w:eastAsia="en-US"/>
              </w:rPr>
            </w:pPr>
            <w:ins w:id="2019" w:author="Jacky" w:date="2013-03-13T22:42:00Z">
              <w:r>
                <w:rPr>
                  <w:rFonts w:ascii="Calibri" w:hAnsi="Calibri" w:cs="Calibri"/>
                  <w:lang w:val="en-AU" w:eastAsia="en-US"/>
                </w:rPr>
                <w:t xml:space="preserve">What are the standards set by the competent authority for levels of service and how are they being met? </w:t>
              </w:r>
            </w:ins>
          </w:p>
        </w:tc>
      </w:tr>
      <w:tr w:rsidR="0015688B" w:rsidRPr="007B75F0" w14:paraId="6BA4463A" w14:textId="77777777">
        <w:trPr>
          <w:ins w:id="2020" w:author="Jacky" w:date="2013-03-13T22:42:00Z"/>
        </w:trPr>
        <w:tc>
          <w:tcPr>
            <w:tcW w:w="9000" w:type="dxa"/>
          </w:tcPr>
          <w:p w14:paraId="1D5BF3CA" w14:textId="77777777" w:rsidR="0015688B" w:rsidRPr="007B75F0" w:rsidRDefault="0015688B" w:rsidP="005D6EE6">
            <w:pPr>
              <w:numPr>
                <w:ins w:id="2021" w:author="Jacky" w:date="2013-03-13T22:42:00Z"/>
              </w:numPr>
              <w:ind w:left="252"/>
              <w:rPr>
                <w:ins w:id="2022" w:author="Jacky" w:date="2013-03-13T22:42:00Z"/>
                <w:rFonts w:ascii="Calibri" w:hAnsi="Calibri" w:cs="Calibri"/>
                <w:lang w:val="en-AU" w:eastAsia="en-US"/>
              </w:rPr>
            </w:pPr>
            <w:ins w:id="2023" w:author="Jacky" w:date="2013-03-13T22:42:00Z">
              <w:r>
                <w:rPr>
                  <w:rFonts w:ascii="Calibri" w:hAnsi="Calibri" w:cs="Calibri"/>
                  <w:lang w:val="en-AU" w:eastAsia="en-US"/>
                </w:rPr>
                <w:t>What are the standards set by the competent authority for the equipment and how are they being met?</w:t>
              </w:r>
            </w:ins>
          </w:p>
        </w:tc>
      </w:tr>
      <w:tr w:rsidR="0015688B" w:rsidRPr="007B75F0" w14:paraId="2B754564" w14:textId="77777777">
        <w:trPr>
          <w:ins w:id="2024" w:author="Jacky" w:date="2013-03-13T22:42:00Z"/>
        </w:trPr>
        <w:tc>
          <w:tcPr>
            <w:tcW w:w="9000" w:type="dxa"/>
          </w:tcPr>
          <w:p w14:paraId="1827019B" w14:textId="77777777" w:rsidR="0015688B" w:rsidRPr="007B75F0" w:rsidRDefault="0015688B" w:rsidP="005D6EE6">
            <w:pPr>
              <w:numPr>
                <w:ins w:id="2025" w:author="Jacky" w:date="2013-03-13T22:42:00Z"/>
              </w:numPr>
              <w:ind w:left="252"/>
              <w:rPr>
                <w:ins w:id="2026" w:author="Jacky" w:date="2013-03-13T22:42:00Z"/>
                <w:rFonts w:ascii="Calibri" w:hAnsi="Calibri" w:cs="Calibri"/>
                <w:lang w:val="en-AU" w:eastAsia="en-US"/>
              </w:rPr>
            </w:pPr>
            <w:ins w:id="2027" w:author="Jacky" w:date="2013-03-13T22:42:00Z">
              <w:r>
                <w:rPr>
                  <w:rFonts w:ascii="Calibri" w:hAnsi="Calibri" w:cs="Calibri"/>
                  <w:lang w:eastAsia="en-US"/>
                </w:rPr>
                <w:t xml:space="preserve">Are the equipment standards consistent with IALA </w:t>
              </w:r>
              <w:r w:rsidRPr="007B75F0">
                <w:rPr>
                  <w:rFonts w:ascii="Calibri" w:hAnsi="Calibri" w:cs="Calibri"/>
                  <w:lang w:val="en-AU" w:eastAsia="en-US"/>
                </w:rPr>
                <w:t xml:space="preserve">Recommendation V-128 on Operational and Technical Performance Requirements for VTS Equipment </w:t>
              </w:r>
            </w:ins>
          </w:p>
        </w:tc>
      </w:tr>
      <w:tr w:rsidR="0015688B" w:rsidRPr="007B75F0" w14:paraId="424BE190" w14:textId="77777777">
        <w:trPr>
          <w:ins w:id="2028" w:author="Jacky" w:date="2013-03-13T22:42:00Z"/>
        </w:trPr>
        <w:tc>
          <w:tcPr>
            <w:tcW w:w="9000" w:type="dxa"/>
            <w:shd w:val="clear" w:color="auto" w:fill="auto"/>
          </w:tcPr>
          <w:p w14:paraId="4CF3DC01" w14:textId="77777777" w:rsidR="0015688B" w:rsidRPr="007B75F0" w:rsidRDefault="0015688B" w:rsidP="005D6EE6">
            <w:pPr>
              <w:numPr>
                <w:ins w:id="2029" w:author="Jacky" w:date="2013-03-13T22:42:00Z"/>
              </w:numPr>
              <w:ind w:left="252"/>
              <w:rPr>
                <w:ins w:id="2030" w:author="Jacky" w:date="2013-03-13T22:42:00Z"/>
                <w:rFonts w:ascii="Calibri" w:hAnsi="Calibri" w:cs="Calibri"/>
                <w:lang w:val="en-AU" w:eastAsia="en-US"/>
              </w:rPr>
            </w:pPr>
            <w:ins w:id="2031" w:author="Jacky" w:date="2013-03-13T22:42:00Z">
              <w:r>
                <w:rPr>
                  <w:rFonts w:ascii="Calibri" w:hAnsi="Calibri" w:cs="Calibri"/>
                  <w:lang w:val="en-AU" w:eastAsia="en-US"/>
                </w:rPr>
                <w:t xml:space="preserve">Are the VTS operator qualifications consistent with IALA </w:t>
              </w:r>
              <w:r w:rsidRPr="007B75F0">
                <w:rPr>
                  <w:rFonts w:ascii="Calibri" w:hAnsi="Calibri" w:cs="Calibri"/>
                  <w:lang w:val="en-AU" w:eastAsia="en-US"/>
                </w:rPr>
                <w:t xml:space="preserve">Recommendation V-103 on Standards for Training and Certification of VTS Personnel and associated model courses </w:t>
              </w:r>
            </w:ins>
          </w:p>
        </w:tc>
      </w:tr>
    </w:tbl>
    <w:p w14:paraId="74192AED" w14:textId="77777777" w:rsidR="0015688B" w:rsidRDefault="0015688B" w:rsidP="0015688B">
      <w:pPr>
        <w:numPr>
          <w:ins w:id="2032" w:author="Jacky" w:date="2013-03-13T22:42:00Z"/>
        </w:numPr>
        <w:autoSpaceDE w:val="0"/>
        <w:autoSpaceDN w:val="0"/>
        <w:adjustRightInd w:val="0"/>
        <w:rPr>
          <w:ins w:id="2033" w:author="Jacky" w:date="2013-03-13T22:42:00Z"/>
          <w:rFonts w:ascii="Calibri" w:hAnsi="Calibri" w:cs="Calibri"/>
          <w:lang w:val="en-US" w:eastAsia="en-US"/>
        </w:rPr>
      </w:pPr>
    </w:p>
    <w:p w14:paraId="0490A93B" w14:textId="77777777" w:rsidR="0015688B" w:rsidRDefault="0015688B" w:rsidP="0015688B">
      <w:pPr>
        <w:numPr>
          <w:ins w:id="2034" w:author="Jacky" w:date="2013-03-13T22:42:00Z"/>
        </w:numPr>
        <w:autoSpaceDE w:val="0"/>
        <w:autoSpaceDN w:val="0"/>
        <w:adjustRightInd w:val="0"/>
        <w:rPr>
          <w:ins w:id="2035" w:author="Jacky" w:date="2013-03-13T22:42:00Z"/>
          <w:rFonts w:ascii="Calibri" w:hAnsi="Calibri" w:cs="Calibri"/>
          <w:lang w:val="en-US" w:eastAsia="en-US"/>
        </w:rPr>
      </w:pPr>
    </w:p>
    <w:p w14:paraId="3CB8FBE6" w14:textId="77777777" w:rsidR="0015688B" w:rsidRPr="00623876" w:rsidRDefault="0015688B" w:rsidP="0015688B">
      <w:pPr>
        <w:numPr>
          <w:ins w:id="2036" w:author="Jacky" w:date="2013-03-13T22:42:00Z"/>
        </w:numPr>
        <w:autoSpaceDE w:val="0"/>
        <w:autoSpaceDN w:val="0"/>
        <w:adjustRightInd w:val="0"/>
        <w:rPr>
          <w:ins w:id="2037" w:author="Jacky" w:date="2013-03-13T22:42:00Z"/>
          <w:rFonts w:ascii="Calibri" w:hAnsi="Calibri" w:cs="Calibri"/>
          <w:bCs/>
          <w:lang w:val="en-AU" w:eastAsia="en-US"/>
        </w:rPr>
      </w:pPr>
      <w:ins w:id="2038" w:author="Jacky" w:date="2013-03-13T22:42:00Z">
        <w:r>
          <w:rPr>
            <w:rFonts w:ascii="Calibri" w:hAnsi="Calibri" w:cs="Calibri"/>
            <w:bCs/>
            <w:lang w:val="en-AU" w:eastAsia="en-US"/>
          </w:rPr>
          <w:t>.</w:t>
        </w:r>
        <w:r w:rsidRPr="00623876">
          <w:rPr>
            <w:rFonts w:ascii="Calibri" w:hAnsi="Calibri" w:cs="Calibri"/>
            <w:bCs/>
            <w:lang w:val="en-AU" w:eastAsia="en-US"/>
          </w:rPr>
          <w:t>3 ensure that the VTS is operated in conformity with relevant IMO resolutions;</w:t>
        </w:r>
      </w:ins>
    </w:p>
    <w:p w14:paraId="1FA47AA0" w14:textId="77777777" w:rsidR="0015688B" w:rsidRPr="00032FB7" w:rsidRDefault="0015688B" w:rsidP="0015688B">
      <w:pPr>
        <w:numPr>
          <w:ins w:id="2039" w:author="Jacky" w:date="2013-03-13T22:42:00Z"/>
        </w:numPr>
        <w:autoSpaceDE w:val="0"/>
        <w:autoSpaceDN w:val="0"/>
        <w:adjustRightInd w:val="0"/>
        <w:rPr>
          <w:ins w:id="2040" w:author="Jacky" w:date="2013-03-13T22:42:00Z"/>
          <w:rFonts w:ascii="Calibri" w:hAnsi="Calibri" w:cs="Calibri"/>
          <w:lang w:val="en-US" w:eastAsia="en-US"/>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88"/>
      </w:tblGrid>
      <w:tr w:rsidR="0015688B" w:rsidRPr="00032FB7" w14:paraId="39F51398" w14:textId="77777777">
        <w:trPr>
          <w:ins w:id="2041" w:author="Jacky" w:date="2013-03-13T22:42:00Z"/>
        </w:trPr>
        <w:tc>
          <w:tcPr>
            <w:tcW w:w="9108" w:type="dxa"/>
          </w:tcPr>
          <w:p w14:paraId="04011E53" w14:textId="77777777" w:rsidR="0015688B" w:rsidRPr="00032FB7" w:rsidRDefault="0015688B" w:rsidP="005D6EE6">
            <w:pPr>
              <w:numPr>
                <w:ins w:id="2042" w:author="Jacky" w:date="2013-03-13T22:42:00Z"/>
              </w:numPr>
              <w:rPr>
                <w:ins w:id="2043" w:author="Jacky" w:date="2013-03-13T22:42:00Z"/>
                <w:rFonts w:ascii="Calibri" w:hAnsi="Calibri" w:cs="Calibri"/>
                <w:lang w:val="en-AU" w:eastAsia="en-US"/>
              </w:rPr>
            </w:pPr>
            <w:ins w:id="2044" w:author="Jacky" w:date="2013-03-13T22:42:00Z">
              <w:r>
                <w:rPr>
                  <w:rFonts w:ascii="Calibri" w:hAnsi="Calibri" w:cs="Calibri"/>
                  <w:lang w:val="en-AU" w:eastAsia="en-US"/>
                </w:rPr>
                <w:t xml:space="preserve">Is the VTS operated </w:t>
              </w:r>
              <w:r w:rsidRPr="00032FB7">
                <w:rPr>
                  <w:rFonts w:ascii="Calibri" w:hAnsi="Calibri" w:cs="Calibri"/>
                  <w:lang w:val="en-AU" w:eastAsia="en-US"/>
                </w:rPr>
                <w:t>in accordance with relevant IMO resolutions?</w:t>
              </w:r>
            </w:ins>
          </w:p>
        </w:tc>
      </w:tr>
      <w:tr w:rsidR="0015688B" w:rsidRPr="00032FB7" w14:paraId="5E08FCBE" w14:textId="77777777">
        <w:trPr>
          <w:ins w:id="2045" w:author="Jacky" w:date="2013-03-13T22:42:00Z"/>
        </w:trPr>
        <w:tc>
          <w:tcPr>
            <w:tcW w:w="9108" w:type="dxa"/>
          </w:tcPr>
          <w:p w14:paraId="09FD85F7" w14:textId="77777777" w:rsidR="0015688B" w:rsidRPr="00032FB7" w:rsidRDefault="0015688B" w:rsidP="005D6EE6">
            <w:pPr>
              <w:numPr>
                <w:ins w:id="2046" w:author="Jacky" w:date="2013-03-13T22:42:00Z"/>
              </w:numPr>
              <w:rPr>
                <w:ins w:id="2047" w:author="Jacky" w:date="2013-03-13T22:42:00Z"/>
                <w:rFonts w:ascii="Calibri" w:hAnsi="Calibri" w:cs="Calibri"/>
                <w:lang w:val="en-AU" w:eastAsia="en-US"/>
              </w:rPr>
            </w:pPr>
            <w:ins w:id="2048" w:author="Jacky" w:date="2013-03-13T22:42:00Z">
              <w:r w:rsidRPr="00032FB7">
                <w:rPr>
                  <w:rFonts w:ascii="Calibri" w:hAnsi="Calibri" w:cs="Calibri"/>
                  <w:lang w:val="en-AU" w:eastAsia="en-US"/>
                </w:rPr>
                <w:t>How are VTS authorities assessed to ensure that the VTS is operated in conformity with relevant IMO resolutions?</w:t>
              </w:r>
            </w:ins>
          </w:p>
        </w:tc>
      </w:tr>
    </w:tbl>
    <w:p w14:paraId="19D4DEB7" w14:textId="77777777" w:rsidR="0015688B" w:rsidRPr="007B75F0" w:rsidRDefault="0015688B" w:rsidP="0015688B">
      <w:pPr>
        <w:numPr>
          <w:ins w:id="2049" w:author="Jacky" w:date="2013-03-13T22:42:00Z"/>
        </w:numPr>
        <w:autoSpaceDE w:val="0"/>
        <w:autoSpaceDN w:val="0"/>
        <w:adjustRightInd w:val="0"/>
        <w:rPr>
          <w:ins w:id="2050" w:author="Jacky" w:date="2013-03-13T22:42:00Z"/>
          <w:rFonts w:ascii="Calibri" w:hAnsi="Calibri" w:cs="Calibri"/>
          <w:lang w:val="en-US" w:eastAsia="en-US"/>
        </w:rPr>
      </w:pPr>
    </w:p>
    <w:p w14:paraId="1670D638" w14:textId="77777777" w:rsidR="0015688B" w:rsidRPr="007B75F0" w:rsidRDefault="0015688B" w:rsidP="0015688B">
      <w:pPr>
        <w:numPr>
          <w:ins w:id="2051" w:author="Jacky" w:date="2013-03-13T22:42:00Z"/>
        </w:numPr>
        <w:autoSpaceDE w:val="0"/>
        <w:autoSpaceDN w:val="0"/>
        <w:adjustRightInd w:val="0"/>
        <w:rPr>
          <w:ins w:id="2052" w:author="Jacky" w:date="2013-03-13T22:42:00Z"/>
          <w:rFonts w:ascii="Calibri" w:hAnsi="Calibri" w:cs="Calibri"/>
          <w:lang w:val="en-US" w:eastAsia="en-US"/>
        </w:rPr>
      </w:pPr>
      <w:ins w:id="2053" w:author="Jacky" w:date="2013-03-13T22:42:00Z">
        <w:r w:rsidRPr="007B75F0">
          <w:rPr>
            <w:rFonts w:ascii="Calibri" w:hAnsi="Calibri" w:cs="Calibri"/>
            <w:lang w:val="en-US" w:eastAsia="en-US"/>
          </w:rPr>
          <w:t>.4 ensure that the VTS operations are harmonized with, where appropriate, ship reporting and</w:t>
        </w:r>
      </w:ins>
    </w:p>
    <w:p w14:paraId="01D6DD9E" w14:textId="77777777" w:rsidR="0015688B" w:rsidRDefault="0015688B" w:rsidP="0015688B">
      <w:pPr>
        <w:numPr>
          <w:ins w:id="2054" w:author="Jacky" w:date="2013-03-13T22:42:00Z"/>
        </w:numPr>
        <w:autoSpaceDE w:val="0"/>
        <w:autoSpaceDN w:val="0"/>
        <w:adjustRightInd w:val="0"/>
        <w:rPr>
          <w:ins w:id="2055" w:author="Jacky" w:date="2013-03-13T22:42:00Z"/>
          <w:rFonts w:ascii="Calibri" w:hAnsi="Calibri" w:cs="Calibri"/>
          <w:lang w:val="en-US" w:eastAsia="en-US"/>
        </w:rPr>
      </w:pPr>
      <w:ins w:id="2056" w:author="Jacky" w:date="2013-03-13T22:42:00Z">
        <w:r w:rsidRPr="007B75F0">
          <w:rPr>
            <w:rFonts w:ascii="Calibri" w:hAnsi="Calibri" w:cs="Calibri"/>
            <w:lang w:val="en-US" w:eastAsia="en-US"/>
          </w:rPr>
          <w:t>routeing measures, aids to navigation, pilotage and port operations;</w:t>
        </w:r>
      </w:ins>
    </w:p>
    <w:p w14:paraId="2B009D83" w14:textId="77777777" w:rsidR="0015688B" w:rsidRDefault="0015688B" w:rsidP="0015688B">
      <w:pPr>
        <w:numPr>
          <w:ins w:id="2057" w:author="Jacky" w:date="2013-03-13T22:42:00Z"/>
        </w:numPr>
        <w:autoSpaceDE w:val="0"/>
        <w:autoSpaceDN w:val="0"/>
        <w:adjustRightInd w:val="0"/>
        <w:rPr>
          <w:ins w:id="2058" w:author="Jacky" w:date="2013-03-13T22:42:00Z"/>
          <w:rFonts w:ascii="Calibri" w:hAnsi="Calibri" w:cs="Calibri"/>
          <w:lang w:val="en-US" w:eastAsia="en-US"/>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88"/>
      </w:tblGrid>
      <w:tr w:rsidR="0015688B" w:rsidRPr="00032FB7" w14:paraId="218224CB" w14:textId="77777777">
        <w:trPr>
          <w:ins w:id="2059" w:author="Jacky" w:date="2013-03-13T22:42:00Z"/>
        </w:trPr>
        <w:tc>
          <w:tcPr>
            <w:tcW w:w="9108" w:type="dxa"/>
          </w:tcPr>
          <w:p w14:paraId="51A77D63" w14:textId="77777777" w:rsidR="0015688B" w:rsidRPr="00032FB7" w:rsidRDefault="0015688B" w:rsidP="005D6EE6">
            <w:pPr>
              <w:numPr>
                <w:ins w:id="2060" w:author="Jacky" w:date="2013-03-13T22:42:00Z"/>
              </w:numPr>
              <w:rPr>
                <w:ins w:id="2061" w:author="Jacky" w:date="2013-03-13T22:42:00Z"/>
                <w:rFonts w:ascii="Calibri" w:hAnsi="Calibri" w:cs="Calibri"/>
                <w:lang w:val="en-AU" w:eastAsia="en-US"/>
              </w:rPr>
            </w:pPr>
            <w:ins w:id="2062" w:author="Jacky" w:date="2013-03-13T22:42:00Z">
              <w:r>
                <w:rPr>
                  <w:rFonts w:ascii="Calibri" w:hAnsi="Calibri" w:cs="Calibri"/>
                  <w:lang w:val="en-AU" w:eastAsia="en-US"/>
                </w:rPr>
                <w:t xml:space="preserve">Are the </w:t>
              </w:r>
              <w:r w:rsidRPr="007B75F0">
                <w:rPr>
                  <w:rFonts w:ascii="Calibri" w:hAnsi="Calibri" w:cs="Calibri"/>
                  <w:lang w:val="en-US" w:eastAsia="en-US"/>
                </w:rPr>
                <w:t>VTS operations harmonized with ship reporting and</w:t>
              </w:r>
              <w:r>
                <w:rPr>
                  <w:rFonts w:ascii="Calibri" w:hAnsi="Calibri" w:cs="Calibri"/>
                  <w:lang w:val="en-US" w:eastAsia="en-US"/>
                </w:rPr>
                <w:t xml:space="preserve"> </w:t>
              </w:r>
              <w:r w:rsidRPr="007B75F0">
                <w:rPr>
                  <w:rFonts w:ascii="Calibri" w:hAnsi="Calibri" w:cs="Calibri"/>
                  <w:lang w:val="en-US" w:eastAsia="en-US"/>
                </w:rPr>
                <w:t>routeing measures, aids to navigation, pilotage and port operations</w:t>
              </w:r>
              <w:r>
                <w:rPr>
                  <w:rFonts w:ascii="Calibri" w:hAnsi="Calibri" w:cs="Calibri"/>
                  <w:lang w:val="en-US" w:eastAsia="en-US"/>
                </w:rPr>
                <w:t>?</w:t>
              </w:r>
            </w:ins>
          </w:p>
        </w:tc>
      </w:tr>
      <w:tr w:rsidR="0015688B" w:rsidRPr="00032FB7" w14:paraId="24FE4B20" w14:textId="77777777">
        <w:trPr>
          <w:ins w:id="2063" w:author="Jacky" w:date="2013-03-13T22:42:00Z"/>
        </w:trPr>
        <w:tc>
          <w:tcPr>
            <w:tcW w:w="9108" w:type="dxa"/>
          </w:tcPr>
          <w:p w14:paraId="18CA53D1" w14:textId="77777777" w:rsidR="0015688B" w:rsidRPr="00032FB7" w:rsidRDefault="0015688B" w:rsidP="005D6EE6">
            <w:pPr>
              <w:numPr>
                <w:ins w:id="2064" w:author="Jacky" w:date="2013-03-13T22:42:00Z"/>
              </w:numPr>
              <w:rPr>
                <w:ins w:id="2065" w:author="Jacky" w:date="2013-03-13T22:42:00Z"/>
                <w:rFonts w:ascii="Calibri" w:hAnsi="Calibri" w:cs="Calibri"/>
                <w:lang w:val="en-AU" w:eastAsia="en-US"/>
              </w:rPr>
            </w:pPr>
            <w:ins w:id="2066" w:author="Jacky" w:date="2013-03-13T22:42:00Z">
              <w:r>
                <w:rPr>
                  <w:rFonts w:ascii="Calibri" w:hAnsi="Calibri" w:cs="Calibri"/>
                  <w:lang w:val="en-AU" w:eastAsia="en-US"/>
                </w:rPr>
                <w:t>Describe how these</w:t>
              </w:r>
              <w:r w:rsidRPr="007B75F0">
                <w:rPr>
                  <w:rFonts w:ascii="Calibri" w:hAnsi="Calibri" w:cs="Calibri"/>
                  <w:lang w:val="en-US" w:eastAsia="en-US"/>
                </w:rPr>
                <w:t xml:space="preserve"> operations </w:t>
              </w:r>
              <w:r>
                <w:rPr>
                  <w:rFonts w:ascii="Calibri" w:hAnsi="Calibri" w:cs="Calibri"/>
                  <w:lang w:val="en-US" w:eastAsia="en-US"/>
                </w:rPr>
                <w:t xml:space="preserve">are </w:t>
              </w:r>
              <w:r w:rsidRPr="007B75F0">
                <w:rPr>
                  <w:rFonts w:ascii="Calibri" w:hAnsi="Calibri" w:cs="Calibri"/>
                  <w:lang w:val="en-US" w:eastAsia="en-US"/>
                </w:rPr>
                <w:t xml:space="preserve">harmonized? </w:t>
              </w:r>
            </w:ins>
          </w:p>
        </w:tc>
      </w:tr>
      <w:tr w:rsidR="0015688B" w:rsidRPr="00032FB7" w14:paraId="48CC0BEB" w14:textId="77777777">
        <w:trPr>
          <w:ins w:id="2067" w:author="Jacky" w:date="2013-03-13T22:42:00Z"/>
        </w:trPr>
        <w:tc>
          <w:tcPr>
            <w:tcW w:w="9108" w:type="dxa"/>
          </w:tcPr>
          <w:p w14:paraId="4A94C811" w14:textId="77777777" w:rsidR="0015688B" w:rsidRDefault="0015688B" w:rsidP="005D6EE6">
            <w:pPr>
              <w:numPr>
                <w:ins w:id="2068" w:author="Jacky" w:date="2013-03-13T22:42:00Z"/>
              </w:numPr>
              <w:rPr>
                <w:ins w:id="2069" w:author="Jacky" w:date="2013-03-13T22:42:00Z"/>
                <w:rFonts w:ascii="Calibri" w:hAnsi="Calibri" w:cs="Calibri"/>
                <w:lang w:val="en-AU" w:eastAsia="en-US"/>
              </w:rPr>
            </w:pPr>
            <w:ins w:id="2070" w:author="Jacky" w:date="2013-03-13T22:42:00Z">
              <w:r>
                <w:rPr>
                  <w:rFonts w:ascii="Calibri" w:hAnsi="Calibri" w:cs="Calibri"/>
                  <w:lang w:val="en-AU" w:eastAsia="en-US"/>
                </w:rPr>
                <w:t xml:space="preserve">Are there any formal procedures, agreements or legislation? </w:t>
              </w:r>
            </w:ins>
          </w:p>
        </w:tc>
      </w:tr>
    </w:tbl>
    <w:p w14:paraId="56F204BF" w14:textId="77777777" w:rsidR="0015688B" w:rsidRPr="00623876" w:rsidRDefault="0015688B" w:rsidP="0015688B">
      <w:pPr>
        <w:numPr>
          <w:ins w:id="2071" w:author="Jacky" w:date="2013-03-13T22:42:00Z"/>
        </w:numPr>
        <w:autoSpaceDE w:val="0"/>
        <w:autoSpaceDN w:val="0"/>
        <w:adjustRightInd w:val="0"/>
        <w:rPr>
          <w:ins w:id="2072" w:author="Jacky" w:date="2013-03-13T22:42:00Z"/>
          <w:rFonts w:ascii="Calibri" w:hAnsi="Calibri" w:cs="Calibri"/>
          <w:lang w:val="en-AU" w:eastAsia="en-US"/>
        </w:rPr>
      </w:pPr>
    </w:p>
    <w:p w14:paraId="1DACED14" w14:textId="77777777" w:rsidR="0015688B" w:rsidRPr="007B75F0" w:rsidRDefault="0015688B" w:rsidP="0015688B">
      <w:pPr>
        <w:numPr>
          <w:ins w:id="2073" w:author="Jacky" w:date="2013-03-13T22:42:00Z"/>
        </w:numPr>
        <w:autoSpaceDE w:val="0"/>
        <w:autoSpaceDN w:val="0"/>
        <w:adjustRightInd w:val="0"/>
        <w:rPr>
          <w:ins w:id="2074" w:author="Jacky" w:date="2013-03-13T22:42:00Z"/>
          <w:rFonts w:ascii="Calibri" w:hAnsi="Calibri" w:cs="Calibri"/>
          <w:lang w:val="en-US" w:eastAsia="en-US"/>
        </w:rPr>
      </w:pPr>
    </w:p>
    <w:p w14:paraId="0E0FDC01" w14:textId="77777777" w:rsidR="0015688B" w:rsidRPr="007B75F0" w:rsidRDefault="0015688B" w:rsidP="0015688B">
      <w:pPr>
        <w:numPr>
          <w:ins w:id="2075" w:author="Jacky" w:date="2013-03-13T22:42:00Z"/>
        </w:numPr>
        <w:autoSpaceDE w:val="0"/>
        <w:autoSpaceDN w:val="0"/>
        <w:adjustRightInd w:val="0"/>
        <w:rPr>
          <w:ins w:id="2076" w:author="Jacky" w:date="2013-03-13T22:42:00Z"/>
          <w:rFonts w:ascii="Calibri" w:hAnsi="Calibri" w:cs="Calibri"/>
          <w:lang w:val="en-US" w:eastAsia="en-US"/>
        </w:rPr>
      </w:pPr>
      <w:ins w:id="2077" w:author="Jacky" w:date="2013-03-13T22:42:00Z">
        <w:r w:rsidRPr="007B75F0">
          <w:rPr>
            <w:rFonts w:ascii="Calibri" w:hAnsi="Calibri" w:cs="Calibri"/>
            <w:lang w:val="en-US" w:eastAsia="en-US"/>
          </w:rPr>
          <w:t>.5 consider, where appropriate, the participation of the pilot both as a user and provider of</w:t>
        </w:r>
      </w:ins>
    </w:p>
    <w:p w14:paraId="1177CDA2" w14:textId="77777777" w:rsidR="0015688B" w:rsidRDefault="0015688B" w:rsidP="0015688B">
      <w:pPr>
        <w:numPr>
          <w:ins w:id="2078" w:author="Jacky" w:date="2013-03-13T22:42:00Z"/>
        </w:numPr>
        <w:autoSpaceDE w:val="0"/>
        <w:autoSpaceDN w:val="0"/>
        <w:adjustRightInd w:val="0"/>
        <w:rPr>
          <w:ins w:id="2079" w:author="Jacky" w:date="2013-03-13T22:42:00Z"/>
          <w:rFonts w:ascii="Calibri" w:hAnsi="Calibri" w:cs="Calibri"/>
          <w:lang w:val="en-US" w:eastAsia="en-US"/>
        </w:rPr>
      </w:pPr>
      <w:ins w:id="2080" w:author="Jacky" w:date="2013-03-13T22:42:00Z">
        <w:r w:rsidRPr="007B75F0">
          <w:rPr>
            <w:rFonts w:ascii="Calibri" w:hAnsi="Calibri" w:cs="Calibri"/>
            <w:lang w:val="en-US" w:eastAsia="en-US"/>
          </w:rPr>
          <w:t>information;</w:t>
        </w:r>
      </w:ins>
    </w:p>
    <w:p w14:paraId="3C188D54" w14:textId="77777777" w:rsidR="0015688B" w:rsidRDefault="0015688B" w:rsidP="0015688B">
      <w:pPr>
        <w:numPr>
          <w:ins w:id="2081" w:author="Jacky" w:date="2013-03-13T22:42:00Z"/>
        </w:numPr>
        <w:autoSpaceDE w:val="0"/>
        <w:autoSpaceDN w:val="0"/>
        <w:adjustRightInd w:val="0"/>
        <w:rPr>
          <w:ins w:id="2082" w:author="Jacky" w:date="2013-03-13T22:42:00Z"/>
          <w:rFonts w:ascii="Calibri" w:hAnsi="Calibri" w:cs="Calibri"/>
          <w:lang w:val="en-US" w:eastAsia="en-US"/>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88"/>
      </w:tblGrid>
      <w:tr w:rsidR="0015688B" w:rsidRPr="00032FB7" w14:paraId="3B49A5E3" w14:textId="77777777">
        <w:trPr>
          <w:ins w:id="2083" w:author="Jacky" w:date="2013-03-13T22:42:00Z"/>
        </w:trPr>
        <w:tc>
          <w:tcPr>
            <w:tcW w:w="9108" w:type="dxa"/>
          </w:tcPr>
          <w:p w14:paraId="14F2A250" w14:textId="77777777" w:rsidR="0015688B" w:rsidRPr="00032FB7" w:rsidRDefault="0015688B" w:rsidP="005D6EE6">
            <w:pPr>
              <w:numPr>
                <w:ins w:id="2084" w:author="Jacky" w:date="2013-03-13T22:42:00Z"/>
              </w:numPr>
              <w:rPr>
                <w:ins w:id="2085" w:author="Jacky" w:date="2013-03-13T22:42:00Z"/>
                <w:rFonts w:ascii="Calibri" w:hAnsi="Calibri" w:cs="Calibri"/>
                <w:lang w:val="en-AU" w:eastAsia="en-US"/>
              </w:rPr>
            </w:pPr>
            <w:ins w:id="2086" w:author="Jacky" w:date="2013-03-13T22:42:00Z">
              <w:r>
                <w:rPr>
                  <w:rFonts w:ascii="Calibri" w:hAnsi="Calibri" w:cs="Calibri"/>
                  <w:lang w:val="en-AU" w:eastAsia="en-US"/>
                </w:rPr>
                <w:lastRenderedPageBreak/>
                <w:t>Describe how the pilot may provide information to the VTS?</w:t>
              </w:r>
            </w:ins>
          </w:p>
        </w:tc>
      </w:tr>
      <w:tr w:rsidR="0015688B" w:rsidRPr="00032FB7" w14:paraId="77352F50" w14:textId="77777777">
        <w:trPr>
          <w:ins w:id="2087" w:author="Jacky" w:date="2013-03-13T22:42:00Z"/>
        </w:trPr>
        <w:tc>
          <w:tcPr>
            <w:tcW w:w="9108" w:type="dxa"/>
          </w:tcPr>
          <w:p w14:paraId="136DD29B" w14:textId="77777777" w:rsidR="0015688B" w:rsidRPr="00032FB7" w:rsidRDefault="0015688B" w:rsidP="005D6EE6">
            <w:pPr>
              <w:numPr>
                <w:ins w:id="2088" w:author="Jacky" w:date="2013-03-13T22:42:00Z"/>
              </w:numPr>
              <w:rPr>
                <w:ins w:id="2089" w:author="Jacky" w:date="2013-03-13T22:42:00Z"/>
                <w:rFonts w:ascii="Calibri" w:hAnsi="Calibri" w:cs="Calibri"/>
                <w:lang w:val="en-AU" w:eastAsia="en-US"/>
              </w:rPr>
            </w:pPr>
            <w:ins w:id="2090" w:author="Jacky" w:date="2013-03-13T22:42:00Z">
              <w:r>
                <w:rPr>
                  <w:rFonts w:ascii="Calibri" w:hAnsi="Calibri" w:cs="Calibri"/>
                  <w:lang w:val="en-AU" w:eastAsia="en-US"/>
                </w:rPr>
                <w:t>Describe how the VTS provides information to the pilot?</w:t>
              </w:r>
            </w:ins>
          </w:p>
        </w:tc>
      </w:tr>
      <w:tr w:rsidR="0015688B" w:rsidRPr="00032FB7" w14:paraId="17AF011F" w14:textId="77777777">
        <w:trPr>
          <w:ins w:id="2091" w:author="Jacky" w:date="2013-03-13T22:42:00Z"/>
        </w:trPr>
        <w:tc>
          <w:tcPr>
            <w:tcW w:w="9108" w:type="dxa"/>
          </w:tcPr>
          <w:p w14:paraId="4E651A4E" w14:textId="77777777" w:rsidR="0015688B" w:rsidRDefault="0015688B" w:rsidP="005D6EE6">
            <w:pPr>
              <w:numPr>
                <w:ins w:id="2092" w:author="Jacky" w:date="2013-03-13T22:42:00Z"/>
              </w:numPr>
              <w:rPr>
                <w:ins w:id="2093" w:author="Jacky" w:date="2013-03-13T22:42:00Z"/>
                <w:rFonts w:ascii="Calibri" w:hAnsi="Calibri" w:cs="Calibri"/>
                <w:lang w:val="en-AU" w:eastAsia="en-US"/>
              </w:rPr>
            </w:pPr>
            <w:ins w:id="2094" w:author="Jacky" w:date="2013-03-13T22:42:00Z">
              <w:r>
                <w:rPr>
                  <w:rFonts w:ascii="Calibri" w:hAnsi="Calibri" w:cs="Calibri"/>
                  <w:lang w:val="en-AU" w:eastAsia="en-US"/>
                </w:rPr>
                <w:t>Are there any formal procedures, agreements or legislation?</w:t>
              </w:r>
            </w:ins>
          </w:p>
        </w:tc>
      </w:tr>
    </w:tbl>
    <w:p w14:paraId="2FCAD37C" w14:textId="77777777" w:rsidR="0015688B" w:rsidRDefault="0015688B" w:rsidP="0015688B">
      <w:pPr>
        <w:numPr>
          <w:ins w:id="2095" w:author="Jacky" w:date="2013-03-13T22:42:00Z"/>
        </w:numPr>
        <w:autoSpaceDE w:val="0"/>
        <w:autoSpaceDN w:val="0"/>
        <w:adjustRightInd w:val="0"/>
        <w:rPr>
          <w:ins w:id="2096" w:author="Jacky" w:date="2013-03-13T22:42:00Z"/>
          <w:rFonts w:ascii="Calibri" w:hAnsi="Calibri" w:cs="Calibri"/>
          <w:lang w:val="en-US" w:eastAsia="en-US"/>
        </w:rPr>
      </w:pPr>
    </w:p>
    <w:p w14:paraId="132011FE" w14:textId="77777777" w:rsidR="0015688B" w:rsidRPr="007B75F0" w:rsidRDefault="0015688B" w:rsidP="0015688B">
      <w:pPr>
        <w:numPr>
          <w:ins w:id="2097" w:author="Jacky" w:date="2013-03-13T22:42:00Z"/>
        </w:numPr>
        <w:autoSpaceDE w:val="0"/>
        <w:autoSpaceDN w:val="0"/>
        <w:adjustRightInd w:val="0"/>
        <w:rPr>
          <w:ins w:id="2098" w:author="Jacky" w:date="2013-03-13T22:42:00Z"/>
          <w:rFonts w:ascii="Calibri" w:hAnsi="Calibri" w:cs="Calibri"/>
          <w:lang w:val="en-US" w:eastAsia="en-US"/>
        </w:rPr>
      </w:pPr>
      <w:ins w:id="2099" w:author="Jacky" w:date="2013-03-13T22:42:00Z">
        <w:r w:rsidRPr="007B75F0">
          <w:rPr>
            <w:rFonts w:ascii="Calibri" w:hAnsi="Calibri" w:cs="Calibri"/>
            <w:lang w:val="en-US" w:eastAsia="en-US"/>
          </w:rPr>
          <w:t>.6 ensure that a continuous listening watch on the designated radio frequencies is kept and that</w:t>
        </w:r>
      </w:ins>
    </w:p>
    <w:p w14:paraId="505EFDDC" w14:textId="77777777" w:rsidR="0015688B" w:rsidRDefault="0015688B" w:rsidP="0015688B">
      <w:pPr>
        <w:numPr>
          <w:ins w:id="2100" w:author="Jacky" w:date="2013-03-13T22:42:00Z"/>
        </w:numPr>
        <w:autoSpaceDE w:val="0"/>
        <w:autoSpaceDN w:val="0"/>
        <w:adjustRightInd w:val="0"/>
        <w:rPr>
          <w:ins w:id="2101" w:author="Jacky" w:date="2013-03-13T22:42:00Z"/>
          <w:rFonts w:ascii="Calibri" w:hAnsi="Calibri" w:cs="Calibri"/>
          <w:lang w:val="en-US" w:eastAsia="en-US"/>
        </w:rPr>
      </w:pPr>
      <w:ins w:id="2102" w:author="Jacky" w:date="2013-03-13T22:42:00Z">
        <w:r w:rsidRPr="007B75F0">
          <w:rPr>
            <w:rFonts w:ascii="Calibri" w:hAnsi="Calibri" w:cs="Calibri"/>
            <w:lang w:val="en-US" w:eastAsia="en-US"/>
          </w:rPr>
          <w:t>all published services are available during the operational hours of the VTS;</w:t>
        </w:r>
      </w:ins>
    </w:p>
    <w:p w14:paraId="673DD0CA" w14:textId="77777777" w:rsidR="0015688B" w:rsidRDefault="0015688B" w:rsidP="0015688B">
      <w:pPr>
        <w:numPr>
          <w:ins w:id="2103" w:author="Jacky" w:date="2013-03-13T22:42:00Z"/>
        </w:numPr>
        <w:autoSpaceDE w:val="0"/>
        <w:autoSpaceDN w:val="0"/>
        <w:adjustRightInd w:val="0"/>
        <w:rPr>
          <w:ins w:id="2104" w:author="Jacky" w:date="2013-03-13T22:42:00Z"/>
          <w:rFonts w:ascii="Calibri" w:hAnsi="Calibri" w:cs="Calibri"/>
          <w:lang w:val="en-US" w:eastAsia="en-US"/>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88"/>
      </w:tblGrid>
      <w:tr w:rsidR="0015688B" w:rsidRPr="00032FB7" w14:paraId="4388C2D6" w14:textId="77777777">
        <w:trPr>
          <w:ins w:id="2105" w:author="Jacky" w:date="2013-03-13T22:42:00Z"/>
        </w:trPr>
        <w:tc>
          <w:tcPr>
            <w:tcW w:w="9108" w:type="dxa"/>
          </w:tcPr>
          <w:p w14:paraId="497FB67D" w14:textId="77777777" w:rsidR="0015688B" w:rsidRPr="00032FB7" w:rsidRDefault="0015688B" w:rsidP="005D6EE6">
            <w:pPr>
              <w:numPr>
                <w:ins w:id="2106" w:author="Jacky" w:date="2013-03-13T22:42:00Z"/>
              </w:numPr>
              <w:rPr>
                <w:ins w:id="2107" w:author="Jacky" w:date="2013-03-13T22:42:00Z"/>
                <w:rFonts w:ascii="Calibri" w:hAnsi="Calibri" w:cs="Calibri"/>
                <w:lang w:val="en-AU" w:eastAsia="en-US"/>
              </w:rPr>
            </w:pPr>
            <w:ins w:id="2108" w:author="Jacky" w:date="2013-03-13T22:42:00Z">
              <w:r>
                <w:rPr>
                  <w:rFonts w:ascii="Calibri" w:hAnsi="Calibri" w:cs="Calibri"/>
                  <w:lang w:val="en-AU" w:eastAsia="en-US"/>
                </w:rPr>
                <w:t xml:space="preserve">Are there documented procedures in place to </w:t>
              </w:r>
              <w:r w:rsidRPr="007B75F0">
                <w:rPr>
                  <w:rFonts w:ascii="Calibri" w:hAnsi="Calibri" w:cs="Calibri"/>
                  <w:lang w:val="en-US" w:eastAsia="en-US"/>
                </w:rPr>
                <w:t>ensure that a continuous listening watch on the designated radio frequencies is kept</w:t>
              </w:r>
              <w:r>
                <w:rPr>
                  <w:rFonts w:ascii="Calibri" w:hAnsi="Calibri" w:cs="Calibri"/>
                  <w:lang w:val="en-US" w:eastAsia="en-US"/>
                </w:rPr>
                <w:t>?</w:t>
              </w:r>
            </w:ins>
          </w:p>
        </w:tc>
      </w:tr>
      <w:tr w:rsidR="0015688B" w:rsidRPr="00032FB7" w14:paraId="5E759361" w14:textId="77777777">
        <w:trPr>
          <w:ins w:id="2109" w:author="Jacky" w:date="2013-03-13T22:42:00Z"/>
        </w:trPr>
        <w:tc>
          <w:tcPr>
            <w:tcW w:w="9108" w:type="dxa"/>
          </w:tcPr>
          <w:p w14:paraId="70A75505" w14:textId="77777777" w:rsidR="0015688B" w:rsidRPr="00032FB7" w:rsidRDefault="0015688B" w:rsidP="005D6EE6">
            <w:pPr>
              <w:numPr>
                <w:ins w:id="2110" w:author="Jacky" w:date="2013-03-13T22:42:00Z"/>
              </w:numPr>
              <w:rPr>
                <w:ins w:id="2111" w:author="Jacky" w:date="2013-03-13T22:42:00Z"/>
                <w:rFonts w:ascii="Calibri" w:hAnsi="Calibri" w:cs="Calibri"/>
                <w:lang w:val="en-AU" w:eastAsia="en-US"/>
              </w:rPr>
            </w:pPr>
            <w:ins w:id="2112" w:author="Jacky" w:date="2013-03-13T22:42:00Z">
              <w:r>
                <w:rPr>
                  <w:rFonts w:ascii="Calibri" w:hAnsi="Calibri" w:cs="Calibri"/>
                  <w:lang w:val="en-AU" w:eastAsia="en-US"/>
                </w:rPr>
                <w:t xml:space="preserve">How are the VTS operations organized to ensure </w:t>
              </w:r>
              <w:r w:rsidRPr="007B75F0">
                <w:rPr>
                  <w:rFonts w:ascii="Calibri" w:hAnsi="Calibri" w:cs="Calibri"/>
                  <w:lang w:val="en-US" w:eastAsia="en-US"/>
                </w:rPr>
                <w:t>that a continuous listening watch on the designated radio frequencies is kept</w:t>
              </w:r>
              <w:r>
                <w:rPr>
                  <w:rFonts w:ascii="Calibri" w:hAnsi="Calibri" w:cs="Calibri"/>
                  <w:lang w:val="en-US" w:eastAsia="en-US"/>
                </w:rPr>
                <w:t>?</w:t>
              </w:r>
            </w:ins>
          </w:p>
        </w:tc>
      </w:tr>
      <w:tr w:rsidR="0015688B" w:rsidRPr="00032FB7" w14:paraId="2DBF4292" w14:textId="77777777">
        <w:trPr>
          <w:ins w:id="2113" w:author="Jacky" w:date="2013-03-13T22:42:00Z"/>
        </w:trPr>
        <w:tc>
          <w:tcPr>
            <w:tcW w:w="9108" w:type="dxa"/>
          </w:tcPr>
          <w:p w14:paraId="5FA3E619" w14:textId="77777777" w:rsidR="0015688B" w:rsidRDefault="0015688B" w:rsidP="005D6EE6">
            <w:pPr>
              <w:numPr>
                <w:ins w:id="2114" w:author="Jacky" w:date="2013-03-13T22:42:00Z"/>
              </w:numPr>
              <w:rPr>
                <w:ins w:id="2115" w:author="Jacky" w:date="2013-03-13T22:42:00Z"/>
                <w:rFonts w:ascii="Calibri" w:hAnsi="Calibri" w:cs="Calibri"/>
                <w:lang w:val="en-AU" w:eastAsia="en-US"/>
              </w:rPr>
            </w:pPr>
            <w:ins w:id="2116" w:author="Jacky" w:date="2013-03-13T22:42:00Z">
              <w:r>
                <w:rPr>
                  <w:rFonts w:ascii="Calibri" w:hAnsi="Calibri" w:cs="Calibri"/>
                  <w:lang w:val="en-AU" w:eastAsia="en-US"/>
                </w:rPr>
                <w:t>Where /how is the VTS information published or promulgated to mariners, for example the IALA World VTS Guide, Notice to Mariners etc.</w:t>
              </w:r>
            </w:ins>
          </w:p>
        </w:tc>
      </w:tr>
      <w:tr w:rsidR="0015688B" w:rsidRPr="00032FB7" w14:paraId="7A38F9D2" w14:textId="77777777">
        <w:trPr>
          <w:ins w:id="2117" w:author="Jacky" w:date="2013-03-13T22:42:00Z"/>
        </w:trPr>
        <w:tc>
          <w:tcPr>
            <w:tcW w:w="9108" w:type="dxa"/>
          </w:tcPr>
          <w:p w14:paraId="1D69ADB0" w14:textId="77777777" w:rsidR="0015688B" w:rsidRDefault="0015688B" w:rsidP="005D6EE6">
            <w:pPr>
              <w:numPr>
                <w:ins w:id="2118" w:author="Jacky" w:date="2013-03-13T22:42:00Z"/>
              </w:numPr>
              <w:rPr>
                <w:ins w:id="2119" w:author="Jacky" w:date="2013-03-13T22:42:00Z"/>
                <w:rFonts w:ascii="Calibri" w:hAnsi="Calibri" w:cs="Calibri"/>
                <w:lang w:val="en-AU" w:eastAsia="en-US"/>
              </w:rPr>
            </w:pPr>
            <w:ins w:id="2120" w:author="Jacky" w:date="2013-03-13T22:42:00Z">
              <w:r>
                <w:rPr>
                  <w:rFonts w:ascii="Calibri" w:hAnsi="Calibri" w:cs="Calibri"/>
                  <w:lang w:val="en-AU" w:eastAsia="en-US"/>
                </w:rPr>
                <w:t>How do you ensure that the published services made available during the operational hours?</w:t>
              </w:r>
            </w:ins>
          </w:p>
        </w:tc>
      </w:tr>
      <w:tr w:rsidR="0015688B" w:rsidRPr="00032FB7" w14:paraId="6362789A" w14:textId="77777777">
        <w:trPr>
          <w:ins w:id="2121" w:author="Jacky" w:date="2013-03-13T22:42:00Z"/>
        </w:trPr>
        <w:tc>
          <w:tcPr>
            <w:tcW w:w="9108" w:type="dxa"/>
          </w:tcPr>
          <w:p w14:paraId="76D4F907" w14:textId="77777777" w:rsidR="0015688B" w:rsidRDefault="0015688B" w:rsidP="005D6EE6">
            <w:pPr>
              <w:numPr>
                <w:ins w:id="2122" w:author="Jacky" w:date="2013-03-13T22:42:00Z"/>
              </w:numPr>
              <w:rPr>
                <w:ins w:id="2123" w:author="Jacky" w:date="2013-03-13T22:42:00Z"/>
                <w:rFonts w:ascii="Calibri" w:hAnsi="Calibri" w:cs="Calibri"/>
                <w:lang w:val="en-AU" w:eastAsia="en-US"/>
              </w:rPr>
            </w:pPr>
            <w:ins w:id="2124" w:author="Jacky" w:date="2013-03-13T22:42:00Z">
              <w:r>
                <w:rPr>
                  <w:rFonts w:ascii="Calibri" w:hAnsi="Calibri" w:cs="Calibri"/>
                  <w:lang w:val="en-AU" w:eastAsia="en-US"/>
                </w:rPr>
                <w:t xml:space="preserve">Is there a contingency plan to ensure to the availability of the VTS operations </w:t>
              </w:r>
              <w:r>
                <w:rPr>
                  <w:rFonts w:ascii="Calibri" w:hAnsi="Calibri" w:cs="Calibri"/>
                  <w:lang w:val="en-US" w:eastAsia="en-US"/>
                </w:rPr>
                <w:t>(i.e. manning, redundancy of equipment, emergency procedures, etc.)</w:t>
              </w:r>
              <w:r>
                <w:rPr>
                  <w:rFonts w:ascii="Calibri" w:hAnsi="Calibri" w:cs="Calibri"/>
                  <w:lang w:val="en-AU" w:eastAsia="en-US"/>
                </w:rPr>
                <w:t>?</w:t>
              </w:r>
            </w:ins>
          </w:p>
        </w:tc>
      </w:tr>
    </w:tbl>
    <w:p w14:paraId="53B99DE9" w14:textId="77777777" w:rsidR="0015688B" w:rsidRPr="007B75F0" w:rsidRDefault="0015688B" w:rsidP="0015688B">
      <w:pPr>
        <w:numPr>
          <w:ins w:id="2125" w:author="Jacky" w:date="2013-03-13T22:42:00Z"/>
        </w:numPr>
        <w:autoSpaceDE w:val="0"/>
        <w:autoSpaceDN w:val="0"/>
        <w:adjustRightInd w:val="0"/>
        <w:rPr>
          <w:ins w:id="2126" w:author="Jacky" w:date="2013-03-13T22:42:00Z"/>
          <w:rFonts w:ascii="Calibri" w:hAnsi="Calibri" w:cs="Calibri"/>
          <w:lang w:val="en-US" w:eastAsia="en-US"/>
        </w:rPr>
      </w:pPr>
    </w:p>
    <w:p w14:paraId="12EBD80D" w14:textId="77777777" w:rsidR="0015688B" w:rsidRDefault="0015688B" w:rsidP="0015688B">
      <w:pPr>
        <w:numPr>
          <w:ins w:id="2127" w:author="Jacky" w:date="2013-03-13T22:42:00Z"/>
        </w:numPr>
        <w:autoSpaceDE w:val="0"/>
        <w:autoSpaceDN w:val="0"/>
        <w:adjustRightInd w:val="0"/>
        <w:rPr>
          <w:ins w:id="2128" w:author="Jacky" w:date="2013-03-13T22:42:00Z"/>
          <w:rFonts w:ascii="Calibri" w:hAnsi="Calibri" w:cs="Calibri"/>
          <w:lang w:val="en-US" w:eastAsia="en-US"/>
        </w:rPr>
      </w:pPr>
      <w:ins w:id="2129" w:author="Jacky" w:date="2013-03-13T22:42:00Z">
        <w:r w:rsidRPr="007B75F0">
          <w:rPr>
            <w:rFonts w:ascii="Calibri" w:hAnsi="Calibri" w:cs="Calibri"/>
            <w:lang w:val="en-US" w:eastAsia="en-US"/>
          </w:rPr>
          <w:t>.7 ensure that operating procedures for routine and emergency situations are established;</w:t>
        </w:r>
      </w:ins>
    </w:p>
    <w:p w14:paraId="7CCC2D7B" w14:textId="77777777" w:rsidR="0015688B" w:rsidRDefault="0015688B" w:rsidP="0015688B">
      <w:pPr>
        <w:numPr>
          <w:ins w:id="2130" w:author="Jacky" w:date="2013-03-13T22:42:00Z"/>
        </w:numPr>
        <w:autoSpaceDE w:val="0"/>
        <w:autoSpaceDN w:val="0"/>
        <w:adjustRightInd w:val="0"/>
        <w:rPr>
          <w:ins w:id="2131" w:author="Jacky" w:date="2013-03-13T22:42:00Z"/>
          <w:rFonts w:ascii="Calibri" w:hAnsi="Calibri" w:cs="Calibri"/>
          <w:lang w:val="en-US" w:eastAsia="en-US"/>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88"/>
      </w:tblGrid>
      <w:tr w:rsidR="0015688B" w:rsidRPr="00032FB7" w14:paraId="6B8D4BC2" w14:textId="77777777">
        <w:trPr>
          <w:ins w:id="2132" w:author="Jacky" w:date="2013-03-13T22:42:00Z"/>
        </w:trPr>
        <w:tc>
          <w:tcPr>
            <w:tcW w:w="9108" w:type="dxa"/>
          </w:tcPr>
          <w:p w14:paraId="3FF9C1D1" w14:textId="77777777" w:rsidR="0015688B" w:rsidRPr="00032FB7" w:rsidRDefault="0015688B" w:rsidP="005D6EE6">
            <w:pPr>
              <w:numPr>
                <w:ins w:id="2133" w:author="Jacky" w:date="2013-03-13T22:42:00Z"/>
              </w:numPr>
              <w:rPr>
                <w:ins w:id="2134" w:author="Jacky" w:date="2013-03-13T22:42:00Z"/>
                <w:rFonts w:ascii="Calibri" w:hAnsi="Calibri" w:cs="Calibri"/>
                <w:lang w:val="en-AU" w:eastAsia="en-US"/>
              </w:rPr>
            </w:pPr>
            <w:ins w:id="2135" w:author="Jacky" w:date="2013-03-13T22:42:00Z">
              <w:r>
                <w:rPr>
                  <w:rFonts w:ascii="Calibri" w:hAnsi="Calibri" w:cs="Calibri"/>
                  <w:lang w:val="en-AU" w:eastAsia="en-US"/>
                </w:rPr>
                <w:t>Are there established operating procedures for routine and emergency situations?</w:t>
              </w:r>
            </w:ins>
          </w:p>
        </w:tc>
      </w:tr>
      <w:tr w:rsidR="0015688B" w:rsidRPr="00032FB7" w14:paraId="6FB7EE8A" w14:textId="77777777">
        <w:trPr>
          <w:ins w:id="2136" w:author="Jacky" w:date="2013-03-13T22:42:00Z"/>
        </w:trPr>
        <w:tc>
          <w:tcPr>
            <w:tcW w:w="9108" w:type="dxa"/>
          </w:tcPr>
          <w:p w14:paraId="26A053B4" w14:textId="77777777" w:rsidR="0015688B" w:rsidRPr="007821DE" w:rsidRDefault="0015688B" w:rsidP="005D6EE6">
            <w:pPr>
              <w:numPr>
                <w:ins w:id="2137" w:author="Jacky" w:date="2013-03-13T22:42:00Z"/>
              </w:numPr>
              <w:rPr>
                <w:ins w:id="2138" w:author="Jacky" w:date="2013-03-13T22:42:00Z"/>
                <w:rFonts w:ascii="Calibri" w:hAnsi="Calibri" w:cs="Calibri"/>
                <w:lang w:val="en-US" w:eastAsia="en-US"/>
              </w:rPr>
            </w:pPr>
            <w:ins w:id="2139" w:author="Jacky" w:date="2013-03-13T22:42:00Z">
              <w:r>
                <w:rPr>
                  <w:rFonts w:ascii="Calibri" w:hAnsi="Calibri" w:cs="Calibri"/>
                  <w:lang w:val="en-AU" w:eastAsia="en-US"/>
                </w:rPr>
                <w:t xml:space="preserve">Are these procedures consistent with IALA </w:t>
              </w:r>
              <w:r w:rsidRPr="00106828">
                <w:rPr>
                  <w:rFonts w:ascii="Calibri" w:hAnsi="Calibri" w:cs="Calibri"/>
                  <w:bCs/>
                  <w:lang w:val="en-AU" w:eastAsia="en-US"/>
                </w:rPr>
                <w:t>Recommendation</w:t>
              </w:r>
              <w:r>
                <w:rPr>
                  <w:rFonts w:ascii="Calibri" w:hAnsi="Calibri" w:cs="Calibri"/>
                  <w:bCs/>
                  <w:lang w:val="en-AU" w:eastAsia="en-US"/>
                </w:rPr>
                <w:t xml:space="preserve"> V</w:t>
              </w:r>
              <w:r w:rsidRPr="00106828">
                <w:rPr>
                  <w:rFonts w:ascii="Calibri" w:hAnsi="Calibri" w:cs="Calibri"/>
                  <w:bCs/>
                  <w:lang w:val="en-AU" w:eastAsia="en-US"/>
                </w:rPr>
                <w:t>-127 On Operating Procedures for Vessel Traffic Services</w:t>
              </w:r>
            </w:ins>
          </w:p>
        </w:tc>
      </w:tr>
    </w:tbl>
    <w:p w14:paraId="7E470F47" w14:textId="77777777" w:rsidR="0015688B" w:rsidRDefault="0015688B" w:rsidP="0015688B">
      <w:pPr>
        <w:numPr>
          <w:ins w:id="2140" w:author="Jacky" w:date="2013-03-13T22:42:00Z"/>
        </w:numPr>
        <w:autoSpaceDE w:val="0"/>
        <w:autoSpaceDN w:val="0"/>
        <w:adjustRightInd w:val="0"/>
        <w:rPr>
          <w:ins w:id="2141" w:author="Jacky" w:date="2013-03-13T22:42:00Z"/>
          <w:rFonts w:ascii="Calibri" w:hAnsi="Calibri" w:cs="Calibri"/>
          <w:lang w:val="en-US" w:eastAsia="en-US"/>
        </w:rPr>
      </w:pPr>
    </w:p>
    <w:p w14:paraId="07220D69" w14:textId="77777777" w:rsidR="0015688B" w:rsidRPr="007B75F0" w:rsidRDefault="0015688B" w:rsidP="0015688B">
      <w:pPr>
        <w:numPr>
          <w:ins w:id="2142" w:author="Jacky" w:date="2013-03-13T22:42:00Z"/>
        </w:numPr>
        <w:autoSpaceDE w:val="0"/>
        <w:autoSpaceDN w:val="0"/>
        <w:adjustRightInd w:val="0"/>
        <w:rPr>
          <w:ins w:id="2143" w:author="Jacky" w:date="2013-03-13T22:42:00Z"/>
          <w:rFonts w:ascii="Calibri" w:hAnsi="Calibri" w:cs="Calibri"/>
          <w:lang w:val="en-US" w:eastAsia="en-US"/>
        </w:rPr>
      </w:pPr>
      <w:ins w:id="2144" w:author="Jacky" w:date="2013-03-13T22:42:00Z">
        <w:r w:rsidRPr="007B75F0">
          <w:rPr>
            <w:rFonts w:ascii="Calibri" w:hAnsi="Calibri" w:cs="Calibri"/>
            <w:lang w:val="en-US" w:eastAsia="en-US"/>
          </w:rPr>
          <w:t>.8 in a timely manner, provide mariners with full details of the requirements to be met and the</w:t>
        </w:r>
      </w:ins>
    </w:p>
    <w:p w14:paraId="406916F0" w14:textId="77777777" w:rsidR="0015688B" w:rsidRDefault="0015688B" w:rsidP="0015688B">
      <w:pPr>
        <w:numPr>
          <w:ins w:id="2145" w:author="Jacky" w:date="2013-03-13T22:42:00Z"/>
        </w:numPr>
        <w:autoSpaceDE w:val="0"/>
        <w:autoSpaceDN w:val="0"/>
        <w:adjustRightInd w:val="0"/>
        <w:rPr>
          <w:ins w:id="2146" w:author="Jacky" w:date="2013-03-13T22:42:00Z"/>
          <w:rFonts w:ascii="Calibri" w:hAnsi="Calibri" w:cs="Calibri"/>
          <w:lang w:val="en-US" w:eastAsia="en-US"/>
        </w:rPr>
      </w:pPr>
      <w:ins w:id="2147" w:author="Jacky" w:date="2013-03-13T22:42:00Z">
        <w:r w:rsidRPr="007B75F0">
          <w:rPr>
            <w:rFonts w:ascii="Calibri" w:hAnsi="Calibri" w:cs="Calibri"/>
            <w:lang w:val="en-US" w:eastAsia="en-US"/>
          </w:rPr>
          <w:t xml:space="preserve">procedures to be followed in the VTS area. </w:t>
        </w:r>
      </w:ins>
    </w:p>
    <w:p w14:paraId="1AA1CBF5" w14:textId="77777777" w:rsidR="0015688B" w:rsidRDefault="0015688B" w:rsidP="0015688B">
      <w:pPr>
        <w:numPr>
          <w:ins w:id="2148" w:author="Jacky" w:date="2013-03-13T22:42:00Z"/>
        </w:numPr>
        <w:autoSpaceDE w:val="0"/>
        <w:autoSpaceDN w:val="0"/>
        <w:adjustRightInd w:val="0"/>
        <w:rPr>
          <w:ins w:id="2149" w:author="Jacky" w:date="2013-03-13T22:42:00Z"/>
          <w:rFonts w:ascii="Calibri" w:hAnsi="Calibri" w:cs="Calibri"/>
          <w:lang w:val="en-US" w:eastAsia="en-US"/>
        </w:rPr>
      </w:pPr>
    </w:p>
    <w:p w14:paraId="4C1A3684" w14:textId="77777777" w:rsidR="0015688B" w:rsidRPr="007B75F0" w:rsidRDefault="0015688B" w:rsidP="0015688B">
      <w:pPr>
        <w:numPr>
          <w:ins w:id="2150" w:author="Jacky" w:date="2013-03-13T22:42:00Z"/>
        </w:numPr>
        <w:autoSpaceDE w:val="0"/>
        <w:autoSpaceDN w:val="0"/>
        <w:adjustRightInd w:val="0"/>
        <w:ind w:left="360"/>
        <w:rPr>
          <w:ins w:id="2151" w:author="Jacky" w:date="2013-03-13T22:42:00Z"/>
          <w:rFonts w:ascii="Calibri" w:hAnsi="Calibri" w:cs="Calibri"/>
          <w:lang w:val="en-US" w:eastAsia="en-US"/>
        </w:rPr>
      </w:pPr>
      <w:ins w:id="2152" w:author="Jacky" w:date="2013-03-13T22:42:00Z">
        <w:r w:rsidRPr="007B75F0">
          <w:rPr>
            <w:rFonts w:ascii="Calibri" w:hAnsi="Calibri" w:cs="Calibri"/>
            <w:lang w:val="en-US" w:eastAsia="en-US"/>
          </w:rPr>
          <w:t>This information should include the categories</w:t>
        </w:r>
        <w:r>
          <w:rPr>
            <w:rFonts w:ascii="Calibri" w:hAnsi="Calibri" w:cs="Calibri"/>
            <w:lang w:val="en-US" w:eastAsia="en-US"/>
          </w:rPr>
          <w:t xml:space="preserve"> </w:t>
        </w:r>
        <w:r w:rsidRPr="007B75F0">
          <w:rPr>
            <w:rFonts w:ascii="Calibri" w:hAnsi="Calibri" w:cs="Calibri"/>
            <w:lang w:val="en-US" w:eastAsia="en-US"/>
          </w:rPr>
          <w:t>of vessels required or expected to participate; radio frequencies to be used for reporting;</w:t>
        </w:r>
        <w:r>
          <w:rPr>
            <w:rFonts w:ascii="Calibri" w:hAnsi="Calibri" w:cs="Calibri"/>
            <w:lang w:val="en-US" w:eastAsia="en-US"/>
          </w:rPr>
          <w:t xml:space="preserve"> </w:t>
        </w:r>
        <w:r w:rsidRPr="007B75F0">
          <w:rPr>
            <w:rFonts w:ascii="Calibri" w:hAnsi="Calibri" w:cs="Calibri"/>
            <w:lang w:val="en-US" w:eastAsia="en-US"/>
          </w:rPr>
          <w:t>areas of applicability; the times and geographical positions for submitting reports; the</w:t>
        </w:r>
        <w:r>
          <w:rPr>
            <w:rFonts w:ascii="Calibri" w:hAnsi="Calibri" w:cs="Calibri"/>
            <w:lang w:val="en-US" w:eastAsia="en-US"/>
          </w:rPr>
          <w:t xml:space="preserve"> </w:t>
        </w:r>
        <w:r w:rsidRPr="007B75F0">
          <w:rPr>
            <w:rFonts w:ascii="Calibri" w:hAnsi="Calibri" w:cs="Calibri"/>
            <w:lang w:val="en-US" w:eastAsia="en-US"/>
          </w:rPr>
          <w:t>format and content of the required reports; the VTS authority responsible for the operation</w:t>
        </w:r>
        <w:r>
          <w:rPr>
            <w:rFonts w:ascii="Calibri" w:hAnsi="Calibri" w:cs="Calibri"/>
            <w:lang w:val="en-US" w:eastAsia="en-US"/>
          </w:rPr>
          <w:t xml:space="preserve"> </w:t>
        </w:r>
        <w:r w:rsidRPr="007B75F0">
          <w:rPr>
            <w:rFonts w:ascii="Calibri" w:hAnsi="Calibri" w:cs="Calibri"/>
            <w:lang w:val="en-US" w:eastAsia="en-US"/>
          </w:rPr>
          <w:t>of the service; any information, advice or instructions to be provided to participating ships;</w:t>
        </w:r>
        <w:r>
          <w:rPr>
            <w:rFonts w:ascii="Calibri" w:hAnsi="Calibri" w:cs="Calibri"/>
            <w:lang w:val="en-US" w:eastAsia="en-US"/>
          </w:rPr>
          <w:t xml:space="preserve"> </w:t>
        </w:r>
        <w:r w:rsidRPr="007B75F0">
          <w:rPr>
            <w:rFonts w:ascii="Calibri" w:hAnsi="Calibri" w:cs="Calibri"/>
            <w:lang w:val="en-US" w:eastAsia="en-US"/>
          </w:rPr>
          <w:t>and the types and level of services available. This information should be published in the</w:t>
        </w:r>
        <w:r>
          <w:rPr>
            <w:rFonts w:ascii="Calibri" w:hAnsi="Calibri" w:cs="Calibri"/>
            <w:lang w:val="en-US" w:eastAsia="en-US"/>
          </w:rPr>
          <w:t xml:space="preserve"> </w:t>
        </w:r>
        <w:r w:rsidRPr="007B75F0">
          <w:rPr>
            <w:rFonts w:ascii="Calibri" w:hAnsi="Calibri" w:cs="Calibri"/>
            <w:lang w:val="en-US" w:eastAsia="en-US"/>
          </w:rPr>
          <w:t>appropriate nautical publications and in the "World VTS Guide".*</w:t>
        </w:r>
      </w:ins>
    </w:p>
    <w:p w14:paraId="24AA4EDB" w14:textId="77777777" w:rsidR="0015688B" w:rsidRPr="007B75F0" w:rsidRDefault="0015688B" w:rsidP="0015688B">
      <w:pPr>
        <w:numPr>
          <w:ins w:id="2153" w:author="Jacky" w:date="2013-03-13T22:42:00Z"/>
        </w:numPr>
        <w:rPr>
          <w:ins w:id="2154" w:author="Jacky" w:date="2013-03-13T22:42:00Z"/>
          <w:rFonts w:ascii="Calibri" w:hAnsi="Calibri" w:cs="Calibri"/>
          <w:lang w:val="en-US"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40"/>
      </w:tblGrid>
      <w:tr w:rsidR="0015688B" w:rsidRPr="007821DE" w14:paraId="7557A648" w14:textId="77777777">
        <w:trPr>
          <w:ins w:id="2155" w:author="Jacky" w:date="2013-03-13T22:42:00Z"/>
        </w:trPr>
        <w:tc>
          <w:tcPr>
            <w:tcW w:w="7740" w:type="dxa"/>
          </w:tcPr>
          <w:p w14:paraId="349FE66D" w14:textId="77777777" w:rsidR="0015688B" w:rsidRPr="007821DE" w:rsidRDefault="0015688B" w:rsidP="005D6EE6">
            <w:pPr>
              <w:numPr>
                <w:ins w:id="2156" w:author="Jacky" w:date="2013-03-13T22:42:00Z"/>
              </w:numPr>
              <w:rPr>
                <w:ins w:id="2157" w:author="Jacky" w:date="2013-03-13T22:42:00Z"/>
                <w:rFonts w:ascii="Calibri" w:hAnsi="Calibri" w:cs="Calibri"/>
                <w:lang w:val="en-AU" w:eastAsia="en-US"/>
              </w:rPr>
            </w:pPr>
            <w:ins w:id="2158" w:author="Jacky" w:date="2013-03-13T22:42:00Z">
              <w:r w:rsidRPr="007821DE">
                <w:rPr>
                  <w:rFonts w:ascii="Calibri" w:hAnsi="Calibri" w:cs="Calibri"/>
                  <w:lang w:val="en-AU" w:eastAsia="en-US"/>
                </w:rPr>
                <w:t xml:space="preserve">How is information about the VTS Promulgated to mariners (for example, World VTS Guide, ALRS, User Guides, </w:t>
              </w:r>
              <w:r>
                <w:rPr>
                  <w:rFonts w:ascii="Calibri" w:hAnsi="Calibri" w:cs="Calibri"/>
                  <w:lang w:val="en-AU" w:eastAsia="en-US"/>
                </w:rPr>
                <w:t xml:space="preserve">on-line, </w:t>
              </w:r>
              <w:r w:rsidRPr="007821DE">
                <w:rPr>
                  <w:rFonts w:ascii="Calibri" w:hAnsi="Calibri" w:cs="Calibri"/>
                  <w:lang w:val="en-AU" w:eastAsia="en-US"/>
                </w:rPr>
                <w:t>etc)?</w:t>
              </w:r>
            </w:ins>
          </w:p>
        </w:tc>
      </w:tr>
      <w:tr w:rsidR="0015688B" w:rsidRPr="007821DE" w14:paraId="2A2629AC" w14:textId="77777777">
        <w:trPr>
          <w:ins w:id="2159" w:author="Jacky" w:date="2013-03-13T22:42:00Z"/>
        </w:trPr>
        <w:tc>
          <w:tcPr>
            <w:tcW w:w="7740" w:type="dxa"/>
          </w:tcPr>
          <w:p w14:paraId="3E930B52" w14:textId="77777777" w:rsidR="0015688B" w:rsidRPr="007821DE" w:rsidRDefault="0015688B" w:rsidP="005D6EE6">
            <w:pPr>
              <w:numPr>
                <w:ins w:id="2160" w:author="Jacky" w:date="2013-03-13T22:42:00Z"/>
              </w:numPr>
              <w:rPr>
                <w:ins w:id="2161" w:author="Jacky" w:date="2013-03-13T22:42:00Z"/>
                <w:rFonts w:ascii="Calibri" w:hAnsi="Calibri" w:cs="Calibri"/>
                <w:lang w:val="en-AU" w:eastAsia="en-US"/>
              </w:rPr>
            </w:pPr>
            <w:ins w:id="2162" w:author="Jacky" w:date="2013-03-13T22:42:00Z">
              <w:r w:rsidRPr="007821DE">
                <w:rPr>
                  <w:rFonts w:ascii="Calibri" w:hAnsi="Calibri" w:cs="Calibri"/>
                  <w:lang w:val="en-AU" w:eastAsia="en-US"/>
                </w:rPr>
                <w:t>Does this include:</w:t>
              </w:r>
            </w:ins>
          </w:p>
        </w:tc>
      </w:tr>
      <w:tr w:rsidR="0015688B" w:rsidRPr="007821DE" w14:paraId="0E507C02" w14:textId="77777777">
        <w:trPr>
          <w:ins w:id="2163" w:author="Jacky" w:date="2013-03-13T22:42:00Z"/>
        </w:trPr>
        <w:tc>
          <w:tcPr>
            <w:tcW w:w="7740" w:type="dxa"/>
          </w:tcPr>
          <w:p w14:paraId="15198002" w14:textId="77777777" w:rsidR="0015688B" w:rsidRPr="007821DE" w:rsidRDefault="0015688B" w:rsidP="005D6EE6">
            <w:pPr>
              <w:numPr>
                <w:ilvl w:val="0"/>
                <w:numId w:val="60"/>
                <w:ins w:id="2164" w:author="Jacky" w:date="2013-03-13T22:42:00Z"/>
              </w:numPr>
              <w:contextualSpacing/>
              <w:rPr>
                <w:ins w:id="2165" w:author="Jacky" w:date="2013-03-13T22:42:00Z"/>
                <w:rFonts w:ascii="Calibri" w:hAnsi="Calibri" w:cs="Calibri"/>
                <w:lang w:val="en-AU" w:eastAsia="en-US"/>
              </w:rPr>
            </w:pPr>
            <w:ins w:id="2166" w:author="Jacky" w:date="2013-03-13T22:42:00Z">
              <w:r w:rsidRPr="007821DE">
                <w:rPr>
                  <w:rFonts w:ascii="Calibri" w:hAnsi="Calibri" w:cs="Calibri"/>
                  <w:lang w:val="en-AU" w:eastAsia="en-US"/>
                </w:rPr>
                <w:t>categories of vessels required or expected to participate?</w:t>
              </w:r>
            </w:ins>
          </w:p>
        </w:tc>
      </w:tr>
      <w:tr w:rsidR="0015688B" w:rsidRPr="007821DE" w14:paraId="0D146FD4" w14:textId="77777777">
        <w:trPr>
          <w:ins w:id="2167" w:author="Jacky" w:date="2013-03-13T22:42:00Z"/>
        </w:trPr>
        <w:tc>
          <w:tcPr>
            <w:tcW w:w="7740" w:type="dxa"/>
          </w:tcPr>
          <w:p w14:paraId="40B223CE" w14:textId="77777777" w:rsidR="0015688B" w:rsidRPr="007821DE" w:rsidRDefault="0015688B" w:rsidP="005D6EE6">
            <w:pPr>
              <w:numPr>
                <w:ilvl w:val="0"/>
                <w:numId w:val="60"/>
                <w:ins w:id="2168" w:author="Jacky" w:date="2013-03-13T22:42:00Z"/>
              </w:numPr>
              <w:contextualSpacing/>
              <w:rPr>
                <w:ins w:id="2169" w:author="Jacky" w:date="2013-03-13T22:42:00Z"/>
                <w:rFonts w:ascii="Calibri" w:hAnsi="Calibri" w:cs="Calibri"/>
                <w:lang w:val="en-AU" w:eastAsia="en-US"/>
              </w:rPr>
            </w:pPr>
            <w:ins w:id="2170" w:author="Jacky" w:date="2013-03-13T22:42:00Z">
              <w:r w:rsidRPr="007821DE">
                <w:rPr>
                  <w:rFonts w:ascii="Calibri" w:hAnsi="Calibri" w:cs="Calibri"/>
                  <w:lang w:val="en-AU" w:eastAsia="en-US"/>
                </w:rPr>
                <w:t>radio frequencies to be used for reporting?</w:t>
              </w:r>
            </w:ins>
          </w:p>
        </w:tc>
      </w:tr>
      <w:tr w:rsidR="0015688B" w:rsidRPr="007821DE" w14:paraId="40F2C87D" w14:textId="77777777">
        <w:trPr>
          <w:ins w:id="2171" w:author="Jacky" w:date="2013-03-13T22:42:00Z"/>
        </w:trPr>
        <w:tc>
          <w:tcPr>
            <w:tcW w:w="7740" w:type="dxa"/>
          </w:tcPr>
          <w:p w14:paraId="6412D142" w14:textId="77777777" w:rsidR="0015688B" w:rsidRPr="007821DE" w:rsidRDefault="0015688B" w:rsidP="005D6EE6">
            <w:pPr>
              <w:numPr>
                <w:ilvl w:val="0"/>
                <w:numId w:val="60"/>
                <w:ins w:id="2172" w:author="Jacky" w:date="2013-03-13T22:42:00Z"/>
              </w:numPr>
              <w:contextualSpacing/>
              <w:rPr>
                <w:ins w:id="2173" w:author="Jacky" w:date="2013-03-13T22:42:00Z"/>
                <w:rFonts w:ascii="Calibri" w:hAnsi="Calibri" w:cs="Calibri"/>
                <w:lang w:val="en-AU" w:eastAsia="en-US"/>
              </w:rPr>
            </w:pPr>
            <w:ins w:id="2174" w:author="Jacky" w:date="2013-03-13T22:42:00Z">
              <w:r w:rsidRPr="007821DE">
                <w:rPr>
                  <w:rFonts w:ascii="Calibri" w:hAnsi="Calibri" w:cs="Calibri"/>
                  <w:lang w:val="en-AU" w:eastAsia="en-US"/>
                </w:rPr>
                <w:t>areas of applicability?</w:t>
              </w:r>
            </w:ins>
          </w:p>
        </w:tc>
      </w:tr>
      <w:tr w:rsidR="0015688B" w:rsidRPr="007821DE" w14:paraId="1853C4AD" w14:textId="77777777">
        <w:trPr>
          <w:ins w:id="2175" w:author="Jacky" w:date="2013-03-13T22:42:00Z"/>
        </w:trPr>
        <w:tc>
          <w:tcPr>
            <w:tcW w:w="7740" w:type="dxa"/>
          </w:tcPr>
          <w:p w14:paraId="3D023263" w14:textId="77777777" w:rsidR="0015688B" w:rsidRPr="007821DE" w:rsidRDefault="0015688B" w:rsidP="005D6EE6">
            <w:pPr>
              <w:numPr>
                <w:ilvl w:val="0"/>
                <w:numId w:val="60"/>
                <w:ins w:id="2176" w:author="Jacky" w:date="2013-03-13T22:42:00Z"/>
              </w:numPr>
              <w:contextualSpacing/>
              <w:rPr>
                <w:ins w:id="2177" w:author="Jacky" w:date="2013-03-13T22:42:00Z"/>
                <w:rFonts w:ascii="Calibri" w:hAnsi="Calibri" w:cs="Calibri"/>
                <w:lang w:val="en-AU" w:eastAsia="en-US"/>
              </w:rPr>
            </w:pPr>
            <w:ins w:id="2178" w:author="Jacky" w:date="2013-03-13T22:42:00Z">
              <w:r w:rsidRPr="007821DE">
                <w:rPr>
                  <w:rFonts w:ascii="Calibri" w:hAnsi="Calibri" w:cs="Calibri"/>
                  <w:lang w:val="en-AU" w:eastAsia="en-US"/>
                </w:rPr>
                <w:t>the times and geographical positions for submitting reports?</w:t>
              </w:r>
            </w:ins>
          </w:p>
        </w:tc>
      </w:tr>
      <w:tr w:rsidR="0015688B" w:rsidRPr="007821DE" w14:paraId="64990072" w14:textId="77777777">
        <w:trPr>
          <w:ins w:id="2179" w:author="Jacky" w:date="2013-03-13T22:42:00Z"/>
        </w:trPr>
        <w:tc>
          <w:tcPr>
            <w:tcW w:w="7740" w:type="dxa"/>
          </w:tcPr>
          <w:p w14:paraId="60ACE9FA" w14:textId="77777777" w:rsidR="0015688B" w:rsidRPr="007821DE" w:rsidRDefault="0015688B" w:rsidP="005D6EE6">
            <w:pPr>
              <w:numPr>
                <w:ilvl w:val="0"/>
                <w:numId w:val="60"/>
                <w:ins w:id="2180" w:author="Jacky" w:date="2013-03-13T22:42:00Z"/>
              </w:numPr>
              <w:contextualSpacing/>
              <w:rPr>
                <w:ins w:id="2181" w:author="Jacky" w:date="2013-03-13T22:42:00Z"/>
                <w:rFonts w:ascii="Calibri" w:hAnsi="Calibri" w:cs="Calibri"/>
                <w:lang w:val="en-AU" w:eastAsia="en-US"/>
              </w:rPr>
            </w:pPr>
            <w:ins w:id="2182" w:author="Jacky" w:date="2013-03-13T22:42:00Z">
              <w:r w:rsidRPr="007821DE">
                <w:rPr>
                  <w:rFonts w:ascii="Calibri" w:hAnsi="Calibri" w:cs="Calibri"/>
                  <w:lang w:val="en-AU" w:eastAsia="en-US"/>
                </w:rPr>
                <w:t>the VTS authority responsible for the operation of the service?</w:t>
              </w:r>
            </w:ins>
          </w:p>
        </w:tc>
      </w:tr>
      <w:tr w:rsidR="0015688B" w:rsidRPr="007821DE" w14:paraId="5CFDC3D2" w14:textId="77777777">
        <w:trPr>
          <w:ins w:id="2183" w:author="Jacky" w:date="2013-03-13T22:42:00Z"/>
        </w:trPr>
        <w:tc>
          <w:tcPr>
            <w:tcW w:w="7740" w:type="dxa"/>
          </w:tcPr>
          <w:p w14:paraId="5CB31371" w14:textId="77777777" w:rsidR="0015688B" w:rsidRPr="007821DE" w:rsidRDefault="0015688B" w:rsidP="005D6EE6">
            <w:pPr>
              <w:numPr>
                <w:ilvl w:val="0"/>
                <w:numId w:val="60"/>
                <w:ins w:id="2184" w:author="Jacky" w:date="2013-03-13T22:42:00Z"/>
              </w:numPr>
              <w:contextualSpacing/>
              <w:rPr>
                <w:ins w:id="2185" w:author="Jacky" w:date="2013-03-13T22:42:00Z"/>
                <w:rFonts w:ascii="Calibri" w:hAnsi="Calibri" w:cs="Calibri"/>
                <w:lang w:val="en-AU" w:eastAsia="en-US"/>
              </w:rPr>
            </w:pPr>
            <w:ins w:id="2186" w:author="Jacky" w:date="2013-03-13T22:42:00Z">
              <w:r w:rsidRPr="007821DE">
                <w:rPr>
                  <w:rFonts w:ascii="Calibri" w:hAnsi="Calibri" w:cs="Calibri"/>
                  <w:lang w:val="en-AU" w:eastAsia="en-US"/>
                </w:rPr>
                <w:t>any information, advice or instructions to be provided to participating ships?</w:t>
              </w:r>
            </w:ins>
          </w:p>
        </w:tc>
      </w:tr>
      <w:tr w:rsidR="0015688B" w:rsidRPr="007821DE" w14:paraId="682501CE" w14:textId="77777777">
        <w:trPr>
          <w:ins w:id="2187" w:author="Jacky" w:date="2013-03-13T22:42:00Z"/>
        </w:trPr>
        <w:tc>
          <w:tcPr>
            <w:tcW w:w="7740" w:type="dxa"/>
          </w:tcPr>
          <w:p w14:paraId="0E4E2D1A" w14:textId="77777777" w:rsidR="0015688B" w:rsidRPr="007821DE" w:rsidRDefault="0015688B" w:rsidP="005D6EE6">
            <w:pPr>
              <w:numPr>
                <w:ilvl w:val="0"/>
                <w:numId w:val="60"/>
                <w:ins w:id="2188" w:author="Jacky" w:date="2013-03-13T22:42:00Z"/>
              </w:numPr>
              <w:contextualSpacing/>
              <w:rPr>
                <w:ins w:id="2189" w:author="Jacky" w:date="2013-03-13T22:42:00Z"/>
                <w:rFonts w:ascii="Calibri" w:hAnsi="Calibri" w:cs="Calibri"/>
                <w:lang w:val="en-AU" w:eastAsia="en-US"/>
              </w:rPr>
            </w:pPr>
            <w:ins w:id="2190" w:author="Jacky" w:date="2013-03-13T22:42:00Z">
              <w:r w:rsidRPr="007821DE">
                <w:rPr>
                  <w:rFonts w:ascii="Calibri" w:hAnsi="Calibri" w:cs="Calibri"/>
                  <w:lang w:val="en-AU" w:eastAsia="en-US"/>
                </w:rPr>
                <w:t>types and level of services available?</w:t>
              </w:r>
            </w:ins>
          </w:p>
        </w:tc>
      </w:tr>
    </w:tbl>
    <w:p w14:paraId="6EC320FD" w14:textId="77777777" w:rsidR="006E04C2" w:rsidRPr="006E04C2" w:rsidRDefault="006E04C2">
      <w:pPr>
        <w:numPr>
          <w:ins w:id="2191" w:author="Jacky" w:date="2013-03-13T22:42:00Z"/>
        </w:numPr>
        <w:spacing w:after="200"/>
        <w:rPr>
          <w:ins w:id="2192" w:author="Jacky" w:date="2013-03-13T22:42:00Z"/>
          <w:rFonts w:ascii="Calibri" w:hAnsi="Calibri" w:cs="Calibri"/>
          <w:sz w:val="28"/>
          <w:lang w:val="en-AU" w:eastAsia="en-US"/>
          <w:rPrChange w:id="2193" w:author="Jacky" w:date="2013-03-13T22:57:00Z">
            <w:rPr>
              <w:ins w:id="2194" w:author="Jacky" w:date="2013-03-13T22:42:00Z"/>
            </w:rPr>
          </w:rPrChange>
        </w:rPr>
        <w:pPrChange w:id="2195" w:author="Jacky" w:date="2013-03-13T22:56:00Z">
          <w:pPr/>
        </w:pPrChange>
      </w:pPr>
      <w:ins w:id="2196" w:author="Jacky" w:date="2013-03-13T22:56:00Z">
        <w:r w:rsidRPr="006E04C2">
          <w:rPr>
            <w:rFonts w:ascii="Calibri" w:hAnsi="Calibri" w:cs="Calibri"/>
            <w:b/>
            <w:bCs/>
            <w:sz w:val="28"/>
            <w:lang w:val="en-AU" w:eastAsia="en-US"/>
            <w:rPrChange w:id="2197" w:author="Jacky" w:date="2013-03-13T22:57:00Z">
              <w:rPr>
                <w:rFonts w:ascii="Calibri" w:hAnsi="Calibri" w:cs="Calibri"/>
                <w:b/>
                <w:bCs/>
                <w:lang w:val="en-AU" w:eastAsia="en-US"/>
              </w:rPr>
            </w:rPrChange>
          </w:rPr>
          <w:lastRenderedPageBreak/>
          <w:t>Annex A Part 3 – Conformity with IALA Recommendation O-132 - ‘Quality Management for Aids to Navigation Authorities’</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Change w:id="2198" w:author="Jacky" w:date="2013-03-13T22:57: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PrChange>
      </w:tblPr>
      <w:tblGrid>
        <w:gridCol w:w="8856"/>
        <w:tblGridChange w:id="2199">
          <w:tblGrid>
            <w:gridCol w:w="8856"/>
          </w:tblGrid>
        </w:tblGridChange>
      </w:tblGrid>
      <w:tr w:rsidR="0015688B" w:rsidRPr="006E0BF1" w14:paraId="6C9CC045" w14:textId="77777777">
        <w:trPr>
          <w:cantSplit/>
          <w:tblHeader/>
          <w:ins w:id="2200" w:author="Jacky" w:date="2013-03-13T22:42:00Z"/>
          <w:trPrChange w:id="2201" w:author="Jacky" w:date="2013-03-13T22:57:00Z">
            <w:trPr>
              <w:cantSplit/>
              <w:tblHeader/>
            </w:trPr>
          </w:trPrChange>
        </w:trPr>
        <w:tc>
          <w:tcPr>
            <w:tcW w:w="8856" w:type="dxa"/>
            <w:shd w:val="clear" w:color="auto" w:fill="BFBFBF"/>
            <w:tcPrChange w:id="2202" w:author="Jacky" w:date="2013-03-13T22:57:00Z">
              <w:tcPr>
                <w:tcW w:w="8928" w:type="dxa"/>
                <w:shd w:val="clear" w:color="auto" w:fill="BFBFBF"/>
              </w:tcPr>
            </w:tcPrChange>
          </w:tcPr>
          <w:p w14:paraId="4ED56BFE" w14:textId="77777777" w:rsidR="0015688B" w:rsidRPr="00080673" w:rsidRDefault="0015688B" w:rsidP="005D6EE6">
            <w:pPr>
              <w:numPr>
                <w:ins w:id="2203" w:author="Jacky" w:date="2013-03-13T22:42:00Z"/>
              </w:numPr>
              <w:rPr>
                <w:ins w:id="2204" w:author="Jacky" w:date="2013-03-13T22:42:00Z"/>
                <w:rFonts w:ascii="Calibri" w:hAnsi="Calibri" w:cs="Calibri"/>
                <w:b/>
                <w:bCs/>
                <w:lang w:val="en-AU" w:eastAsia="en-US"/>
              </w:rPr>
            </w:pPr>
            <w:ins w:id="2205" w:author="Jacky" w:date="2013-03-13T22:42:00Z">
              <w:r w:rsidRPr="00080673">
                <w:rPr>
                  <w:rFonts w:ascii="Calibri" w:hAnsi="Calibri" w:cs="Calibri"/>
                  <w:b/>
                  <w:bCs/>
                  <w:lang w:val="en-AU" w:eastAsia="en-US"/>
                </w:rPr>
                <w:t>Item</w:t>
              </w:r>
            </w:ins>
          </w:p>
        </w:tc>
      </w:tr>
      <w:tr w:rsidR="0015688B" w:rsidRPr="006E0BF1" w14:paraId="26970E8C" w14:textId="77777777">
        <w:trPr>
          <w:cantSplit/>
          <w:tblHeader/>
          <w:ins w:id="2206" w:author="Jacky" w:date="2013-03-13T22:42:00Z"/>
          <w:trPrChange w:id="2207" w:author="Jacky" w:date="2013-03-13T22:57:00Z">
            <w:trPr>
              <w:cantSplit/>
              <w:tblHeader/>
            </w:trPr>
          </w:trPrChange>
        </w:trPr>
        <w:tc>
          <w:tcPr>
            <w:tcW w:w="8856" w:type="dxa"/>
            <w:tcPrChange w:id="2208" w:author="Jacky" w:date="2013-03-13T22:57:00Z">
              <w:tcPr>
                <w:tcW w:w="8928" w:type="dxa"/>
              </w:tcPr>
            </w:tcPrChange>
          </w:tcPr>
          <w:p w14:paraId="5488FE77" w14:textId="77777777" w:rsidR="0015688B" w:rsidRPr="00080673" w:rsidRDefault="0015688B" w:rsidP="005D6EE6">
            <w:pPr>
              <w:numPr>
                <w:ins w:id="2209" w:author="Jacky" w:date="2013-03-13T22:42:00Z"/>
              </w:numPr>
              <w:spacing w:after="200"/>
              <w:rPr>
                <w:ins w:id="2210" w:author="Jacky" w:date="2013-03-13T22:42:00Z"/>
                <w:rFonts w:ascii="Calibri" w:hAnsi="Calibri" w:cs="Calibri"/>
                <w:lang w:val="en-AU" w:eastAsia="en-US"/>
              </w:rPr>
            </w:pPr>
            <w:ins w:id="2211" w:author="Jacky" w:date="2013-03-13T22:42:00Z">
              <w:r w:rsidRPr="00080673">
                <w:rPr>
                  <w:rFonts w:ascii="Calibri" w:hAnsi="Calibri" w:cs="Calibri"/>
                  <w:lang w:val="en-AU" w:eastAsia="en-US"/>
                </w:rPr>
                <w:t xml:space="preserve">Do you operate under a quality management system? </w:t>
              </w:r>
            </w:ins>
          </w:p>
        </w:tc>
      </w:tr>
      <w:tr w:rsidR="0015688B" w:rsidRPr="006E0BF1" w14:paraId="3D3BE4D5" w14:textId="77777777">
        <w:trPr>
          <w:cantSplit/>
          <w:tblHeader/>
          <w:ins w:id="2212" w:author="Jacky" w:date="2013-03-13T22:42:00Z"/>
          <w:trPrChange w:id="2213" w:author="Jacky" w:date="2013-03-13T22:57:00Z">
            <w:trPr>
              <w:cantSplit/>
              <w:tblHeader/>
            </w:trPr>
          </w:trPrChange>
        </w:trPr>
        <w:tc>
          <w:tcPr>
            <w:tcW w:w="8856" w:type="dxa"/>
            <w:tcPrChange w:id="2214" w:author="Jacky" w:date="2013-03-13T22:57:00Z">
              <w:tcPr>
                <w:tcW w:w="8928" w:type="dxa"/>
              </w:tcPr>
            </w:tcPrChange>
          </w:tcPr>
          <w:p w14:paraId="0C15D93E" w14:textId="77777777" w:rsidR="0015688B" w:rsidRPr="00080673" w:rsidRDefault="0015688B" w:rsidP="005D6EE6">
            <w:pPr>
              <w:numPr>
                <w:ins w:id="2215" w:author="Jacky" w:date="2013-03-13T22:42:00Z"/>
              </w:numPr>
              <w:spacing w:after="200"/>
              <w:rPr>
                <w:ins w:id="2216" w:author="Jacky" w:date="2013-03-13T22:42:00Z"/>
                <w:rFonts w:ascii="Calibri" w:hAnsi="Calibri" w:cs="Calibri"/>
                <w:lang w:val="en-AU" w:eastAsia="en-US"/>
              </w:rPr>
            </w:pPr>
            <w:ins w:id="2217" w:author="Jacky" w:date="2013-03-13T22:42:00Z">
              <w:r>
                <w:rPr>
                  <w:rFonts w:ascii="Calibri" w:hAnsi="Calibri" w:cs="Calibri"/>
                  <w:lang w:val="en-AU" w:eastAsia="en-US"/>
                </w:rPr>
                <w:t>Describe the quality management system.</w:t>
              </w:r>
            </w:ins>
          </w:p>
        </w:tc>
      </w:tr>
      <w:tr w:rsidR="0015688B" w:rsidRPr="006E0BF1" w:rsidDel="00FD6BA6" w14:paraId="070AA9DB" w14:textId="77777777">
        <w:trPr>
          <w:cantSplit/>
          <w:tblHeader/>
          <w:ins w:id="2218" w:author="Jacky" w:date="2013-03-13T22:42:00Z"/>
          <w:trPrChange w:id="2219" w:author="Jacky" w:date="2013-03-13T22:57:00Z">
            <w:trPr>
              <w:cantSplit/>
              <w:tblHeader/>
            </w:trPr>
          </w:trPrChange>
        </w:trPr>
        <w:tc>
          <w:tcPr>
            <w:tcW w:w="8856" w:type="dxa"/>
            <w:tcPrChange w:id="2220" w:author="Jacky" w:date="2013-03-13T22:57:00Z">
              <w:tcPr>
                <w:tcW w:w="8928" w:type="dxa"/>
              </w:tcPr>
            </w:tcPrChange>
          </w:tcPr>
          <w:p w14:paraId="3DC699E5" w14:textId="77777777" w:rsidR="0015688B" w:rsidRPr="00080673" w:rsidDel="00FD6BA6" w:rsidRDefault="0015688B" w:rsidP="005D6EE6">
            <w:pPr>
              <w:numPr>
                <w:ins w:id="2221" w:author="Jacky" w:date="2013-03-13T22:42:00Z"/>
              </w:numPr>
              <w:spacing w:after="200"/>
              <w:rPr>
                <w:ins w:id="2222" w:author="Jacky" w:date="2013-03-13T22:42:00Z"/>
                <w:rFonts w:ascii="Calibri" w:hAnsi="Calibri" w:cs="Calibri"/>
                <w:lang w:val="en-AU" w:eastAsia="en-US"/>
              </w:rPr>
            </w:pPr>
            <w:ins w:id="2223" w:author="Jacky" w:date="2013-03-13T22:42:00Z">
              <w:r w:rsidRPr="00080673">
                <w:rPr>
                  <w:rFonts w:ascii="Calibri" w:hAnsi="Calibri" w:cs="Calibri"/>
                  <w:lang w:val="en-AU" w:eastAsia="en-US"/>
                </w:rPr>
                <w:t>Demonstrate how Management supports the QMS/SMS?</w:t>
              </w:r>
            </w:ins>
          </w:p>
        </w:tc>
      </w:tr>
      <w:tr w:rsidR="0015688B" w:rsidRPr="006E0BF1" w:rsidDel="00FD6BA6" w14:paraId="3998CB85" w14:textId="77777777">
        <w:trPr>
          <w:cantSplit/>
          <w:tblHeader/>
          <w:ins w:id="2224" w:author="Jacky" w:date="2013-03-13T22:42:00Z"/>
          <w:trPrChange w:id="2225" w:author="Jacky" w:date="2013-03-13T22:57:00Z">
            <w:trPr>
              <w:cantSplit/>
              <w:tblHeader/>
            </w:trPr>
          </w:trPrChange>
        </w:trPr>
        <w:tc>
          <w:tcPr>
            <w:tcW w:w="8856" w:type="dxa"/>
            <w:tcPrChange w:id="2226" w:author="Jacky" w:date="2013-03-13T22:57:00Z">
              <w:tcPr>
                <w:tcW w:w="8928" w:type="dxa"/>
              </w:tcPr>
            </w:tcPrChange>
          </w:tcPr>
          <w:p w14:paraId="3F22EADC" w14:textId="77777777" w:rsidR="0015688B" w:rsidRPr="00080673" w:rsidRDefault="0015688B" w:rsidP="005D6EE6">
            <w:pPr>
              <w:numPr>
                <w:ins w:id="2227" w:author="Jacky" w:date="2013-03-13T22:42:00Z"/>
              </w:numPr>
              <w:spacing w:after="200"/>
              <w:rPr>
                <w:ins w:id="2228" w:author="Jacky" w:date="2013-03-13T22:42:00Z"/>
                <w:rFonts w:ascii="Calibri" w:hAnsi="Calibri" w:cs="Calibri"/>
                <w:lang w:val="en-AU" w:eastAsia="en-US"/>
              </w:rPr>
            </w:pPr>
            <w:ins w:id="2229" w:author="Jacky" w:date="2013-03-13T22:42:00Z">
              <w:r w:rsidRPr="00080673">
                <w:rPr>
                  <w:rFonts w:ascii="Calibri" w:hAnsi="Calibri" w:cs="Calibri"/>
                  <w:lang w:val="en-AU" w:eastAsia="en-US"/>
                </w:rPr>
                <w:t>Demonstrate how the strategic and business planning / direction occurs to ensure the objectives of the VTS are delivered and continuous improvement maintained</w:t>
              </w:r>
            </w:ins>
          </w:p>
        </w:tc>
      </w:tr>
      <w:tr w:rsidR="0015688B" w:rsidRPr="006E0BF1" w14:paraId="40F474D3" w14:textId="77777777">
        <w:trPr>
          <w:cantSplit/>
          <w:tblHeader/>
          <w:ins w:id="2230" w:author="Jacky" w:date="2013-03-13T22:42:00Z"/>
          <w:trPrChange w:id="2231" w:author="Jacky" w:date="2013-03-13T22:57:00Z">
            <w:trPr>
              <w:cantSplit/>
              <w:tblHeader/>
            </w:trPr>
          </w:trPrChange>
        </w:trPr>
        <w:tc>
          <w:tcPr>
            <w:tcW w:w="8856" w:type="dxa"/>
            <w:tcPrChange w:id="2232" w:author="Jacky" w:date="2013-03-13T22:57:00Z">
              <w:tcPr>
                <w:tcW w:w="8928" w:type="dxa"/>
              </w:tcPr>
            </w:tcPrChange>
          </w:tcPr>
          <w:p w14:paraId="35C47FBD" w14:textId="77777777" w:rsidR="0015688B" w:rsidRPr="00080673" w:rsidRDefault="0015688B" w:rsidP="005D6EE6">
            <w:pPr>
              <w:numPr>
                <w:ins w:id="2233" w:author="Jacky" w:date="2013-03-13T22:42:00Z"/>
              </w:numPr>
              <w:spacing w:after="200"/>
              <w:rPr>
                <w:ins w:id="2234" w:author="Jacky" w:date="2013-03-13T22:42:00Z"/>
                <w:rFonts w:ascii="Calibri" w:hAnsi="Calibri" w:cs="Calibri"/>
                <w:b/>
                <w:bCs/>
                <w:lang w:val="en-AU" w:eastAsia="en-US"/>
              </w:rPr>
            </w:pPr>
            <w:ins w:id="2235" w:author="Jacky" w:date="2013-03-13T22:42:00Z">
              <w:r w:rsidRPr="00080673">
                <w:rPr>
                  <w:rFonts w:ascii="Calibri" w:hAnsi="Calibri" w:cs="Calibri"/>
                  <w:lang w:val="en-AU" w:eastAsia="en-US"/>
                </w:rPr>
                <w:t>Is the integrity of the QMS ensured through:</w:t>
              </w:r>
            </w:ins>
          </w:p>
          <w:p w14:paraId="4E654801" w14:textId="77777777" w:rsidR="0015688B" w:rsidRPr="00080673" w:rsidRDefault="0015688B" w:rsidP="005D6EE6">
            <w:pPr>
              <w:numPr>
                <w:ins w:id="2236" w:author="Jacky" w:date="2013-03-13T22:42:00Z"/>
              </w:numPr>
              <w:rPr>
                <w:ins w:id="2237" w:author="Jacky" w:date="2013-03-13T22:42:00Z"/>
                <w:rFonts w:ascii="Calibri" w:hAnsi="Calibri" w:cs="Calibri"/>
                <w:lang w:val="en-AU" w:eastAsia="en-US"/>
              </w:rPr>
            </w:pPr>
            <w:ins w:id="2238" w:author="Jacky" w:date="2013-03-13T22:42:00Z">
              <w:r w:rsidRPr="00080673">
                <w:rPr>
                  <w:rFonts w:ascii="Calibri" w:hAnsi="Calibri" w:cs="Calibri"/>
                  <w:lang w:val="en-AU" w:eastAsia="en-US"/>
                </w:rPr>
                <w:t>Certification by an accredited third party, and/or:</w:t>
              </w:r>
            </w:ins>
          </w:p>
          <w:p w14:paraId="1E88401B" w14:textId="77777777" w:rsidR="0015688B" w:rsidRPr="00080673" w:rsidRDefault="0015688B" w:rsidP="005D6EE6">
            <w:pPr>
              <w:numPr>
                <w:ins w:id="2239" w:author="Jacky" w:date="2013-03-13T22:42:00Z"/>
              </w:numPr>
              <w:rPr>
                <w:ins w:id="2240" w:author="Jacky" w:date="2013-03-13T22:42:00Z"/>
                <w:rFonts w:ascii="Calibri" w:hAnsi="Calibri" w:cs="Calibri"/>
                <w:lang w:val="en-AU" w:eastAsia="en-US"/>
              </w:rPr>
            </w:pPr>
            <w:ins w:id="2241" w:author="Jacky" w:date="2013-03-13T22:42:00Z">
              <w:r w:rsidRPr="00080673">
                <w:rPr>
                  <w:rFonts w:ascii="Calibri" w:hAnsi="Calibri" w:cs="Calibri"/>
                  <w:lang w:val="en-AU" w:eastAsia="en-US"/>
                </w:rPr>
                <w:t>Assessment by a third party, and or</w:t>
              </w:r>
            </w:ins>
          </w:p>
          <w:p w14:paraId="6C101B4E" w14:textId="77777777" w:rsidR="0015688B" w:rsidRPr="00080673" w:rsidRDefault="0015688B" w:rsidP="005D6EE6">
            <w:pPr>
              <w:numPr>
                <w:ins w:id="2242" w:author="Jacky" w:date="2013-03-13T22:42:00Z"/>
              </w:numPr>
              <w:rPr>
                <w:ins w:id="2243" w:author="Jacky" w:date="2013-03-13T22:42:00Z"/>
                <w:rFonts w:ascii="Calibri" w:hAnsi="Calibri" w:cs="Calibri"/>
                <w:lang w:val="en-AU" w:eastAsia="en-US"/>
              </w:rPr>
            </w:pPr>
            <w:ins w:id="2244" w:author="Jacky" w:date="2013-03-13T22:42:00Z">
              <w:r w:rsidRPr="00080673">
                <w:rPr>
                  <w:rFonts w:ascii="Calibri" w:hAnsi="Calibri" w:cs="Calibri"/>
                  <w:lang w:val="en-AU" w:eastAsia="en-US"/>
                </w:rPr>
                <w:t>Self-assessment</w:t>
              </w:r>
            </w:ins>
          </w:p>
        </w:tc>
      </w:tr>
      <w:tr w:rsidR="0015688B" w:rsidRPr="006E0BF1" w14:paraId="18966BDD" w14:textId="77777777">
        <w:trPr>
          <w:cantSplit/>
          <w:tblHeader/>
          <w:ins w:id="2245" w:author="Jacky" w:date="2013-03-13T22:42:00Z"/>
          <w:trPrChange w:id="2246" w:author="Jacky" w:date="2013-03-13T22:57:00Z">
            <w:trPr>
              <w:cantSplit/>
              <w:tblHeader/>
            </w:trPr>
          </w:trPrChange>
        </w:trPr>
        <w:tc>
          <w:tcPr>
            <w:tcW w:w="8856" w:type="dxa"/>
            <w:tcPrChange w:id="2247" w:author="Jacky" w:date="2013-03-13T22:57:00Z">
              <w:tcPr>
                <w:tcW w:w="8928" w:type="dxa"/>
              </w:tcPr>
            </w:tcPrChange>
          </w:tcPr>
          <w:p w14:paraId="7D32954B" w14:textId="77777777" w:rsidR="0015688B" w:rsidRPr="00080673" w:rsidRDefault="0015688B" w:rsidP="005D6EE6">
            <w:pPr>
              <w:numPr>
                <w:ilvl w:val="0"/>
                <w:numId w:val="29"/>
                <w:ins w:id="2248" w:author="Jacky" w:date="2013-03-13T22:42:00Z"/>
              </w:numPr>
              <w:spacing w:after="200"/>
              <w:rPr>
                <w:ins w:id="2249" w:author="Jacky" w:date="2013-03-13T22:42:00Z"/>
                <w:rFonts w:ascii="Calibri" w:hAnsi="Calibri" w:cs="Calibri"/>
                <w:b/>
                <w:bCs/>
                <w:lang w:val="en-AU" w:eastAsia="en-US"/>
              </w:rPr>
            </w:pPr>
            <w:ins w:id="2250" w:author="Jacky" w:date="2013-03-13T22:42:00Z">
              <w:r w:rsidRPr="00080673">
                <w:rPr>
                  <w:rFonts w:ascii="Calibri" w:hAnsi="Calibri" w:cs="Calibri"/>
                  <w:lang w:val="en-AU" w:eastAsia="en-US"/>
                </w:rPr>
                <w:t xml:space="preserve">When was the last assessment /audit? </w:t>
              </w:r>
            </w:ins>
          </w:p>
        </w:tc>
      </w:tr>
      <w:tr w:rsidR="0015688B" w:rsidRPr="006E0BF1" w14:paraId="79AE6655" w14:textId="77777777">
        <w:trPr>
          <w:cantSplit/>
          <w:tblHeader/>
          <w:ins w:id="2251" w:author="Jacky" w:date="2013-03-13T22:42:00Z"/>
          <w:trPrChange w:id="2252" w:author="Jacky" w:date="2013-03-13T22:57:00Z">
            <w:trPr>
              <w:cantSplit/>
              <w:tblHeader/>
            </w:trPr>
          </w:trPrChange>
        </w:trPr>
        <w:tc>
          <w:tcPr>
            <w:tcW w:w="8856" w:type="dxa"/>
            <w:tcPrChange w:id="2253" w:author="Jacky" w:date="2013-03-13T22:57:00Z">
              <w:tcPr>
                <w:tcW w:w="8928" w:type="dxa"/>
              </w:tcPr>
            </w:tcPrChange>
          </w:tcPr>
          <w:p w14:paraId="5DB4BC73" w14:textId="77777777" w:rsidR="0015688B" w:rsidRPr="00080673" w:rsidRDefault="0015688B" w:rsidP="005D6EE6">
            <w:pPr>
              <w:numPr>
                <w:ilvl w:val="0"/>
                <w:numId w:val="29"/>
                <w:ins w:id="2254" w:author="Jacky" w:date="2013-03-13T22:42:00Z"/>
              </w:numPr>
              <w:spacing w:after="200"/>
              <w:rPr>
                <w:ins w:id="2255" w:author="Jacky" w:date="2013-03-13T22:42:00Z"/>
                <w:rFonts w:ascii="Calibri" w:hAnsi="Calibri" w:cs="Calibri"/>
                <w:lang w:val="en-AU" w:eastAsia="en-US"/>
              </w:rPr>
            </w:pPr>
            <w:ins w:id="2256" w:author="Jacky" w:date="2013-03-13T22:42:00Z">
              <w:r w:rsidRPr="00080673">
                <w:rPr>
                  <w:rFonts w:ascii="Calibri" w:hAnsi="Calibri" w:cs="Calibri"/>
                  <w:lang w:val="en-AU" w:eastAsia="en-US"/>
                </w:rPr>
                <w:t>Do you maintain an audit schedule?</w:t>
              </w:r>
            </w:ins>
          </w:p>
        </w:tc>
      </w:tr>
      <w:tr w:rsidR="0015688B" w:rsidRPr="006E0BF1" w14:paraId="2C06E71E" w14:textId="77777777">
        <w:trPr>
          <w:cantSplit/>
          <w:tblHeader/>
          <w:ins w:id="2257" w:author="Jacky" w:date="2013-03-13T22:42:00Z"/>
          <w:trPrChange w:id="2258" w:author="Jacky" w:date="2013-03-13T22:57:00Z">
            <w:trPr>
              <w:cantSplit/>
              <w:tblHeader/>
            </w:trPr>
          </w:trPrChange>
        </w:trPr>
        <w:tc>
          <w:tcPr>
            <w:tcW w:w="8856" w:type="dxa"/>
            <w:tcPrChange w:id="2259" w:author="Jacky" w:date="2013-03-13T22:57:00Z">
              <w:tcPr>
                <w:tcW w:w="8928" w:type="dxa"/>
              </w:tcPr>
            </w:tcPrChange>
          </w:tcPr>
          <w:p w14:paraId="3298D3ED" w14:textId="77777777" w:rsidR="0015688B" w:rsidRPr="00080673" w:rsidRDefault="0015688B" w:rsidP="005D6EE6">
            <w:pPr>
              <w:numPr>
                <w:ilvl w:val="0"/>
                <w:numId w:val="29"/>
                <w:ins w:id="2260" w:author="Jacky" w:date="2013-03-13T22:42:00Z"/>
              </w:numPr>
              <w:spacing w:after="200"/>
              <w:rPr>
                <w:ins w:id="2261" w:author="Jacky" w:date="2013-03-13T22:42:00Z"/>
                <w:rFonts w:ascii="Calibri" w:hAnsi="Calibri" w:cs="Calibri"/>
                <w:b/>
                <w:bCs/>
                <w:lang w:val="en-AU" w:eastAsia="en-US"/>
              </w:rPr>
            </w:pPr>
            <w:ins w:id="2262" w:author="Jacky" w:date="2013-03-13T22:42:00Z">
              <w:r w:rsidRPr="00080673">
                <w:rPr>
                  <w:rFonts w:ascii="Calibri" w:hAnsi="Calibri" w:cs="Calibri"/>
                  <w:lang w:val="en-AU" w:eastAsia="en-US"/>
                </w:rPr>
                <w:t>Are internal audits carried out and records maintained</w:t>
              </w:r>
            </w:ins>
          </w:p>
        </w:tc>
      </w:tr>
      <w:tr w:rsidR="0015688B" w:rsidRPr="006E0BF1" w14:paraId="0393FCD5" w14:textId="77777777">
        <w:trPr>
          <w:cantSplit/>
          <w:tblHeader/>
          <w:ins w:id="2263" w:author="Jacky" w:date="2013-03-13T22:42:00Z"/>
          <w:trPrChange w:id="2264" w:author="Jacky" w:date="2013-03-13T22:57:00Z">
            <w:trPr>
              <w:cantSplit/>
              <w:tblHeader/>
            </w:trPr>
          </w:trPrChange>
        </w:trPr>
        <w:tc>
          <w:tcPr>
            <w:tcW w:w="8856" w:type="dxa"/>
            <w:tcPrChange w:id="2265" w:author="Jacky" w:date="2013-03-13T22:57:00Z">
              <w:tcPr>
                <w:tcW w:w="8928" w:type="dxa"/>
              </w:tcPr>
            </w:tcPrChange>
          </w:tcPr>
          <w:p w14:paraId="1FDD3055" w14:textId="77777777" w:rsidR="0015688B" w:rsidRPr="00080673" w:rsidRDefault="0015688B" w:rsidP="005D6EE6">
            <w:pPr>
              <w:numPr>
                <w:ilvl w:val="0"/>
                <w:numId w:val="29"/>
                <w:ins w:id="2266" w:author="Jacky" w:date="2013-03-13T22:42:00Z"/>
              </w:numPr>
              <w:spacing w:after="200"/>
              <w:rPr>
                <w:ins w:id="2267" w:author="Jacky" w:date="2013-03-13T22:42:00Z"/>
                <w:rFonts w:ascii="Calibri" w:hAnsi="Calibri" w:cs="Calibri"/>
                <w:b/>
                <w:bCs/>
                <w:lang w:val="en-AU" w:eastAsia="en-US"/>
              </w:rPr>
            </w:pPr>
            <w:ins w:id="2268" w:author="Jacky" w:date="2013-03-13T22:42:00Z">
              <w:r w:rsidRPr="00080673">
                <w:rPr>
                  <w:rFonts w:ascii="Calibri" w:hAnsi="Calibri" w:cs="Calibri"/>
                  <w:lang w:val="en-AU" w:eastAsia="en-US"/>
                </w:rPr>
                <w:t>Can you provide a copy of the assessment / audit report?</w:t>
              </w:r>
            </w:ins>
          </w:p>
        </w:tc>
      </w:tr>
      <w:tr w:rsidR="0015688B" w:rsidRPr="006E0BF1" w14:paraId="2CFD11C7" w14:textId="77777777">
        <w:trPr>
          <w:cantSplit/>
          <w:tblHeader/>
          <w:ins w:id="2269" w:author="Jacky" w:date="2013-03-13T22:42:00Z"/>
          <w:trPrChange w:id="2270" w:author="Jacky" w:date="2013-03-13T22:57:00Z">
            <w:trPr>
              <w:cantSplit/>
              <w:tblHeader/>
            </w:trPr>
          </w:trPrChange>
        </w:trPr>
        <w:tc>
          <w:tcPr>
            <w:tcW w:w="8856" w:type="dxa"/>
            <w:tcPrChange w:id="2271" w:author="Jacky" w:date="2013-03-13T22:57:00Z">
              <w:tcPr>
                <w:tcW w:w="8928" w:type="dxa"/>
              </w:tcPr>
            </w:tcPrChange>
          </w:tcPr>
          <w:p w14:paraId="5F572396" w14:textId="77777777" w:rsidR="0015688B" w:rsidRPr="00080673" w:rsidRDefault="0015688B" w:rsidP="005D6EE6">
            <w:pPr>
              <w:numPr>
                <w:ilvl w:val="0"/>
                <w:numId w:val="29"/>
                <w:ins w:id="2272" w:author="Jacky" w:date="2013-03-13T22:42:00Z"/>
              </w:numPr>
              <w:spacing w:after="200"/>
              <w:rPr>
                <w:ins w:id="2273" w:author="Jacky" w:date="2013-03-13T22:42:00Z"/>
                <w:rFonts w:ascii="Calibri" w:hAnsi="Calibri" w:cs="Calibri"/>
                <w:b/>
                <w:bCs/>
                <w:lang w:val="en-AU" w:eastAsia="en-US"/>
              </w:rPr>
            </w:pPr>
            <w:ins w:id="2274" w:author="Jacky" w:date="2013-03-13T22:42:00Z">
              <w:r w:rsidRPr="00080673">
                <w:rPr>
                  <w:rFonts w:ascii="Calibri" w:hAnsi="Calibri" w:cs="Calibri"/>
                  <w:lang w:val="en-AU" w:eastAsia="en-US"/>
                </w:rPr>
                <w:t>What is the process for identifying and managing opportunities for improvement?</w:t>
              </w:r>
            </w:ins>
          </w:p>
        </w:tc>
      </w:tr>
      <w:tr w:rsidR="0015688B" w:rsidRPr="006E0BF1" w14:paraId="22F2C636" w14:textId="77777777">
        <w:trPr>
          <w:cantSplit/>
          <w:tblHeader/>
          <w:ins w:id="2275" w:author="Jacky" w:date="2013-03-13T22:42:00Z"/>
          <w:trPrChange w:id="2276" w:author="Jacky" w:date="2013-03-13T22:57:00Z">
            <w:trPr>
              <w:cantSplit/>
              <w:tblHeader/>
            </w:trPr>
          </w:trPrChange>
        </w:trPr>
        <w:tc>
          <w:tcPr>
            <w:tcW w:w="8856" w:type="dxa"/>
            <w:tcPrChange w:id="2277" w:author="Jacky" w:date="2013-03-13T22:57:00Z">
              <w:tcPr>
                <w:tcW w:w="8928" w:type="dxa"/>
              </w:tcPr>
            </w:tcPrChange>
          </w:tcPr>
          <w:p w14:paraId="039FC26F" w14:textId="77777777" w:rsidR="0015688B" w:rsidRPr="00080673" w:rsidRDefault="0015688B" w:rsidP="005D6EE6">
            <w:pPr>
              <w:numPr>
                <w:ilvl w:val="0"/>
                <w:numId w:val="29"/>
                <w:ins w:id="2278" w:author="Jacky" w:date="2013-03-13T22:42:00Z"/>
              </w:numPr>
              <w:spacing w:after="200"/>
              <w:rPr>
                <w:ins w:id="2279" w:author="Jacky" w:date="2013-03-13T22:42:00Z"/>
                <w:rFonts w:ascii="Calibri" w:hAnsi="Calibri" w:cs="Calibri"/>
                <w:lang w:val="en-AU" w:eastAsia="en-US"/>
              </w:rPr>
            </w:pPr>
            <w:ins w:id="2280" w:author="Jacky" w:date="2013-03-13T22:42:00Z">
              <w:r w:rsidRPr="00080673">
                <w:rPr>
                  <w:rFonts w:ascii="Calibri" w:hAnsi="Calibri" w:cs="Calibri"/>
                  <w:lang w:val="en-AU" w:eastAsia="en-US"/>
                </w:rPr>
                <w:t>What is the process to planning and taking corrective and/or preventative action?</w:t>
              </w:r>
            </w:ins>
          </w:p>
        </w:tc>
      </w:tr>
      <w:tr w:rsidR="0015688B" w:rsidRPr="006E0BF1" w14:paraId="71A21BD3" w14:textId="77777777">
        <w:trPr>
          <w:cantSplit/>
          <w:tblHeader/>
          <w:ins w:id="2281" w:author="Jacky" w:date="2013-03-13T22:42:00Z"/>
          <w:trPrChange w:id="2282" w:author="Jacky" w:date="2013-03-13T22:57:00Z">
            <w:trPr>
              <w:cantSplit/>
              <w:tblHeader/>
            </w:trPr>
          </w:trPrChange>
        </w:trPr>
        <w:tc>
          <w:tcPr>
            <w:tcW w:w="8856" w:type="dxa"/>
            <w:tcPrChange w:id="2283" w:author="Jacky" w:date="2013-03-13T22:57:00Z">
              <w:tcPr>
                <w:tcW w:w="8928" w:type="dxa"/>
              </w:tcPr>
            </w:tcPrChange>
          </w:tcPr>
          <w:p w14:paraId="56AACDB2" w14:textId="77777777" w:rsidR="0015688B" w:rsidRPr="00080673" w:rsidRDefault="0015688B" w:rsidP="005D6EE6">
            <w:pPr>
              <w:numPr>
                <w:ins w:id="2284" w:author="Jacky" w:date="2013-03-13T22:42:00Z"/>
              </w:numPr>
              <w:spacing w:after="200"/>
              <w:rPr>
                <w:ins w:id="2285" w:author="Jacky" w:date="2013-03-13T22:42:00Z"/>
                <w:rFonts w:ascii="Calibri" w:hAnsi="Calibri" w:cs="Calibri"/>
                <w:lang w:val="en-AU" w:eastAsia="en-US"/>
              </w:rPr>
            </w:pPr>
            <w:ins w:id="2286" w:author="Jacky" w:date="2013-03-13T22:42:00Z">
              <w:r w:rsidRPr="00080673">
                <w:rPr>
                  <w:rFonts w:ascii="Calibri" w:hAnsi="Calibri" w:cs="Calibri"/>
                  <w:lang w:val="en-AU" w:eastAsia="en-US"/>
                </w:rPr>
                <w:t>What is the scope of the QMS</w:t>
              </w:r>
              <w:r>
                <w:rPr>
                  <w:rFonts w:ascii="Calibri" w:hAnsi="Calibri" w:cs="Calibri"/>
                  <w:lang w:val="en-AU" w:eastAsia="en-US"/>
                </w:rPr>
                <w:t>?</w:t>
              </w:r>
            </w:ins>
          </w:p>
        </w:tc>
      </w:tr>
      <w:tr w:rsidR="0015688B" w:rsidRPr="006E0BF1" w14:paraId="21DFC0D5" w14:textId="77777777">
        <w:trPr>
          <w:cantSplit/>
          <w:tblHeader/>
          <w:ins w:id="2287" w:author="Jacky" w:date="2013-03-13T22:42:00Z"/>
          <w:trPrChange w:id="2288" w:author="Jacky" w:date="2013-03-13T22:57:00Z">
            <w:trPr>
              <w:cantSplit/>
              <w:tblHeader/>
            </w:trPr>
          </w:trPrChange>
        </w:trPr>
        <w:tc>
          <w:tcPr>
            <w:tcW w:w="8856" w:type="dxa"/>
            <w:tcPrChange w:id="2289" w:author="Jacky" w:date="2013-03-13T22:57:00Z">
              <w:tcPr>
                <w:tcW w:w="8928" w:type="dxa"/>
              </w:tcPr>
            </w:tcPrChange>
          </w:tcPr>
          <w:p w14:paraId="731258A6" w14:textId="77777777" w:rsidR="0015688B" w:rsidRPr="00080673" w:rsidRDefault="0015688B" w:rsidP="005D6EE6">
            <w:pPr>
              <w:numPr>
                <w:ins w:id="2290" w:author="Jacky" w:date="2013-03-13T22:42:00Z"/>
              </w:numPr>
              <w:spacing w:after="200"/>
              <w:rPr>
                <w:ins w:id="2291" w:author="Jacky" w:date="2013-03-13T22:42:00Z"/>
                <w:rFonts w:ascii="Calibri" w:hAnsi="Calibri" w:cs="Calibri"/>
                <w:lang w:val="en-AU" w:eastAsia="en-US"/>
              </w:rPr>
            </w:pPr>
            <w:ins w:id="2292" w:author="Jacky" w:date="2013-03-13T22:42:00Z">
              <w:r w:rsidRPr="00080673">
                <w:rPr>
                  <w:rFonts w:ascii="Calibri" w:hAnsi="Calibri" w:cs="Calibri"/>
                  <w:lang w:val="en-AU" w:eastAsia="en-US"/>
                </w:rPr>
                <w:t>Does the Quality Policy statement make reference to VTS?</w:t>
              </w:r>
            </w:ins>
          </w:p>
        </w:tc>
      </w:tr>
      <w:tr w:rsidR="0015688B" w:rsidRPr="006E0BF1" w14:paraId="2583AF5E" w14:textId="77777777">
        <w:trPr>
          <w:cantSplit/>
          <w:tblHeader/>
          <w:ins w:id="2293" w:author="Jacky" w:date="2013-03-13T22:42:00Z"/>
          <w:trPrChange w:id="2294" w:author="Jacky" w:date="2013-03-13T22:57:00Z">
            <w:trPr>
              <w:cantSplit/>
              <w:tblHeader/>
            </w:trPr>
          </w:trPrChange>
        </w:trPr>
        <w:tc>
          <w:tcPr>
            <w:tcW w:w="8856" w:type="dxa"/>
            <w:tcPrChange w:id="2295" w:author="Jacky" w:date="2013-03-13T22:57:00Z">
              <w:tcPr>
                <w:tcW w:w="8928" w:type="dxa"/>
              </w:tcPr>
            </w:tcPrChange>
          </w:tcPr>
          <w:p w14:paraId="1FF56DD8" w14:textId="77777777" w:rsidR="0015688B" w:rsidRPr="00080673" w:rsidRDefault="0015688B" w:rsidP="005D6EE6">
            <w:pPr>
              <w:numPr>
                <w:ins w:id="2296" w:author="Jacky" w:date="2013-03-13T22:42:00Z"/>
              </w:numPr>
              <w:spacing w:after="200"/>
              <w:rPr>
                <w:ins w:id="2297" w:author="Jacky" w:date="2013-03-13T22:42:00Z"/>
                <w:rFonts w:ascii="Calibri" w:hAnsi="Calibri" w:cs="Calibri"/>
                <w:lang w:val="en-AU" w:eastAsia="en-US"/>
              </w:rPr>
            </w:pPr>
            <w:ins w:id="2298" w:author="Jacky" w:date="2013-03-13T22:42:00Z">
              <w:r w:rsidRPr="00080673">
                <w:rPr>
                  <w:rFonts w:ascii="Calibri" w:hAnsi="Calibri" w:cs="Calibri"/>
                  <w:lang w:val="en-AU" w:eastAsia="en-US"/>
                </w:rPr>
                <w:t>Do you operate under a safety management system?</w:t>
              </w:r>
            </w:ins>
          </w:p>
        </w:tc>
      </w:tr>
      <w:tr w:rsidR="0015688B" w:rsidRPr="006E0BF1" w14:paraId="2E32D66F" w14:textId="77777777">
        <w:trPr>
          <w:cantSplit/>
          <w:tblHeader/>
          <w:ins w:id="2299" w:author="Jacky" w:date="2013-03-13T22:42:00Z"/>
          <w:trPrChange w:id="2300" w:author="Jacky" w:date="2013-03-13T22:57:00Z">
            <w:trPr>
              <w:cantSplit/>
              <w:tblHeader/>
            </w:trPr>
          </w:trPrChange>
        </w:trPr>
        <w:tc>
          <w:tcPr>
            <w:tcW w:w="8856" w:type="dxa"/>
            <w:tcPrChange w:id="2301" w:author="Jacky" w:date="2013-03-13T22:57:00Z">
              <w:tcPr>
                <w:tcW w:w="8928" w:type="dxa"/>
              </w:tcPr>
            </w:tcPrChange>
          </w:tcPr>
          <w:p w14:paraId="47EB6FF5" w14:textId="77777777" w:rsidR="0015688B" w:rsidRPr="00080673" w:rsidRDefault="0015688B" w:rsidP="005D6EE6">
            <w:pPr>
              <w:numPr>
                <w:ins w:id="2302" w:author="Jacky" w:date="2013-03-13T22:42:00Z"/>
              </w:numPr>
              <w:spacing w:after="200"/>
              <w:rPr>
                <w:ins w:id="2303" w:author="Jacky" w:date="2013-03-13T22:42:00Z"/>
                <w:rFonts w:ascii="Calibri" w:hAnsi="Calibri" w:cs="Calibri"/>
                <w:lang w:val="en-AU" w:eastAsia="en-US"/>
              </w:rPr>
            </w:pPr>
            <w:ins w:id="2304" w:author="Jacky" w:date="2013-03-13T22:42:00Z">
              <w:r w:rsidRPr="00080673">
                <w:rPr>
                  <w:rFonts w:ascii="Calibri" w:hAnsi="Calibri" w:cs="Calibri"/>
                  <w:lang w:val="en-AU" w:eastAsia="en-US"/>
                </w:rPr>
                <w:t>Do you operate a performance monitoring regime?</w:t>
              </w:r>
            </w:ins>
          </w:p>
        </w:tc>
      </w:tr>
      <w:tr w:rsidR="0015688B" w:rsidRPr="006E0BF1" w14:paraId="48EBDF0A" w14:textId="77777777">
        <w:trPr>
          <w:cantSplit/>
          <w:tblHeader/>
          <w:ins w:id="2305" w:author="Jacky" w:date="2013-03-13T22:42:00Z"/>
          <w:trPrChange w:id="2306" w:author="Jacky" w:date="2013-03-13T22:57:00Z">
            <w:trPr>
              <w:cantSplit/>
              <w:tblHeader/>
            </w:trPr>
          </w:trPrChange>
        </w:trPr>
        <w:tc>
          <w:tcPr>
            <w:tcW w:w="8856" w:type="dxa"/>
            <w:tcPrChange w:id="2307" w:author="Jacky" w:date="2013-03-13T22:57:00Z">
              <w:tcPr>
                <w:tcW w:w="8928" w:type="dxa"/>
              </w:tcPr>
            </w:tcPrChange>
          </w:tcPr>
          <w:p w14:paraId="6F591E4A" w14:textId="77777777" w:rsidR="0015688B" w:rsidRPr="00080673" w:rsidRDefault="0015688B" w:rsidP="005D6EE6">
            <w:pPr>
              <w:numPr>
                <w:ins w:id="2308" w:author="Jacky" w:date="2013-03-13T22:42:00Z"/>
              </w:numPr>
              <w:spacing w:after="200"/>
              <w:rPr>
                <w:ins w:id="2309" w:author="Jacky" w:date="2013-03-13T22:42:00Z"/>
                <w:rFonts w:ascii="Calibri" w:hAnsi="Calibri" w:cs="Calibri"/>
                <w:lang w:val="en-AU" w:eastAsia="en-US"/>
              </w:rPr>
            </w:pPr>
            <w:ins w:id="2310" w:author="Jacky" w:date="2013-03-13T22:42:00Z">
              <w:r w:rsidRPr="00080673">
                <w:rPr>
                  <w:rFonts w:ascii="Calibri" w:hAnsi="Calibri" w:cs="Calibri"/>
                  <w:lang w:val="en-AU" w:eastAsia="en-US"/>
                </w:rPr>
                <w:t>How do you measure customer satisfaction? For example what is the level of relationships with allied services, stakeholders and other interested parties</w:t>
              </w:r>
            </w:ins>
          </w:p>
        </w:tc>
      </w:tr>
      <w:tr w:rsidR="0015688B" w:rsidRPr="006E0BF1" w14:paraId="561B62BB" w14:textId="77777777">
        <w:trPr>
          <w:cantSplit/>
          <w:tblHeader/>
          <w:ins w:id="2311" w:author="Jacky" w:date="2013-03-13T22:42:00Z"/>
          <w:trPrChange w:id="2312" w:author="Jacky" w:date="2013-03-13T22:57:00Z">
            <w:trPr>
              <w:cantSplit/>
              <w:tblHeader/>
            </w:trPr>
          </w:trPrChange>
        </w:trPr>
        <w:tc>
          <w:tcPr>
            <w:tcW w:w="8856" w:type="dxa"/>
            <w:tcPrChange w:id="2313" w:author="Jacky" w:date="2013-03-13T22:57:00Z">
              <w:tcPr>
                <w:tcW w:w="8928" w:type="dxa"/>
              </w:tcPr>
            </w:tcPrChange>
          </w:tcPr>
          <w:p w14:paraId="1BD85AAD" w14:textId="77777777" w:rsidR="0015688B" w:rsidRPr="00080673" w:rsidRDefault="0015688B" w:rsidP="005D6EE6">
            <w:pPr>
              <w:numPr>
                <w:ins w:id="2314" w:author="Jacky" w:date="2013-03-13T22:42:00Z"/>
              </w:numPr>
              <w:spacing w:after="200"/>
              <w:rPr>
                <w:ins w:id="2315" w:author="Jacky" w:date="2013-03-13T22:42:00Z"/>
                <w:rFonts w:ascii="Calibri" w:hAnsi="Calibri" w:cs="Calibri"/>
                <w:lang w:val="en-AU" w:eastAsia="en-US"/>
              </w:rPr>
            </w:pPr>
            <w:ins w:id="2316" w:author="Jacky" w:date="2013-03-13T22:42:00Z">
              <w:r w:rsidRPr="00080673">
                <w:rPr>
                  <w:rFonts w:ascii="Calibri" w:hAnsi="Calibri" w:cs="Calibri"/>
                  <w:lang w:val="en-AU" w:eastAsia="en-US"/>
                </w:rPr>
                <w:t>How do you monitor and analyse the strategic environment to identify future directions, resource requirements</w:t>
              </w:r>
            </w:ins>
          </w:p>
        </w:tc>
      </w:tr>
      <w:tr w:rsidR="0015688B" w:rsidRPr="006E0BF1" w14:paraId="7E390D18" w14:textId="77777777">
        <w:trPr>
          <w:cantSplit/>
          <w:tblHeader/>
          <w:ins w:id="2317" w:author="Jacky" w:date="2013-03-13T22:42:00Z"/>
          <w:trPrChange w:id="2318" w:author="Jacky" w:date="2013-03-13T22:57:00Z">
            <w:trPr>
              <w:cantSplit/>
              <w:tblHeader/>
            </w:trPr>
          </w:trPrChange>
        </w:trPr>
        <w:tc>
          <w:tcPr>
            <w:tcW w:w="8856" w:type="dxa"/>
            <w:tcPrChange w:id="2319" w:author="Jacky" w:date="2013-03-13T22:57:00Z">
              <w:tcPr>
                <w:tcW w:w="8928" w:type="dxa"/>
              </w:tcPr>
            </w:tcPrChange>
          </w:tcPr>
          <w:p w14:paraId="73A78F80" w14:textId="77777777" w:rsidR="0015688B" w:rsidRPr="00080673" w:rsidRDefault="0015688B" w:rsidP="005D6EE6">
            <w:pPr>
              <w:numPr>
                <w:ins w:id="2320" w:author="Jacky" w:date="2013-03-13T22:42:00Z"/>
              </w:numPr>
              <w:spacing w:after="200"/>
              <w:rPr>
                <w:ins w:id="2321" w:author="Jacky" w:date="2013-03-13T22:42:00Z"/>
                <w:rFonts w:ascii="Calibri" w:hAnsi="Calibri" w:cs="Calibri"/>
                <w:lang w:val="en-AU" w:eastAsia="en-US"/>
              </w:rPr>
            </w:pPr>
            <w:ins w:id="2322" w:author="Jacky" w:date="2013-03-13T22:42:00Z">
              <w:r w:rsidRPr="00080673">
                <w:rPr>
                  <w:rFonts w:ascii="Calibri" w:hAnsi="Calibri" w:cs="Calibri"/>
                  <w:lang w:val="en-AU" w:eastAsia="en-US"/>
                </w:rPr>
                <w:t xml:space="preserve">How do you monitor equipment availability? </w:t>
              </w:r>
            </w:ins>
          </w:p>
        </w:tc>
      </w:tr>
    </w:tbl>
    <w:p w14:paraId="6DB84BA0" w14:textId="77777777" w:rsidR="0015688B" w:rsidRPr="007B75F0" w:rsidRDefault="0015688B" w:rsidP="0015688B">
      <w:pPr>
        <w:numPr>
          <w:ins w:id="2323" w:author="Jacky" w:date="2013-03-13T22:42:00Z"/>
        </w:numPr>
        <w:rPr>
          <w:ins w:id="2324" w:author="Jacky" w:date="2013-03-13T22:42:00Z"/>
          <w:rFonts w:ascii="Calibri" w:hAnsi="Calibri" w:cs="Calibri"/>
        </w:rPr>
      </w:pPr>
    </w:p>
    <w:p w14:paraId="523A2758" w14:textId="77777777" w:rsidR="0015688B" w:rsidRPr="007B75F0" w:rsidRDefault="0015688B" w:rsidP="0015688B">
      <w:pPr>
        <w:numPr>
          <w:ins w:id="2325" w:author="Jacky" w:date="2013-03-13T22:42:00Z"/>
        </w:numPr>
        <w:rPr>
          <w:ins w:id="2326" w:author="Jacky" w:date="2013-03-13T22:42:00Z"/>
          <w:rFonts w:ascii="Calibri" w:hAnsi="Calibri" w:cs="Calibri"/>
        </w:rPr>
      </w:pPr>
    </w:p>
    <w:p w14:paraId="1C043C4E" w14:textId="77777777" w:rsidR="0015688B" w:rsidRPr="007B75F0" w:rsidRDefault="0015688B" w:rsidP="0015688B">
      <w:pPr>
        <w:numPr>
          <w:ins w:id="2327" w:author="Jacky" w:date="2013-03-13T22:42:00Z"/>
        </w:numPr>
        <w:rPr>
          <w:ins w:id="2328" w:author="Jacky" w:date="2013-03-13T22:42:00Z"/>
          <w:rFonts w:ascii="Calibri" w:hAnsi="Calibri" w:cs="Calibri"/>
        </w:rPr>
      </w:pPr>
    </w:p>
    <w:p w14:paraId="698A2DF0" w14:textId="77777777" w:rsidR="0015688B" w:rsidRPr="007B75F0" w:rsidRDefault="0015688B" w:rsidP="0015688B">
      <w:pPr>
        <w:numPr>
          <w:ins w:id="2329" w:author="Jacky" w:date="2013-03-13T22:42:00Z"/>
        </w:numPr>
        <w:rPr>
          <w:ins w:id="2330" w:author="Jacky" w:date="2013-03-13T22:42:00Z"/>
          <w:rFonts w:ascii="Calibri" w:hAnsi="Calibri" w:cs="Calibri"/>
        </w:rPr>
      </w:pPr>
    </w:p>
    <w:p w14:paraId="75113377" w14:textId="77777777" w:rsidR="0015688B" w:rsidRDefault="006E04C2" w:rsidP="0015688B">
      <w:pPr>
        <w:numPr>
          <w:ins w:id="2331" w:author="Jacky" w:date="2013-03-13T22:42:00Z"/>
        </w:numPr>
        <w:autoSpaceDE w:val="0"/>
        <w:autoSpaceDN w:val="0"/>
        <w:adjustRightInd w:val="0"/>
        <w:rPr>
          <w:ins w:id="2332" w:author="Jacky" w:date="2013-03-13T22:58:00Z"/>
          <w:rFonts w:ascii="Calibri" w:hAnsi="Calibri" w:cs="Calibri"/>
          <w:b/>
          <w:sz w:val="28"/>
          <w:szCs w:val="28"/>
          <w:lang w:val="en-US" w:eastAsia="en-US"/>
        </w:rPr>
      </w:pPr>
      <w:ins w:id="2333" w:author="Jacky" w:date="2013-03-13T22:42:00Z">
        <w:r w:rsidRPr="006E04C2">
          <w:rPr>
            <w:rFonts w:ascii="Calibri" w:hAnsi="Calibri" w:cs="Calibri"/>
            <w:b/>
            <w:sz w:val="28"/>
            <w:szCs w:val="28"/>
            <w:lang w:val="en-US" w:eastAsia="en-US"/>
            <w:rPrChange w:id="2334" w:author="Jacky" w:date="2013-03-13T22:58:00Z">
              <w:rPr>
                <w:rFonts w:ascii="Calibri" w:hAnsi="Calibri" w:cs="Calibri"/>
                <w:sz w:val="28"/>
                <w:szCs w:val="28"/>
                <w:lang w:val="en-US" w:eastAsia="en-US"/>
              </w:rPr>
            </w:rPrChange>
          </w:rPr>
          <w:lastRenderedPageBreak/>
          <w:t xml:space="preserve">Annex B Framework for the competent authority to appoint a VTS </w:t>
        </w:r>
      </w:ins>
    </w:p>
    <w:p w14:paraId="2FF04FEC" w14:textId="77777777" w:rsidR="00CB2C56" w:rsidRPr="00CB2C56" w:rsidRDefault="00CB2C56" w:rsidP="0015688B">
      <w:pPr>
        <w:numPr>
          <w:ins w:id="2335" w:author="Jacky" w:date="2013-03-13T22:58:00Z"/>
        </w:numPr>
        <w:autoSpaceDE w:val="0"/>
        <w:autoSpaceDN w:val="0"/>
        <w:adjustRightInd w:val="0"/>
        <w:rPr>
          <w:ins w:id="2336" w:author="Jacky" w:date="2013-03-13T22:42:00Z"/>
          <w:rFonts w:ascii="Calibri" w:hAnsi="Calibri" w:cs="Calibri"/>
          <w:b/>
          <w:sz w:val="28"/>
          <w:szCs w:val="28"/>
          <w:lang w:val="en-US" w:eastAsia="en-US"/>
          <w:rPrChange w:id="2337" w:author="Jacky" w:date="2013-03-13T22:58:00Z">
            <w:rPr>
              <w:ins w:id="2338" w:author="Jacky" w:date="2013-03-13T22:42:00Z"/>
              <w:rFonts w:ascii="Calibri" w:hAnsi="Calibri" w:cs="Calibri"/>
              <w:sz w:val="28"/>
              <w:szCs w:val="28"/>
              <w:lang w:val="en-US" w:eastAsia="en-US"/>
            </w:rPr>
          </w:rPrChange>
        </w:rPr>
      </w:pPr>
    </w:p>
    <w:p w14:paraId="3136D598" w14:textId="77777777" w:rsidR="0015688B" w:rsidRDefault="006E04C2" w:rsidP="0015688B">
      <w:pPr>
        <w:numPr>
          <w:ins w:id="2339" w:author="Jacky" w:date="2013-03-13T22:42:00Z"/>
        </w:numPr>
        <w:rPr>
          <w:ins w:id="2340" w:author="Jacky" w:date="2013-03-13T22:42:00Z"/>
          <w:rFonts w:ascii="Calibri" w:hAnsi="Calibri" w:cs="Calibri"/>
          <w:sz w:val="28"/>
          <w:szCs w:val="28"/>
          <w:lang w:val="en-US" w:eastAsia="en-US"/>
        </w:rPr>
      </w:pPr>
      <w:ins w:id="2341" w:author="Jacky" w:date="2013-03-13T22:42:00Z">
        <w:r w:rsidRPr="006E04C2">
          <w:rPr>
            <w:rFonts w:ascii="Calibri" w:hAnsi="Calibri" w:cs="Calibri"/>
            <w:sz w:val="28"/>
            <w:szCs w:val="28"/>
            <w:highlight w:val="yellow"/>
            <w:lang w:val="en-US" w:eastAsia="en-US"/>
            <w:rPrChange w:id="2342" w:author="Jacky" w:date="2013-03-13T22:58:00Z">
              <w:rPr>
                <w:rFonts w:ascii="Calibri" w:hAnsi="Calibri" w:cs="Calibri"/>
                <w:sz w:val="28"/>
                <w:szCs w:val="28"/>
                <w:lang w:val="en-US" w:eastAsia="en-US"/>
              </w:rPr>
            </w:rPrChange>
          </w:rPr>
          <w:t xml:space="preserve">(to be developed: </w:t>
        </w:r>
        <w:r w:rsidRPr="006E04C2">
          <w:rPr>
            <w:rFonts w:ascii="Calibri" w:hAnsi="Calibri"/>
            <w:highlight w:val="yellow"/>
            <w:lang w:eastAsia="en-US"/>
            <w:rPrChange w:id="2343" w:author="Jacky" w:date="2013-03-13T22:58:00Z">
              <w:rPr>
                <w:rFonts w:ascii="Calibri" w:hAnsi="Calibri"/>
                <w:lang w:eastAsia="en-US"/>
              </w:rPr>
            </w:rPrChange>
          </w:rPr>
          <w:t>The following list contains essential elements to be considered in the development of the framework for the competent authority to appoint a VTS.</w:t>
        </w:r>
        <w:r w:rsidRPr="006E04C2">
          <w:rPr>
            <w:rFonts w:ascii="Calibri" w:hAnsi="Calibri" w:cs="Calibri"/>
            <w:sz w:val="28"/>
            <w:szCs w:val="28"/>
            <w:highlight w:val="yellow"/>
            <w:lang w:val="en-US" w:eastAsia="en-US"/>
            <w:rPrChange w:id="2344" w:author="Jacky" w:date="2013-03-13T22:58:00Z">
              <w:rPr>
                <w:rFonts w:ascii="Calibri" w:hAnsi="Calibri" w:cs="Calibri"/>
                <w:sz w:val="28"/>
                <w:szCs w:val="28"/>
                <w:lang w:val="en-US" w:eastAsia="en-US"/>
              </w:rPr>
            </w:rPrChange>
          </w:rPr>
          <w:t>)</w:t>
        </w:r>
        <w:r w:rsidR="0015688B">
          <w:rPr>
            <w:rFonts w:ascii="Calibri" w:hAnsi="Calibri" w:cs="Calibri"/>
            <w:sz w:val="28"/>
            <w:szCs w:val="28"/>
            <w:lang w:val="en-US" w:eastAsia="en-US"/>
          </w:rPr>
          <w:t xml:space="preserve"> </w:t>
        </w:r>
      </w:ins>
    </w:p>
    <w:p w14:paraId="1FACFF4A" w14:textId="77777777" w:rsidR="0015688B" w:rsidRDefault="0015688B" w:rsidP="0015688B">
      <w:pPr>
        <w:numPr>
          <w:ins w:id="2345" w:author="Jacky" w:date="2013-03-13T22:42:00Z"/>
        </w:numPr>
        <w:rPr>
          <w:ins w:id="2346" w:author="Jacky" w:date="2013-03-13T22:42:00Z"/>
          <w:rFonts w:ascii="Calibri" w:hAnsi="Calibri" w:cs="Calibri"/>
          <w:lang w:val="en-US" w:eastAsia="en-US"/>
        </w:rPr>
      </w:pPr>
    </w:p>
    <w:p w14:paraId="4ACA6FE8" w14:textId="77777777" w:rsidR="0015688B" w:rsidRPr="000357FE" w:rsidRDefault="0015688B" w:rsidP="0015688B">
      <w:pPr>
        <w:numPr>
          <w:ins w:id="2347" w:author="Jacky" w:date="2013-03-13T22:42:00Z"/>
        </w:numPr>
        <w:rPr>
          <w:ins w:id="2348" w:author="Jacky" w:date="2013-03-13T22:42:00Z"/>
          <w:rFonts w:ascii="Calibri" w:hAnsi="Calibri"/>
          <w:lang w:eastAsia="en-US"/>
        </w:rPr>
      </w:pPr>
      <w:ins w:id="2349" w:author="Jacky" w:date="2013-03-13T22:42:00Z">
        <w:r>
          <w:rPr>
            <w:rFonts w:ascii="Calibri" w:hAnsi="Calibri"/>
            <w:lang w:eastAsia="en-US"/>
          </w:rPr>
          <w:t xml:space="preserve">Details of the </w:t>
        </w:r>
        <w:r w:rsidR="00CB2C56">
          <w:rPr>
            <w:rFonts w:ascii="Calibri" w:hAnsi="Calibri"/>
            <w:lang w:eastAsia="en-US"/>
          </w:rPr>
          <w:t>following items</w:t>
        </w:r>
        <w:r w:rsidRPr="000357FE">
          <w:rPr>
            <w:rFonts w:ascii="Calibri" w:hAnsi="Calibri"/>
            <w:lang w:eastAsia="en-US"/>
          </w:rPr>
          <w:t xml:space="preserve"> should </w:t>
        </w:r>
        <w:r>
          <w:rPr>
            <w:rFonts w:ascii="Calibri" w:hAnsi="Calibri"/>
            <w:lang w:eastAsia="en-US"/>
          </w:rPr>
          <w:t xml:space="preserve">be developed in order to </w:t>
        </w:r>
        <w:r w:rsidRPr="000357FE">
          <w:rPr>
            <w:rFonts w:ascii="Calibri" w:hAnsi="Calibri"/>
            <w:lang w:eastAsia="en-US"/>
          </w:rPr>
          <w:t xml:space="preserve">assist the competent authority to appoint and assess a VTS. </w:t>
        </w:r>
      </w:ins>
    </w:p>
    <w:p w14:paraId="5333EFB2" w14:textId="77777777" w:rsidR="0015688B" w:rsidRDefault="0015688B" w:rsidP="0015688B">
      <w:pPr>
        <w:numPr>
          <w:ins w:id="2350" w:author="Jacky" w:date="2013-03-13T22:42:00Z"/>
        </w:numPr>
        <w:rPr>
          <w:ins w:id="2351" w:author="Jacky" w:date="2013-03-13T22:42:00Z"/>
          <w:rFonts w:ascii="Calibri" w:hAnsi="Calibri"/>
          <w:lang w:eastAsia="en-US"/>
        </w:rPr>
      </w:pPr>
    </w:p>
    <w:p w14:paraId="0A7F6665" w14:textId="77777777" w:rsidR="0015688B" w:rsidRDefault="0015688B" w:rsidP="0015688B">
      <w:pPr>
        <w:keepNext/>
        <w:numPr>
          <w:ilvl w:val="0"/>
          <w:numId w:val="62"/>
          <w:ins w:id="2352" w:author="Jacky" w:date="2013-03-13T22:42:00Z"/>
        </w:numPr>
        <w:rPr>
          <w:ins w:id="2353" w:author="Jacky" w:date="2013-03-13T22:42:00Z"/>
          <w:rFonts w:ascii="Calibri" w:hAnsi="Calibri"/>
          <w:lang w:eastAsia="en-US"/>
        </w:rPr>
      </w:pPr>
      <w:ins w:id="2354" w:author="Jacky" w:date="2013-03-13T22:42:00Z">
        <w:r>
          <w:rPr>
            <w:rFonts w:ascii="Calibri" w:hAnsi="Calibri"/>
            <w:lang w:eastAsia="en-US"/>
          </w:rPr>
          <w:t>The competent authority should ensure the national legislation provides for VTS in compliance with SOLAS obligations.</w:t>
        </w:r>
      </w:ins>
    </w:p>
    <w:p w14:paraId="5487E54A" w14:textId="77777777" w:rsidR="0015688B" w:rsidRDefault="0015688B" w:rsidP="0015688B">
      <w:pPr>
        <w:keepNext/>
        <w:numPr>
          <w:ilvl w:val="0"/>
          <w:numId w:val="62"/>
          <w:ins w:id="2355" w:author="Jacky" w:date="2013-03-13T22:42:00Z"/>
        </w:numPr>
        <w:rPr>
          <w:ins w:id="2356" w:author="Jacky" w:date="2013-03-13T22:42:00Z"/>
          <w:rFonts w:ascii="Calibri" w:hAnsi="Calibri"/>
          <w:lang w:eastAsia="en-US"/>
        </w:rPr>
      </w:pPr>
      <w:ins w:id="2357" w:author="Jacky" w:date="2013-03-13T22:42:00Z">
        <w:r>
          <w:rPr>
            <w:rFonts w:ascii="Calibri" w:hAnsi="Calibri"/>
            <w:lang w:eastAsia="en-US"/>
          </w:rPr>
          <w:t>The requirements for the appointment of the VTS authority should be made available.</w:t>
        </w:r>
      </w:ins>
    </w:p>
    <w:p w14:paraId="7C74355A" w14:textId="77777777" w:rsidR="0015688B" w:rsidRDefault="0015688B" w:rsidP="0015688B">
      <w:pPr>
        <w:keepNext/>
        <w:numPr>
          <w:ilvl w:val="0"/>
          <w:numId w:val="62"/>
          <w:ins w:id="2358" w:author="Jacky" w:date="2013-03-13T22:42:00Z"/>
        </w:numPr>
        <w:rPr>
          <w:ins w:id="2359" w:author="Jacky" w:date="2013-03-13T22:42:00Z"/>
          <w:rFonts w:ascii="Calibri" w:hAnsi="Calibri"/>
          <w:lang w:eastAsia="en-US"/>
        </w:rPr>
      </w:pPr>
      <w:ins w:id="2360" w:author="Jacky" w:date="2013-03-13T22:42:00Z">
        <w:r>
          <w:rPr>
            <w:rFonts w:ascii="Calibri" w:hAnsi="Calibri"/>
            <w:lang w:eastAsia="en-US"/>
          </w:rPr>
          <w:t>T</w:t>
        </w:r>
        <w:r w:rsidRPr="000357FE">
          <w:rPr>
            <w:rFonts w:ascii="Calibri" w:hAnsi="Calibri"/>
            <w:lang w:eastAsia="en-US"/>
          </w:rPr>
          <w:t xml:space="preserve">he competent authority </w:t>
        </w:r>
        <w:r>
          <w:rPr>
            <w:rFonts w:ascii="Calibri" w:hAnsi="Calibri"/>
            <w:lang w:eastAsia="en-US"/>
          </w:rPr>
          <w:t xml:space="preserve">will </w:t>
        </w:r>
        <w:r w:rsidRPr="000357FE">
          <w:rPr>
            <w:rFonts w:ascii="Calibri" w:hAnsi="Calibri"/>
            <w:lang w:eastAsia="en-US"/>
          </w:rPr>
          <w:t>ensure</w:t>
        </w:r>
        <w:r>
          <w:rPr>
            <w:rFonts w:ascii="Calibri" w:hAnsi="Calibri"/>
            <w:lang w:eastAsia="en-US"/>
          </w:rPr>
          <w:t xml:space="preserve"> that</w:t>
        </w:r>
        <w:r w:rsidRPr="000357FE">
          <w:rPr>
            <w:rFonts w:ascii="Calibri" w:hAnsi="Calibri"/>
            <w:lang w:eastAsia="en-US"/>
          </w:rPr>
          <w:t xml:space="preserve"> the submitted application and supporting documentation</w:t>
        </w:r>
        <w:r>
          <w:rPr>
            <w:rFonts w:ascii="Calibri" w:hAnsi="Calibri"/>
            <w:lang w:eastAsia="en-US"/>
          </w:rPr>
          <w:t xml:space="preserve"> is consistent with IMO Resolution A857(20).</w:t>
        </w:r>
      </w:ins>
    </w:p>
    <w:p w14:paraId="112FA600" w14:textId="77777777" w:rsidR="006E04C2" w:rsidRDefault="00CB2C56">
      <w:pPr>
        <w:keepNext/>
        <w:numPr>
          <w:ins w:id="2361" w:author="Jacky" w:date="2013-03-13T22:42:00Z"/>
        </w:numPr>
        <w:ind w:left="360"/>
        <w:rPr>
          <w:ins w:id="2362" w:author="Jacky" w:date="2013-03-13T22:42:00Z"/>
          <w:rFonts w:ascii="Calibri" w:hAnsi="Calibri"/>
          <w:lang w:eastAsia="en-US"/>
        </w:rPr>
        <w:pPrChange w:id="2363" w:author="Jacky" w:date="2013-03-13T23:00:00Z">
          <w:pPr>
            <w:keepNext/>
          </w:pPr>
        </w:pPrChange>
      </w:pPr>
      <w:ins w:id="2364" w:author="Jacky" w:date="2013-03-13T23:00:00Z">
        <w:r>
          <w:rPr>
            <w:rFonts w:ascii="Calibri" w:hAnsi="Calibri"/>
            <w:lang w:eastAsia="en-US"/>
          </w:rPr>
          <w:t>(</w:t>
        </w:r>
      </w:ins>
      <w:ins w:id="2365" w:author="Jacky" w:date="2013-03-13T22:42:00Z">
        <w:r w:rsidR="0015688B">
          <w:rPr>
            <w:rFonts w:ascii="Calibri" w:hAnsi="Calibri"/>
            <w:lang w:eastAsia="en-US"/>
          </w:rPr>
          <w:t>Detailed points need to be developed for this process to aid the competent authority in its review of the application.</w:t>
        </w:r>
      </w:ins>
      <w:ins w:id="2366" w:author="Jacky" w:date="2013-03-13T23:00:00Z">
        <w:r>
          <w:rPr>
            <w:rFonts w:ascii="Calibri" w:hAnsi="Calibri"/>
            <w:lang w:eastAsia="en-US"/>
          </w:rPr>
          <w:t>)</w:t>
        </w:r>
      </w:ins>
    </w:p>
    <w:p w14:paraId="6BFFFB7B" w14:textId="77777777" w:rsidR="0015688B" w:rsidRDefault="0015688B" w:rsidP="0015688B">
      <w:pPr>
        <w:keepNext/>
        <w:numPr>
          <w:ilvl w:val="0"/>
          <w:numId w:val="62"/>
          <w:ins w:id="2367" w:author="Jacky" w:date="2013-03-13T22:42:00Z"/>
        </w:numPr>
        <w:rPr>
          <w:ins w:id="2368" w:author="Jacky" w:date="2013-03-13T22:42:00Z"/>
          <w:rFonts w:ascii="Calibri" w:hAnsi="Calibri"/>
          <w:lang w:eastAsia="en-US"/>
        </w:rPr>
      </w:pPr>
      <w:ins w:id="2369" w:author="Jacky" w:date="2013-03-13T22:42:00Z">
        <w:r>
          <w:rPr>
            <w:rFonts w:ascii="Calibri" w:hAnsi="Calibri"/>
            <w:lang w:eastAsia="en-US"/>
          </w:rPr>
          <w:t>If the document does not comply, the competent authority should notify the applicant to take corrective actions.</w:t>
        </w:r>
      </w:ins>
    </w:p>
    <w:p w14:paraId="565F8156" w14:textId="77777777" w:rsidR="0015688B" w:rsidRDefault="0015688B" w:rsidP="0015688B">
      <w:pPr>
        <w:keepNext/>
        <w:numPr>
          <w:ilvl w:val="0"/>
          <w:numId w:val="62"/>
          <w:ins w:id="2370" w:author="Jacky" w:date="2013-03-13T22:42:00Z"/>
        </w:numPr>
        <w:rPr>
          <w:ins w:id="2371" w:author="Jacky" w:date="2013-03-13T23:00:00Z"/>
          <w:rFonts w:ascii="Calibri" w:hAnsi="Calibri"/>
          <w:lang w:eastAsia="en-US"/>
        </w:rPr>
      </w:pPr>
      <w:ins w:id="2372" w:author="Jacky" w:date="2013-03-13T22:42:00Z">
        <w:r>
          <w:rPr>
            <w:rFonts w:ascii="Calibri" w:hAnsi="Calibri"/>
            <w:lang w:eastAsia="en-US"/>
          </w:rPr>
          <w:t>The competent authority shall determine how the initial audit shall be undertaken.</w:t>
        </w:r>
      </w:ins>
    </w:p>
    <w:p w14:paraId="28F1B090" w14:textId="77777777" w:rsidR="006E04C2" w:rsidRDefault="00CB2C56">
      <w:pPr>
        <w:keepNext/>
        <w:numPr>
          <w:ins w:id="2373" w:author="Jacky" w:date="2013-03-13T23:00:00Z"/>
        </w:numPr>
        <w:ind w:left="360"/>
        <w:rPr>
          <w:ins w:id="2374" w:author="Jacky" w:date="2013-03-13T22:42:00Z"/>
          <w:rFonts w:ascii="Calibri" w:hAnsi="Calibri"/>
          <w:lang w:eastAsia="en-US"/>
        </w:rPr>
        <w:pPrChange w:id="2375" w:author="Jacky" w:date="2013-03-13T23:00:00Z">
          <w:pPr>
            <w:keepNext/>
          </w:pPr>
        </w:pPrChange>
      </w:pPr>
      <w:ins w:id="2376" w:author="Jacky" w:date="2013-03-13T23:00:00Z">
        <w:r>
          <w:rPr>
            <w:rFonts w:ascii="Calibri" w:hAnsi="Calibri"/>
            <w:lang w:eastAsia="en-US"/>
          </w:rPr>
          <w:t>(Detail points need to be developed on how initial audits should be undertaken.)</w:t>
        </w:r>
      </w:ins>
    </w:p>
    <w:p w14:paraId="5B0F4280" w14:textId="77777777" w:rsidR="0015688B" w:rsidRDefault="0015688B" w:rsidP="0015688B">
      <w:pPr>
        <w:keepNext/>
        <w:numPr>
          <w:ilvl w:val="0"/>
          <w:numId w:val="62"/>
          <w:ins w:id="2377" w:author="Jacky" w:date="2013-03-13T22:42:00Z"/>
        </w:numPr>
        <w:rPr>
          <w:ins w:id="2378" w:author="Jacky" w:date="2013-03-13T22:42:00Z"/>
          <w:rFonts w:ascii="Calibri" w:hAnsi="Calibri"/>
          <w:lang w:eastAsia="en-US"/>
        </w:rPr>
      </w:pPr>
      <w:ins w:id="2379" w:author="Jacky" w:date="2013-03-13T22:42:00Z">
        <w:r>
          <w:rPr>
            <w:rFonts w:ascii="Calibri" w:hAnsi="Calibri"/>
            <w:lang w:eastAsia="en-US"/>
          </w:rPr>
          <w:t>List of major recommendations to be referenced</w:t>
        </w:r>
      </w:ins>
    </w:p>
    <w:p w14:paraId="73771F8F" w14:textId="77777777" w:rsidR="0015688B" w:rsidRDefault="0015688B" w:rsidP="0015688B">
      <w:pPr>
        <w:keepNext/>
        <w:numPr>
          <w:ilvl w:val="0"/>
          <w:numId w:val="62"/>
          <w:ins w:id="2380" w:author="Jacky" w:date="2013-03-13T22:42:00Z"/>
        </w:numPr>
        <w:rPr>
          <w:ins w:id="2381" w:author="Jacky" w:date="2013-03-13T22:42:00Z"/>
          <w:rFonts w:ascii="Calibri" w:hAnsi="Calibri"/>
          <w:lang w:eastAsia="en-US"/>
        </w:rPr>
      </w:pPr>
      <w:ins w:id="2382" w:author="Jacky" w:date="2013-03-13T22:42:00Z">
        <w:r>
          <w:rPr>
            <w:rFonts w:ascii="Calibri" w:hAnsi="Calibri"/>
            <w:lang w:eastAsia="en-US"/>
          </w:rPr>
          <w:t xml:space="preserve">Use of Annex A checklist </w:t>
        </w:r>
      </w:ins>
      <w:ins w:id="2383" w:author="Jacky" w:date="2013-03-13T23:01:00Z">
        <w:r w:rsidR="00CB2C56">
          <w:rPr>
            <w:rFonts w:ascii="Calibri" w:hAnsi="Calibri"/>
            <w:lang w:eastAsia="en-US"/>
          </w:rPr>
          <w:t>in assessing a VTS</w:t>
        </w:r>
      </w:ins>
    </w:p>
    <w:p w14:paraId="3C02A2D7" w14:textId="77777777" w:rsidR="0015688B" w:rsidRDefault="0015688B" w:rsidP="0015688B">
      <w:pPr>
        <w:keepNext/>
        <w:numPr>
          <w:ilvl w:val="0"/>
          <w:numId w:val="62"/>
          <w:ins w:id="2384" w:author="Jacky" w:date="2013-03-13T22:42:00Z"/>
        </w:numPr>
        <w:rPr>
          <w:ins w:id="2385" w:author="Jacky" w:date="2013-03-13T22:42:00Z"/>
          <w:rFonts w:ascii="Calibri" w:hAnsi="Calibri"/>
          <w:lang w:eastAsia="en-US"/>
        </w:rPr>
      </w:pPr>
      <w:ins w:id="2386" w:author="Jacky" w:date="2013-03-13T22:42:00Z">
        <w:r>
          <w:rPr>
            <w:rFonts w:ascii="Calibri" w:hAnsi="Calibri"/>
            <w:lang w:eastAsia="en-US"/>
          </w:rPr>
          <w:t>If the applicant does not comply, the competent authority should notify the applicant to take corrective action.</w:t>
        </w:r>
      </w:ins>
    </w:p>
    <w:p w14:paraId="4C2DEF8A" w14:textId="77777777" w:rsidR="0015688B" w:rsidRDefault="0015688B" w:rsidP="0015688B">
      <w:pPr>
        <w:keepNext/>
        <w:numPr>
          <w:ilvl w:val="0"/>
          <w:numId w:val="62"/>
          <w:ins w:id="2387" w:author="Jacky" w:date="2013-03-13T22:42:00Z"/>
        </w:numPr>
        <w:rPr>
          <w:ins w:id="2388" w:author="Jacky" w:date="2013-03-13T22:42:00Z"/>
          <w:rFonts w:ascii="Calibri" w:hAnsi="Calibri"/>
          <w:lang w:eastAsia="en-US"/>
        </w:rPr>
      </w:pPr>
      <w:ins w:id="2389" w:author="Jacky" w:date="2013-03-13T22:42:00Z">
        <w:r>
          <w:rPr>
            <w:rFonts w:ascii="Calibri" w:hAnsi="Calibri"/>
            <w:lang w:eastAsia="en-US"/>
          </w:rPr>
          <w:t>The procedure for the appointment of the VTS:</w:t>
        </w:r>
      </w:ins>
    </w:p>
    <w:p w14:paraId="194B6E62" w14:textId="77777777" w:rsidR="0015688B" w:rsidRDefault="0015688B" w:rsidP="0015688B">
      <w:pPr>
        <w:keepNext/>
        <w:numPr>
          <w:ilvl w:val="0"/>
          <w:numId w:val="62"/>
          <w:ins w:id="2390" w:author="Jacky" w:date="2013-03-13T22:42:00Z"/>
        </w:numPr>
        <w:rPr>
          <w:ins w:id="2391" w:author="Jacky" w:date="2013-03-13T22:42:00Z"/>
          <w:rFonts w:ascii="Calibri" w:hAnsi="Calibri"/>
          <w:lang w:eastAsia="en-US"/>
        </w:rPr>
      </w:pPr>
      <w:ins w:id="2392" w:author="Jacky" w:date="2013-03-13T22:42:00Z">
        <w:r>
          <w:rPr>
            <w:rFonts w:ascii="Calibri" w:hAnsi="Calibri"/>
            <w:lang w:eastAsia="en-US"/>
          </w:rPr>
          <w:t>Need for a sample appointment document with the essential details listed.</w:t>
        </w:r>
      </w:ins>
    </w:p>
    <w:p w14:paraId="7DD652A1" w14:textId="77777777" w:rsidR="0015688B" w:rsidRDefault="0015688B" w:rsidP="0015688B">
      <w:pPr>
        <w:numPr>
          <w:ins w:id="2393" w:author="Jacky" w:date="2013-03-13T22:42:00Z"/>
        </w:numPr>
        <w:ind w:left="360"/>
        <w:rPr>
          <w:ins w:id="2394" w:author="Jacky" w:date="2013-03-13T22:42:00Z"/>
          <w:rFonts w:ascii="Calibri" w:hAnsi="Calibri"/>
          <w:lang w:eastAsia="en-US"/>
        </w:rPr>
      </w:pPr>
    </w:p>
    <w:p w14:paraId="222CF110" w14:textId="77777777" w:rsidR="0015688B" w:rsidRDefault="0015688B" w:rsidP="00CB2C56">
      <w:pPr>
        <w:numPr>
          <w:ins w:id="2395" w:author="Jacky" w:date="2013-03-13T22:42:00Z"/>
        </w:numPr>
        <w:ind w:left="426"/>
        <w:rPr>
          <w:ins w:id="2396" w:author="Jacky" w:date="2013-03-13T22:42:00Z"/>
          <w:rFonts w:ascii="Calibri" w:hAnsi="Calibri"/>
          <w:lang w:eastAsia="en-US"/>
        </w:rPr>
      </w:pPr>
      <w:ins w:id="2397" w:author="Jacky" w:date="2013-03-13T22:42:00Z">
        <w:r>
          <w:rPr>
            <w:rFonts w:ascii="Calibri" w:hAnsi="Calibri"/>
            <w:lang w:eastAsia="en-US"/>
          </w:rPr>
          <w:t>The formal appointment document from the competent authority may provide contain the following information:</w:t>
        </w:r>
      </w:ins>
    </w:p>
    <w:p w14:paraId="3128AEFB" w14:textId="77777777" w:rsidR="0015688B" w:rsidRDefault="0015688B" w:rsidP="00CB2C56">
      <w:pPr>
        <w:numPr>
          <w:ins w:id="2398" w:author="Jacky" w:date="2013-03-13T22:42:00Z"/>
        </w:numPr>
        <w:ind w:left="426"/>
        <w:rPr>
          <w:ins w:id="2399" w:author="Jacky" w:date="2013-03-13T22:42:00Z"/>
          <w:rFonts w:ascii="Arial-BoldMT" w:hAnsi="Arial-BoldMT" w:cs="Arial-BoldMT"/>
          <w:b/>
          <w:bCs/>
          <w:sz w:val="28"/>
          <w:szCs w:val="28"/>
          <w:lang w:val="en-US" w:eastAsia="en-US"/>
        </w:rPr>
      </w:pPr>
    </w:p>
    <w:p w14:paraId="00CDA78F" w14:textId="77777777" w:rsidR="0015688B" w:rsidRPr="009C1133" w:rsidRDefault="0015688B" w:rsidP="00CB2C56">
      <w:pPr>
        <w:numPr>
          <w:ilvl w:val="0"/>
          <w:numId w:val="63"/>
          <w:ins w:id="2400" w:author="Jacky" w:date="2013-03-13T22:42:00Z"/>
        </w:numPr>
        <w:tabs>
          <w:tab w:val="clear" w:pos="360"/>
          <w:tab w:val="num" w:pos="851"/>
        </w:tabs>
        <w:autoSpaceDE w:val="0"/>
        <w:autoSpaceDN w:val="0"/>
        <w:adjustRightInd w:val="0"/>
        <w:ind w:left="851"/>
        <w:rPr>
          <w:ins w:id="2401" w:author="Jacky" w:date="2013-03-13T22:42:00Z"/>
          <w:rFonts w:ascii="Calibri" w:hAnsi="Calibri" w:cs="ArialMT"/>
          <w:lang w:val="en-US" w:eastAsia="en-US"/>
        </w:rPr>
      </w:pPr>
      <w:ins w:id="2402" w:author="Jacky" w:date="2013-03-13T22:42:00Z">
        <w:r w:rsidRPr="009C1133">
          <w:rPr>
            <w:rFonts w:ascii="Calibri" w:hAnsi="Calibri" w:cs="Arial-ItalicMT"/>
            <w:iCs/>
            <w:lang w:val="en-US" w:eastAsia="en-US"/>
          </w:rPr>
          <w:t xml:space="preserve">Number: </w:t>
        </w:r>
        <w:r w:rsidRPr="009C1133">
          <w:rPr>
            <w:rFonts w:ascii="Calibri" w:hAnsi="Calibri" w:cs="ArialMT"/>
            <w:lang w:val="en-US" w:eastAsia="en-US"/>
          </w:rPr>
          <w:t>A unique serial number should be inserted.</w:t>
        </w:r>
      </w:ins>
    </w:p>
    <w:p w14:paraId="6CA1BA4A" w14:textId="77777777" w:rsidR="0015688B" w:rsidRPr="009C1133" w:rsidRDefault="0015688B" w:rsidP="00CB2C56">
      <w:pPr>
        <w:numPr>
          <w:ilvl w:val="0"/>
          <w:numId w:val="63"/>
          <w:ins w:id="2403" w:author="Jacky" w:date="2013-03-13T22:42:00Z"/>
        </w:numPr>
        <w:tabs>
          <w:tab w:val="clear" w:pos="360"/>
          <w:tab w:val="num" w:pos="851"/>
        </w:tabs>
        <w:autoSpaceDE w:val="0"/>
        <w:autoSpaceDN w:val="0"/>
        <w:adjustRightInd w:val="0"/>
        <w:ind w:left="851"/>
        <w:rPr>
          <w:ins w:id="2404" w:author="Jacky" w:date="2013-03-13T22:42:00Z"/>
          <w:rFonts w:ascii="Calibri" w:hAnsi="Calibri" w:cs="ArialMT"/>
          <w:lang w:val="en-US" w:eastAsia="en-US"/>
        </w:rPr>
      </w:pPr>
      <w:ins w:id="2405" w:author="Jacky" w:date="2013-03-13T22:42:00Z">
        <w:r w:rsidRPr="009C1133">
          <w:rPr>
            <w:rFonts w:ascii="Calibri" w:hAnsi="Calibri" w:cs="Arial-ItalicMT"/>
            <w:iCs/>
            <w:lang w:val="en-US" w:eastAsia="en-US"/>
          </w:rPr>
          <w:t xml:space="preserve">Name of </w:t>
        </w:r>
        <w:r>
          <w:rPr>
            <w:rFonts w:ascii="Calibri" w:hAnsi="Calibri" w:cs="Arial-ItalicMT"/>
            <w:iCs/>
            <w:lang w:val="en-US" w:eastAsia="en-US"/>
          </w:rPr>
          <w:t>the VTS authority</w:t>
        </w:r>
        <w:r w:rsidRPr="009C1133">
          <w:rPr>
            <w:rFonts w:ascii="Calibri" w:hAnsi="Calibri" w:cs="Arial-ItalicMT"/>
            <w:iCs/>
            <w:lang w:val="en-US" w:eastAsia="en-US"/>
          </w:rPr>
          <w:t xml:space="preserve">: </w:t>
        </w:r>
        <w:r w:rsidRPr="009C1133">
          <w:rPr>
            <w:rFonts w:ascii="Calibri" w:hAnsi="Calibri" w:cs="ArialMT"/>
            <w:lang w:val="en-US" w:eastAsia="en-US"/>
          </w:rPr>
          <w:t xml:space="preserve">The full name of the </w:t>
        </w:r>
        <w:r>
          <w:rPr>
            <w:rFonts w:ascii="Calibri" w:hAnsi="Calibri" w:cs="ArialMT"/>
            <w:lang w:val="en-US" w:eastAsia="en-US"/>
          </w:rPr>
          <w:t>VTS authority</w:t>
        </w:r>
        <w:r w:rsidRPr="009C1133">
          <w:rPr>
            <w:rFonts w:ascii="Calibri" w:hAnsi="Calibri" w:cs="ArialMT"/>
            <w:lang w:val="en-US" w:eastAsia="en-US"/>
          </w:rPr>
          <w:t>, as given in their</w:t>
        </w:r>
        <w:r>
          <w:rPr>
            <w:rFonts w:ascii="Calibri" w:hAnsi="Calibri" w:cs="ArialMT"/>
            <w:lang w:val="en-US" w:eastAsia="en-US"/>
          </w:rPr>
          <w:t xml:space="preserve"> </w:t>
        </w:r>
        <w:r w:rsidRPr="009C1133">
          <w:rPr>
            <w:rFonts w:ascii="Calibri" w:hAnsi="Calibri" w:cs="ArialMT"/>
            <w:lang w:val="en-US" w:eastAsia="en-US"/>
          </w:rPr>
          <w:t>official documentation should be inserted.</w:t>
        </w:r>
      </w:ins>
    </w:p>
    <w:p w14:paraId="1374A292" w14:textId="77777777" w:rsidR="0015688B" w:rsidRPr="009C1133" w:rsidRDefault="0015688B" w:rsidP="00CB2C56">
      <w:pPr>
        <w:numPr>
          <w:ilvl w:val="0"/>
          <w:numId w:val="63"/>
          <w:ins w:id="2406" w:author="Jacky" w:date="2013-03-13T22:42:00Z"/>
        </w:numPr>
        <w:tabs>
          <w:tab w:val="clear" w:pos="360"/>
          <w:tab w:val="num" w:pos="851"/>
        </w:tabs>
        <w:autoSpaceDE w:val="0"/>
        <w:autoSpaceDN w:val="0"/>
        <w:adjustRightInd w:val="0"/>
        <w:ind w:left="851"/>
        <w:rPr>
          <w:ins w:id="2407" w:author="Jacky" w:date="2013-03-13T22:42:00Z"/>
          <w:rFonts w:ascii="Calibri" w:hAnsi="Calibri" w:cs="ArialMT"/>
          <w:lang w:val="en-US" w:eastAsia="en-US"/>
        </w:rPr>
      </w:pPr>
      <w:ins w:id="2408" w:author="Jacky" w:date="2013-03-13T22:42:00Z">
        <w:r w:rsidRPr="009C1133">
          <w:rPr>
            <w:rFonts w:ascii="Calibri" w:hAnsi="Calibri" w:cs="Arial-ItalicMT"/>
            <w:iCs/>
            <w:lang w:val="en-US" w:eastAsia="en-US"/>
          </w:rPr>
          <w:t xml:space="preserve">Address of </w:t>
        </w:r>
        <w:r>
          <w:rPr>
            <w:rFonts w:ascii="Calibri" w:hAnsi="Calibri" w:cs="Arial-ItalicMT"/>
            <w:iCs/>
            <w:lang w:val="en-US" w:eastAsia="en-US"/>
          </w:rPr>
          <w:t>VTS authority</w:t>
        </w:r>
        <w:r w:rsidRPr="009C1133">
          <w:rPr>
            <w:rFonts w:ascii="Calibri" w:hAnsi="Calibri" w:cs="Arial-ItalicMT"/>
            <w:iCs/>
            <w:lang w:val="en-US" w:eastAsia="en-US"/>
          </w:rPr>
          <w:t xml:space="preserve">: </w:t>
        </w:r>
        <w:r w:rsidRPr="009C1133">
          <w:rPr>
            <w:rFonts w:ascii="Calibri" w:hAnsi="Calibri" w:cs="ArialMT"/>
            <w:lang w:val="en-US" w:eastAsia="en-US"/>
          </w:rPr>
          <w:t xml:space="preserve">The full address of the </w:t>
        </w:r>
        <w:r>
          <w:rPr>
            <w:rFonts w:ascii="Calibri" w:hAnsi="Calibri" w:cs="ArialMT"/>
            <w:lang w:val="en-US" w:eastAsia="en-US"/>
          </w:rPr>
          <w:t>VTS authority</w:t>
        </w:r>
        <w:r w:rsidRPr="009C1133">
          <w:rPr>
            <w:rFonts w:ascii="Calibri" w:hAnsi="Calibri" w:cs="ArialMT"/>
            <w:lang w:val="en-US" w:eastAsia="en-US"/>
          </w:rPr>
          <w:t>, as given in</w:t>
        </w:r>
        <w:r>
          <w:rPr>
            <w:rFonts w:ascii="Calibri" w:hAnsi="Calibri" w:cs="ArialMT"/>
            <w:lang w:val="en-US" w:eastAsia="en-US"/>
          </w:rPr>
          <w:t xml:space="preserve"> </w:t>
        </w:r>
        <w:r w:rsidRPr="009C1133">
          <w:rPr>
            <w:rFonts w:ascii="Calibri" w:hAnsi="Calibri" w:cs="ArialMT"/>
            <w:lang w:val="en-US" w:eastAsia="en-US"/>
          </w:rPr>
          <w:t>their official documentation, should be inserted. This may not necessarily be the address where</w:t>
        </w:r>
        <w:r>
          <w:rPr>
            <w:rFonts w:ascii="Calibri" w:hAnsi="Calibri" w:cs="ArialMT"/>
            <w:lang w:val="en-US" w:eastAsia="en-US"/>
          </w:rPr>
          <w:t xml:space="preserve"> </w:t>
        </w:r>
        <w:r w:rsidRPr="009C1133">
          <w:rPr>
            <w:rFonts w:ascii="Calibri" w:hAnsi="Calibri" w:cs="ArialMT"/>
            <w:lang w:val="en-US" w:eastAsia="en-US"/>
          </w:rPr>
          <w:t xml:space="preserve">the audit took place or where the </w:t>
        </w:r>
        <w:r>
          <w:rPr>
            <w:rFonts w:ascii="Calibri" w:hAnsi="Calibri" w:cs="ArialMT"/>
            <w:lang w:val="en-US" w:eastAsia="en-US"/>
          </w:rPr>
          <w:t xml:space="preserve">VTS </w:t>
        </w:r>
        <w:r w:rsidRPr="009C1133">
          <w:rPr>
            <w:rFonts w:ascii="Calibri" w:hAnsi="Calibri" w:cs="ArialMT"/>
            <w:lang w:val="en-US" w:eastAsia="en-US"/>
          </w:rPr>
          <w:t xml:space="preserve">will be </w:t>
        </w:r>
        <w:r>
          <w:rPr>
            <w:rFonts w:ascii="Calibri" w:hAnsi="Calibri" w:cs="ArialMT"/>
            <w:lang w:val="en-US" w:eastAsia="en-US"/>
          </w:rPr>
          <w:t>delivered</w:t>
        </w:r>
        <w:r w:rsidRPr="009C1133">
          <w:rPr>
            <w:rFonts w:ascii="Calibri" w:hAnsi="Calibri" w:cs="ArialMT"/>
            <w:lang w:val="en-US" w:eastAsia="en-US"/>
          </w:rPr>
          <w:t>.</w:t>
        </w:r>
      </w:ins>
    </w:p>
    <w:p w14:paraId="7C8D7973" w14:textId="77777777" w:rsidR="0015688B" w:rsidRPr="009C1133" w:rsidRDefault="0015688B" w:rsidP="00CB2C56">
      <w:pPr>
        <w:numPr>
          <w:ilvl w:val="0"/>
          <w:numId w:val="63"/>
          <w:ins w:id="2409" w:author="Jacky" w:date="2013-03-13T22:42:00Z"/>
        </w:numPr>
        <w:tabs>
          <w:tab w:val="clear" w:pos="360"/>
          <w:tab w:val="num" w:pos="851"/>
        </w:tabs>
        <w:autoSpaceDE w:val="0"/>
        <w:autoSpaceDN w:val="0"/>
        <w:adjustRightInd w:val="0"/>
        <w:ind w:left="851"/>
        <w:rPr>
          <w:ins w:id="2410" w:author="Jacky" w:date="2013-03-13T22:42:00Z"/>
          <w:rFonts w:ascii="Calibri" w:hAnsi="Calibri" w:cs="ArialMT"/>
          <w:lang w:val="en-US" w:eastAsia="en-US"/>
        </w:rPr>
      </w:pPr>
      <w:ins w:id="2411" w:author="Jacky" w:date="2013-03-13T22:42:00Z">
        <w:r w:rsidRPr="009C1133">
          <w:rPr>
            <w:rFonts w:ascii="Calibri" w:hAnsi="Calibri" w:cs="Arial-ItalicMT"/>
            <w:iCs/>
            <w:lang w:val="en-US" w:eastAsia="en-US"/>
          </w:rPr>
          <w:t>Date of audit</w:t>
        </w:r>
        <w:r>
          <w:rPr>
            <w:rFonts w:ascii="Calibri" w:hAnsi="Calibri" w:cs="Arial-ItalicMT"/>
            <w:iCs/>
            <w:lang w:val="en-US" w:eastAsia="en-US"/>
          </w:rPr>
          <w:t>:</w:t>
        </w:r>
        <w:r w:rsidRPr="009C1133">
          <w:rPr>
            <w:rFonts w:ascii="Calibri" w:hAnsi="Calibri" w:cs="Arial-ItalicMT"/>
            <w:iCs/>
            <w:lang w:val="en-US" w:eastAsia="en-US"/>
          </w:rPr>
          <w:t xml:space="preserve"> </w:t>
        </w:r>
        <w:r w:rsidRPr="009C1133">
          <w:rPr>
            <w:rFonts w:ascii="Calibri" w:hAnsi="Calibri" w:cs="ArialMT"/>
            <w:lang w:val="en-US" w:eastAsia="en-US"/>
          </w:rPr>
          <w:t>The dates on which the audit started and when it was completed satisfactorily should be inserted.</w:t>
        </w:r>
      </w:ins>
    </w:p>
    <w:p w14:paraId="5A793CBE" w14:textId="77777777" w:rsidR="0015688B" w:rsidRPr="009C1133" w:rsidRDefault="0015688B" w:rsidP="00CB2C56">
      <w:pPr>
        <w:numPr>
          <w:ilvl w:val="0"/>
          <w:numId w:val="63"/>
          <w:ins w:id="2412" w:author="Jacky" w:date="2013-03-13T22:42:00Z"/>
        </w:numPr>
        <w:tabs>
          <w:tab w:val="clear" w:pos="360"/>
          <w:tab w:val="num" w:pos="851"/>
        </w:tabs>
        <w:autoSpaceDE w:val="0"/>
        <w:autoSpaceDN w:val="0"/>
        <w:adjustRightInd w:val="0"/>
        <w:ind w:left="851"/>
        <w:rPr>
          <w:ins w:id="2413" w:author="Jacky" w:date="2013-03-13T22:42:00Z"/>
          <w:rFonts w:ascii="Calibri" w:hAnsi="Calibri" w:cs="ArialMT"/>
          <w:lang w:val="en-US" w:eastAsia="en-US"/>
        </w:rPr>
      </w:pPr>
      <w:ins w:id="2414" w:author="Jacky" w:date="2013-03-13T22:42:00Z">
        <w:r>
          <w:rPr>
            <w:rFonts w:ascii="Calibri" w:hAnsi="Calibri" w:cs="ArialMT"/>
            <w:lang w:val="en-US" w:eastAsia="en-US"/>
          </w:rPr>
          <w:t xml:space="preserve">Name of the </w:t>
        </w:r>
        <w:r>
          <w:rPr>
            <w:rFonts w:ascii="Calibri" w:hAnsi="Calibri" w:cs="Arial-ItalicMT"/>
            <w:iCs/>
            <w:lang w:val="en-US" w:eastAsia="en-US"/>
          </w:rPr>
          <w:t>is</w:t>
        </w:r>
        <w:r w:rsidRPr="009C1133">
          <w:rPr>
            <w:rFonts w:ascii="Calibri" w:hAnsi="Calibri" w:cs="Arial-ItalicMT"/>
            <w:iCs/>
            <w:lang w:val="en-US" w:eastAsia="en-US"/>
          </w:rPr>
          <w:t xml:space="preserve">suing </w:t>
        </w:r>
        <w:r>
          <w:rPr>
            <w:rFonts w:ascii="Calibri" w:hAnsi="Calibri" w:cs="Arial-ItalicMT"/>
            <w:iCs/>
            <w:lang w:val="en-US" w:eastAsia="en-US"/>
          </w:rPr>
          <w:t>competent authority</w:t>
        </w:r>
        <w:r w:rsidRPr="009C1133">
          <w:rPr>
            <w:rFonts w:ascii="Calibri" w:hAnsi="Calibri" w:cs="Arial-ItalicMT"/>
            <w:iCs/>
            <w:lang w:val="en-US" w:eastAsia="en-US"/>
          </w:rPr>
          <w:t xml:space="preserve">: </w:t>
        </w:r>
        <w:r w:rsidRPr="009C1133">
          <w:rPr>
            <w:rFonts w:ascii="Calibri" w:hAnsi="Calibri" w:cs="ArialMT"/>
            <w:lang w:val="en-US" w:eastAsia="en-US"/>
          </w:rPr>
          <w:t xml:space="preserve">The </w:t>
        </w:r>
        <w:r>
          <w:rPr>
            <w:rFonts w:ascii="Calibri" w:hAnsi="Calibri" w:cs="ArialMT"/>
            <w:lang w:val="en-US" w:eastAsia="en-US"/>
          </w:rPr>
          <w:t xml:space="preserve">full </w:t>
        </w:r>
        <w:r w:rsidRPr="009C1133">
          <w:rPr>
            <w:rFonts w:ascii="Calibri" w:hAnsi="Calibri" w:cs="ArialMT"/>
            <w:lang w:val="en-US" w:eastAsia="en-US"/>
          </w:rPr>
          <w:t xml:space="preserve">name of the issuing </w:t>
        </w:r>
        <w:r>
          <w:rPr>
            <w:rFonts w:ascii="Calibri" w:hAnsi="Calibri" w:cs="ArialMT"/>
            <w:lang w:val="en-US" w:eastAsia="en-US"/>
          </w:rPr>
          <w:t xml:space="preserve">competent </w:t>
        </w:r>
        <w:r w:rsidRPr="009C1133">
          <w:rPr>
            <w:rFonts w:ascii="Calibri" w:hAnsi="Calibri" w:cs="ArialMT"/>
            <w:lang w:val="en-US" w:eastAsia="en-US"/>
          </w:rPr>
          <w:t>authority should be inserted.</w:t>
        </w:r>
      </w:ins>
    </w:p>
    <w:p w14:paraId="781C2A8C" w14:textId="77777777" w:rsidR="0015688B" w:rsidRPr="009C1133" w:rsidRDefault="0015688B" w:rsidP="00CB2C56">
      <w:pPr>
        <w:numPr>
          <w:ilvl w:val="0"/>
          <w:numId w:val="63"/>
          <w:ins w:id="2415" w:author="Jacky" w:date="2013-03-13T22:42:00Z"/>
        </w:numPr>
        <w:tabs>
          <w:tab w:val="clear" w:pos="360"/>
          <w:tab w:val="num" w:pos="851"/>
        </w:tabs>
        <w:autoSpaceDE w:val="0"/>
        <w:autoSpaceDN w:val="0"/>
        <w:adjustRightInd w:val="0"/>
        <w:ind w:left="851"/>
        <w:rPr>
          <w:ins w:id="2416" w:author="Jacky" w:date="2013-03-13T22:42:00Z"/>
          <w:rFonts w:ascii="Calibri" w:hAnsi="Calibri" w:cs="ArialMT"/>
          <w:lang w:val="en-US" w:eastAsia="en-US"/>
        </w:rPr>
      </w:pPr>
      <w:ins w:id="2417" w:author="Jacky" w:date="2013-03-13T22:42:00Z">
        <w:r w:rsidRPr="009C1133">
          <w:rPr>
            <w:rFonts w:ascii="Calibri" w:hAnsi="Calibri" w:cs="Arial-ItalicMT"/>
            <w:iCs/>
            <w:lang w:val="en-US" w:eastAsia="en-US"/>
          </w:rPr>
          <w:t xml:space="preserve">Date of </w:t>
        </w:r>
        <w:r>
          <w:rPr>
            <w:rFonts w:ascii="Calibri" w:hAnsi="Calibri" w:cs="Arial-ItalicMT"/>
            <w:iCs/>
            <w:lang w:val="en-US" w:eastAsia="en-US"/>
          </w:rPr>
          <w:t>the VTS appointment</w:t>
        </w:r>
        <w:r w:rsidRPr="009C1133">
          <w:rPr>
            <w:rFonts w:ascii="Calibri" w:hAnsi="Calibri" w:cs="Arial-ItalicMT"/>
            <w:iCs/>
            <w:lang w:val="en-US" w:eastAsia="en-US"/>
          </w:rPr>
          <w:t xml:space="preserve">: </w:t>
        </w:r>
        <w:r w:rsidRPr="009C1133">
          <w:rPr>
            <w:rFonts w:ascii="Calibri" w:hAnsi="Calibri" w:cs="ArialMT"/>
            <w:lang w:val="en-US" w:eastAsia="en-US"/>
          </w:rPr>
          <w:t xml:space="preserve">The date on which the </w:t>
        </w:r>
        <w:r>
          <w:rPr>
            <w:rFonts w:ascii="Calibri" w:hAnsi="Calibri" w:cs="ArialMT"/>
            <w:lang w:val="en-US" w:eastAsia="en-US"/>
          </w:rPr>
          <w:t xml:space="preserve">VTS is appointed </w:t>
        </w:r>
        <w:r w:rsidRPr="009C1133">
          <w:rPr>
            <w:rFonts w:ascii="Calibri" w:hAnsi="Calibri" w:cs="ArialMT"/>
            <w:lang w:val="en-US" w:eastAsia="en-US"/>
          </w:rPr>
          <w:t>should be inserted. This may not necessarily be the same as the date on which the audit was completed.</w:t>
        </w:r>
      </w:ins>
    </w:p>
    <w:p w14:paraId="6B9941C8" w14:textId="77777777" w:rsidR="0015688B" w:rsidRPr="009C1133" w:rsidRDefault="0015688B" w:rsidP="00CB2C56">
      <w:pPr>
        <w:numPr>
          <w:ilvl w:val="0"/>
          <w:numId w:val="63"/>
          <w:ins w:id="2418" w:author="Jacky" w:date="2013-03-13T22:42:00Z"/>
        </w:numPr>
        <w:tabs>
          <w:tab w:val="clear" w:pos="360"/>
          <w:tab w:val="num" w:pos="851"/>
        </w:tabs>
        <w:autoSpaceDE w:val="0"/>
        <w:autoSpaceDN w:val="0"/>
        <w:adjustRightInd w:val="0"/>
        <w:ind w:left="851"/>
        <w:rPr>
          <w:ins w:id="2419" w:author="Jacky" w:date="2013-03-13T22:42:00Z"/>
          <w:rFonts w:ascii="Calibri" w:hAnsi="Calibri" w:cs="ArialMT"/>
          <w:lang w:val="en-US" w:eastAsia="en-US"/>
        </w:rPr>
      </w:pPr>
      <w:ins w:id="2420" w:author="Jacky" w:date="2013-03-13T22:42:00Z">
        <w:r w:rsidRPr="009C1133">
          <w:rPr>
            <w:rFonts w:ascii="Calibri" w:hAnsi="Calibri" w:cs="Arial-ItalicMT"/>
            <w:iCs/>
            <w:lang w:val="en-US" w:eastAsia="en-US"/>
          </w:rPr>
          <w:t xml:space="preserve">Expiry date: </w:t>
        </w:r>
        <w:r w:rsidRPr="009C1133">
          <w:rPr>
            <w:rFonts w:ascii="Calibri" w:hAnsi="Calibri" w:cs="ArialMT"/>
            <w:lang w:val="en-US" w:eastAsia="en-US"/>
          </w:rPr>
          <w:t xml:space="preserve">The date to </w:t>
        </w:r>
        <w:r>
          <w:rPr>
            <w:rFonts w:ascii="Calibri" w:hAnsi="Calibri" w:cs="ArialMT"/>
            <w:lang w:val="en-US" w:eastAsia="en-US"/>
          </w:rPr>
          <w:t>VTS appointment will expire s</w:t>
        </w:r>
        <w:r w:rsidRPr="009C1133">
          <w:rPr>
            <w:rFonts w:ascii="Calibri" w:hAnsi="Calibri" w:cs="ArialMT"/>
            <w:lang w:val="en-US" w:eastAsia="en-US"/>
          </w:rPr>
          <w:t xml:space="preserve">hould normally be five years after the date on which the </w:t>
        </w:r>
        <w:r>
          <w:rPr>
            <w:rFonts w:ascii="Calibri" w:hAnsi="Calibri" w:cs="ArialMT"/>
            <w:lang w:val="en-US" w:eastAsia="en-US"/>
          </w:rPr>
          <w:t>VTS was appointed</w:t>
        </w:r>
        <w:r w:rsidRPr="009C1133">
          <w:rPr>
            <w:rFonts w:ascii="Calibri" w:hAnsi="Calibri" w:cs="ArialMT"/>
            <w:lang w:val="en-US" w:eastAsia="en-US"/>
          </w:rPr>
          <w:t>.</w:t>
        </w:r>
      </w:ins>
    </w:p>
    <w:p w14:paraId="717D787C" w14:textId="77777777" w:rsidR="0015688B" w:rsidRPr="00E55D01" w:rsidRDefault="0015688B" w:rsidP="00CB2C56">
      <w:pPr>
        <w:numPr>
          <w:ilvl w:val="0"/>
          <w:numId w:val="63"/>
          <w:ins w:id="2421" w:author="Jacky" w:date="2013-03-13T22:42:00Z"/>
        </w:numPr>
        <w:tabs>
          <w:tab w:val="clear" w:pos="360"/>
          <w:tab w:val="num" w:pos="851"/>
        </w:tabs>
        <w:autoSpaceDE w:val="0"/>
        <w:autoSpaceDN w:val="0"/>
        <w:adjustRightInd w:val="0"/>
        <w:ind w:left="851"/>
        <w:rPr>
          <w:ins w:id="2422" w:author="Jacky" w:date="2013-03-13T22:42:00Z"/>
          <w:rFonts w:ascii="Calibri" w:hAnsi="Calibri"/>
          <w:lang w:eastAsia="en-US"/>
        </w:rPr>
      </w:pPr>
      <w:ins w:id="2423" w:author="Jacky" w:date="2013-03-13T22:42:00Z">
        <w:r w:rsidRPr="009C1133">
          <w:rPr>
            <w:rFonts w:ascii="Calibri" w:hAnsi="Calibri" w:cs="Arial-ItalicMT"/>
            <w:iCs/>
            <w:lang w:val="en-US" w:eastAsia="en-US"/>
          </w:rPr>
          <w:t>Dates of Periodic</w:t>
        </w:r>
        <w:r>
          <w:rPr>
            <w:rFonts w:ascii="Calibri" w:hAnsi="Calibri" w:cs="Arial-ItalicMT"/>
            <w:iCs/>
            <w:lang w:val="en-US" w:eastAsia="en-US"/>
          </w:rPr>
          <w:t xml:space="preserve"> audit</w:t>
        </w:r>
        <w:r w:rsidRPr="009C1133">
          <w:rPr>
            <w:rFonts w:ascii="Calibri" w:hAnsi="Calibri" w:cs="Arial-ItalicMT"/>
            <w:iCs/>
            <w:lang w:val="en-US" w:eastAsia="en-US"/>
          </w:rPr>
          <w:t xml:space="preserve">: </w:t>
        </w:r>
        <w:r w:rsidRPr="009C1133">
          <w:rPr>
            <w:rFonts w:ascii="Calibri" w:hAnsi="Calibri" w:cs="ArialMT"/>
            <w:lang w:val="en-US" w:eastAsia="en-US"/>
          </w:rPr>
          <w:t xml:space="preserve">The date </w:t>
        </w:r>
        <w:r>
          <w:rPr>
            <w:rFonts w:ascii="Calibri" w:hAnsi="Calibri" w:cs="ArialMT"/>
            <w:lang w:val="en-US" w:eastAsia="en-US"/>
          </w:rPr>
          <w:t xml:space="preserve">of the periodic audit </w:t>
        </w:r>
        <w:r w:rsidRPr="009C1133">
          <w:rPr>
            <w:rFonts w:ascii="Calibri" w:hAnsi="Calibri" w:cs="ArialMT"/>
            <w:lang w:val="en-US" w:eastAsia="en-US"/>
          </w:rPr>
          <w:t>to be inserted should normally be</w:t>
        </w:r>
        <w:r>
          <w:rPr>
            <w:rFonts w:ascii="Calibri" w:hAnsi="Calibri" w:cs="ArialMT"/>
            <w:lang w:val="en-US" w:eastAsia="en-US"/>
          </w:rPr>
          <w:t xml:space="preserve"> </w:t>
        </w:r>
        <w:r w:rsidRPr="009C1133">
          <w:rPr>
            <w:rFonts w:ascii="Calibri" w:hAnsi="Calibri" w:cs="ArialMT"/>
            <w:lang w:val="en-US" w:eastAsia="en-US"/>
          </w:rPr>
          <w:t xml:space="preserve">two years after the date on which the </w:t>
        </w:r>
        <w:r>
          <w:rPr>
            <w:rFonts w:ascii="Calibri" w:hAnsi="Calibri" w:cs="ArialMT"/>
            <w:lang w:val="en-US" w:eastAsia="en-US"/>
          </w:rPr>
          <w:t>VTS was appointed.</w:t>
        </w:r>
        <w:r w:rsidRPr="009C1133">
          <w:rPr>
            <w:rFonts w:ascii="Calibri" w:hAnsi="Calibri" w:cs="ArialMT"/>
            <w:lang w:val="en-US" w:eastAsia="en-US"/>
          </w:rPr>
          <w:t xml:space="preserve"> </w:t>
        </w:r>
      </w:ins>
    </w:p>
    <w:p w14:paraId="75841D5D" w14:textId="77777777" w:rsidR="0015688B" w:rsidRDefault="0015688B" w:rsidP="00CB2C56">
      <w:pPr>
        <w:numPr>
          <w:ilvl w:val="0"/>
          <w:numId w:val="63"/>
          <w:ins w:id="2424" w:author="Jacky" w:date="2013-03-13T22:42:00Z"/>
        </w:numPr>
        <w:tabs>
          <w:tab w:val="clear" w:pos="360"/>
          <w:tab w:val="num" w:pos="851"/>
        </w:tabs>
        <w:autoSpaceDE w:val="0"/>
        <w:autoSpaceDN w:val="0"/>
        <w:adjustRightInd w:val="0"/>
        <w:ind w:left="851"/>
        <w:rPr>
          <w:ins w:id="2425" w:author="Jacky" w:date="2013-03-13T22:42:00Z"/>
          <w:rFonts w:ascii="Calibri" w:hAnsi="Calibri"/>
          <w:lang w:eastAsia="en-US"/>
        </w:rPr>
      </w:pPr>
      <w:ins w:id="2426" w:author="Jacky" w:date="2013-03-13T22:42:00Z">
        <w:r>
          <w:rPr>
            <w:rFonts w:ascii="Calibri" w:hAnsi="Calibri"/>
            <w:lang w:eastAsia="en-US"/>
          </w:rPr>
          <w:lastRenderedPageBreak/>
          <w:t>Type of service: the type of VTS provided by the VTS authority – INS, NAS, TOS.</w:t>
        </w:r>
      </w:ins>
    </w:p>
    <w:p w14:paraId="68675D69" w14:textId="77777777" w:rsidR="0015688B" w:rsidRDefault="0015688B" w:rsidP="00CB2C56">
      <w:pPr>
        <w:numPr>
          <w:ilvl w:val="0"/>
          <w:numId w:val="63"/>
          <w:ins w:id="2427" w:author="Jacky" w:date="2013-03-13T22:42:00Z"/>
        </w:numPr>
        <w:tabs>
          <w:tab w:val="clear" w:pos="360"/>
          <w:tab w:val="num" w:pos="851"/>
        </w:tabs>
        <w:autoSpaceDE w:val="0"/>
        <w:autoSpaceDN w:val="0"/>
        <w:adjustRightInd w:val="0"/>
        <w:ind w:left="851"/>
        <w:rPr>
          <w:ins w:id="2428" w:author="Jacky" w:date="2013-03-13T22:42:00Z"/>
          <w:rFonts w:ascii="Calibri" w:hAnsi="Calibri"/>
          <w:lang w:eastAsia="en-US"/>
        </w:rPr>
      </w:pPr>
      <w:ins w:id="2429" w:author="Jacky" w:date="2013-03-13T22:42:00Z">
        <w:r>
          <w:rPr>
            <w:rFonts w:ascii="Calibri" w:hAnsi="Calibri"/>
            <w:lang w:eastAsia="en-US"/>
          </w:rPr>
          <w:t>Area of VTS: a plan showing the delineation of the VTS area/sectors.</w:t>
        </w:r>
      </w:ins>
    </w:p>
    <w:p w14:paraId="6077833F" w14:textId="77777777" w:rsidR="0015688B" w:rsidRDefault="0015688B" w:rsidP="00CB2C56">
      <w:pPr>
        <w:numPr>
          <w:ilvl w:val="0"/>
          <w:numId w:val="63"/>
          <w:ins w:id="2430" w:author="Jacky" w:date="2013-03-13T22:42:00Z"/>
        </w:numPr>
        <w:tabs>
          <w:tab w:val="clear" w:pos="360"/>
          <w:tab w:val="num" w:pos="851"/>
        </w:tabs>
        <w:autoSpaceDE w:val="0"/>
        <w:autoSpaceDN w:val="0"/>
        <w:adjustRightInd w:val="0"/>
        <w:ind w:left="851"/>
        <w:rPr>
          <w:ins w:id="2431" w:author="Jacky" w:date="2013-03-13T22:42:00Z"/>
          <w:rFonts w:ascii="Calibri" w:hAnsi="Calibri"/>
          <w:lang w:eastAsia="en-US"/>
        </w:rPr>
      </w:pPr>
      <w:ins w:id="2432" w:author="Jacky" w:date="2013-03-13T22:42:00Z">
        <w:r>
          <w:rPr>
            <w:rFonts w:ascii="Calibri" w:hAnsi="Calibri"/>
            <w:lang w:eastAsia="en-US"/>
          </w:rPr>
          <w:t>Designated VHF channels: provide a list of the VTS frequencies</w:t>
        </w:r>
      </w:ins>
    </w:p>
    <w:p w14:paraId="63F2FCA0" w14:textId="77777777" w:rsidR="0015688B" w:rsidRDefault="0015688B" w:rsidP="00CB2C56">
      <w:pPr>
        <w:numPr>
          <w:ilvl w:val="0"/>
          <w:numId w:val="63"/>
          <w:ins w:id="2433" w:author="Jacky" w:date="2013-03-13T22:42:00Z"/>
        </w:numPr>
        <w:tabs>
          <w:tab w:val="clear" w:pos="360"/>
          <w:tab w:val="num" w:pos="851"/>
        </w:tabs>
        <w:autoSpaceDE w:val="0"/>
        <w:autoSpaceDN w:val="0"/>
        <w:adjustRightInd w:val="0"/>
        <w:ind w:left="851"/>
        <w:rPr>
          <w:ins w:id="2434" w:author="Jacky" w:date="2013-03-13T22:42:00Z"/>
          <w:rFonts w:ascii="Calibri" w:hAnsi="Calibri"/>
          <w:lang w:eastAsia="en-US"/>
        </w:rPr>
      </w:pPr>
      <w:ins w:id="2435" w:author="Jacky" w:date="2013-03-13T22:42:00Z">
        <w:r>
          <w:rPr>
            <w:rFonts w:ascii="Calibri" w:hAnsi="Calibri"/>
            <w:lang w:eastAsia="en-US"/>
          </w:rPr>
          <w:t>Radio Call sign: provide the radio call sign of the VTS authority</w:t>
        </w:r>
      </w:ins>
    </w:p>
    <w:p w14:paraId="7BD25FD0" w14:textId="77777777" w:rsidR="0015688B" w:rsidRDefault="0015688B" w:rsidP="00CB2C56">
      <w:pPr>
        <w:numPr>
          <w:ilvl w:val="0"/>
          <w:numId w:val="63"/>
          <w:ins w:id="2436" w:author="Jacky" w:date="2013-03-13T22:42:00Z"/>
        </w:numPr>
        <w:tabs>
          <w:tab w:val="clear" w:pos="360"/>
          <w:tab w:val="num" w:pos="851"/>
        </w:tabs>
        <w:autoSpaceDE w:val="0"/>
        <w:autoSpaceDN w:val="0"/>
        <w:adjustRightInd w:val="0"/>
        <w:ind w:left="851"/>
        <w:rPr>
          <w:ins w:id="2437" w:author="Jacky" w:date="2013-03-13T22:42:00Z"/>
          <w:rFonts w:ascii="Calibri" w:hAnsi="Calibri"/>
          <w:lang w:eastAsia="en-US"/>
        </w:rPr>
      </w:pPr>
      <w:ins w:id="2438" w:author="Jacky" w:date="2013-03-13T22:42:00Z">
        <w:r>
          <w:rPr>
            <w:rFonts w:ascii="Calibri" w:hAnsi="Calibri"/>
            <w:lang w:eastAsia="en-US"/>
          </w:rPr>
          <w:t>MMSI: provide the MMSI for the VTS authority</w:t>
        </w:r>
        <w:r w:rsidRPr="00131546">
          <w:rPr>
            <w:rFonts w:ascii="Calibri" w:hAnsi="Calibri"/>
            <w:color w:val="FF0000"/>
            <w:lang w:eastAsia="en-US"/>
          </w:rPr>
          <w:t>?</w:t>
        </w:r>
      </w:ins>
    </w:p>
    <w:p w14:paraId="50B298A9" w14:textId="77777777" w:rsidR="0015688B" w:rsidRDefault="0015688B" w:rsidP="0015688B">
      <w:pPr>
        <w:numPr>
          <w:ins w:id="2439" w:author="Jacky" w:date="2013-03-13T22:42:00Z"/>
        </w:numPr>
        <w:autoSpaceDE w:val="0"/>
        <w:autoSpaceDN w:val="0"/>
        <w:adjustRightInd w:val="0"/>
        <w:rPr>
          <w:ins w:id="2440" w:author="Jacky" w:date="2013-03-13T22:42:00Z"/>
          <w:rFonts w:ascii="Calibri" w:hAnsi="Calibri"/>
          <w:lang w:eastAsia="en-US"/>
        </w:rPr>
      </w:pPr>
    </w:p>
    <w:p w14:paraId="6E976D06" w14:textId="77777777" w:rsidR="0015688B" w:rsidRDefault="0015688B" w:rsidP="0015688B">
      <w:pPr>
        <w:numPr>
          <w:ins w:id="2441" w:author="Jacky" w:date="2013-03-13T22:42:00Z"/>
        </w:numPr>
        <w:autoSpaceDE w:val="0"/>
        <w:autoSpaceDN w:val="0"/>
        <w:adjustRightInd w:val="0"/>
        <w:rPr>
          <w:ins w:id="2442" w:author="Jacky" w:date="2013-03-13T22:42:00Z"/>
          <w:rFonts w:ascii="Calibri" w:hAnsi="Calibri"/>
          <w:lang w:eastAsia="en-US"/>
        </w:rPr>
      </w:pPr>
    </w:p>
    <w:p w14:paraId="423E7305" w14:textId="77777777" w:rsidR="0015688B" w:rsidRPr="009C1133" w:rsidRDefault="0015688B" w:rsidP="0015688B">
      <w:pPr>
        <w:numPr>
          <w:ins w:id="2443" w:author="Jacky" w:date="2013-03-13T22:42:00Z"/>
        </w:numPr>
        <w:autoSpaceDE w:val="0"/>
        <w:autoSpaceDN w:val="0"/>
        <w:adjustRightInd w:val="0"/>
        <w:rPr>
          <w:ins w:id="2444" w:author="Jacky" w:date="2013-03-13T22:42:00Z"/>
          <w:rFonts w:ascii="Calibri" w:hAnsi="Calibri"/>
          <w:lang w:eastAsia="en-US"/>
        </w:rPr>
      </w:pPr>
    </w:p>
    <w:p w14:paraId="70CF59C2" w14:textId="77777777" w:rsidR="00CB2C56" w:rsidRDefault="00CB2C56">
      <w:pPr>
        <w:rPr>
          <w:ins w:id="2445" w:author="Jacky" w:date="2013-03-13T23:02:00Z"/>
          <w:rFonts w:ascii="Calibri" w:hAnsi="Calibri"/>
          <w:sz w:val="28"/>
          <w:szCs w:val="28"/>
          <w:lang w:eastAsia="en-US"/>
        </w:rPr>
      </w:pPr>
      <w:ins w:id="2446" w:author="Jacky" w:date="2013-03-13T23:02:00Z">
        <w:r>
          <w:rPr>
            <w:rFonts w:ascii="Calibri" w:hAnsi="Calibri"/>
            <w:sz w:val="28"/>
            <w:szCs w:val="28"/>
            <w:lang w:eastAsia="en-US"/>
          </w:rPr>
          <w:br w:type="page"/>
        </w:r>
      </w:ins>
    </w:p>
    <w:p w14:paraId="5DB36A99" w14:textId="77777777" w:rsidR="0015688B" w:rsidRDefault="0015688B" w:rsidP="0015688B">
      <w:pPr>
        <w:numPr>
          <w:ins w:id="2447" w:author="Jacky" w:date="2013-03-13T22:42:00Z"/>
        </w:numPr>
        <w:shd w:val="clear" w:color="auto" w:fill="FFFF99"/>
        <w:rPr>
          <w:ins w:id="2448" w:author="Jacky" w:date="2013-03-13T22:42:00Z"/>
          <w:rFonts w:ascii="Calibri" w:hAnsi="Calibri"/>
          <w:sz w:val="28"/>
          <w:szCs w:val="28"/>
          <w:lang w:eastAsia="en-US"/>
        </w:rPr>
      </w:pPr>
      <w:ins w:id="2449" w:author="Jacky" w:date="2013-03-13T22:42:00Z">
        <w:r w:rsidRPr="000357FE">
          <w:rPr>
            <w:rFonts w:ascii="Calibri" w:hAnsi="Calibri"/>
            <w:sz w:val="28"/>
            <w:szCs w:val="28"/>
            <w:lang w:eastAsia="en-US"/>
          </w:rPr>
          <w:lastRenderedPageBreak/>
          <w:t xml:space="preserve">Annex C Checklist for </w:t>
        </w:r>
      </w:ins>
      <w:ins w:id="2450" w:author="Jacky" w:date="2013-03-13T23:03:00Z">
        <w:r w:rsidR="00CB2C56">
          <w:rPr>
            <w:rFonts w:ascii="Calibri" w:hAnsi="Calibri"/>
            <w:sz w:val="28"/>
            <w:szCs w:val="28"/>
            <w:lang w:eastAsia="en-US"/>
          </w:rPr>
          <w:t>auditing and access</w:t>
        </w:r>
        <w:r w:rsidR="000E62C1">
          <w:rPr>
            <w:rFonts w:ascii="Calibri" w:hAnsi="Calibri"/>
            <w:sz w:val="28"/>
            <w:szCs w:val="28"/>
            <w:lang w:eastAsia="en-US"/>
          </w:rPr>
          <w:t>ing</w:t>
        </w:r>
        <w:r w:rsidR="00CB2C56">
          <w:rPr>
            <w:rFonts w:ascii="Calibri" w:hAnsi="Calibri"/>
            <w:sz w:val="28"/>
            <w:szCs w:val="28"/>
            <w:lang w:eastAsia="en-US"/>
          </w:rPr>
          <w:t xml:space="preserve"> </w:t>
        </w:r>
      </w:ins>
      <w:ins w:id="2451" w:author="Jacky" w:date="2013-03-13T22:42:00Z">
        <w:r w:rsidRPr="000357FE">
          <w:rPr>
            <w:rFonts w:ascii="Calibri" w:hAnsi="Calibri"/>
            <w:sz w:val="28"/>
            <w:szCs w:val="28"/>
            <w:lang w:eastAsia="en-US"/>
          </w:rPr>
          <w:t xml:space="preserve">VTS </w:t>
        </w:r>
      </w:ins>
      <w:ins w:id="2452" w:author="Jacky" w:date="2013-03-13T23:03:00Z">
        <w:r w:rsidR="00A55EE8">
          <w:rPr>
            <w:rFonts w:ascii="Calibri" w:hAnsi="Calibri"/>
            <w:sz w:val="28"/>
            <w:szCs w:val="28"/>
            <w:lang w:eastAsia="en-US"/>
          </w:rPr>
          <w:t>operation</w:t>
        </w:r>
      </w:ins>
      <w:ins w:id="2453" w:author="Jacky" w:date="2013-03-13T22:42:00Z">
        <w:r w:rsidRPr="000357FE">
          <w:rPr>
            <w:rFonts w:ascii="Calibri" w:hAnsi="Calibri"/>
            <w:sz w:val="28"/>
            <w:szCs w:val="28"/>
            <w:lang w:eastAsia="en-US"/>
          </w:rPr>
          <w:t>s</w:t>
        </w:r>
        <w:r>
          <w:rPr>
            <w:rFonts w:ascii="Calibri" w:hAnsi="Calibri"/>
            <w:sz w:val="28"/>
            <w:szCs w:val="28"/>
            <w:lang w:eastAsia="en-US"/>
          </w:rPr>
          <w:t xml:space="preserve"> (</w:t>
        </w:r>
        <w:r w:rsidRPr="00E55D01">
          <w:rPr>
            <w:rFonts w:ascii="Calibri" w:hAnsi="Calibri"/>
            <w:color w:val="FF0000"/>
            <w:sz w:val="28"/>
            <w:szCs w:val="28"/>
            <w:lang w:eastAsia="en-US"/>
          </w:rPr>
          <w:t>to be revised</w:t>
        </w:r>
        <w:r>
          <w:rPr>
            <w:rFonts w:ascii="Calibri" w:hAnsi="Calibri"/>
            <w:sz w:val="28"/>
            <w:szCs w:val="28"/>
            <w:lang w:eastAsia="en-US"/>
          </w:rPr>
          <w:t>)</w:t>
        </w:r>
      </w:ins>
    </w:p>
    <w:p w14:paraId="470D6AFD" w14:textId="77777777" w:rsidR="0015688B" w:rsidRDefault="0015688B" w:rsidP="0015688B">
      <w:pPr>
        <w:numPr>
          <w:ins w:id="2454" w:author="Jacky" w:date="2013-03-13T23:04:00Z"/>
        </w:numPr>
        <w:rPr>
          <w:ins w:id="2455" w:author="Jacky" w:date="2013-03-13T23:04:00Z"/>
          <w:rFonts w:ascii="Calibri" w:hAnsi="Calibri"/>
          <w:sz w:val="28"/>
          <w:szCs w:val="28"/>
          <w:lang w:eastAsia="en-US"/>
        </w:rPr>
      </w:pPr>
    </w:p>
    <w:p w14:paraId="68CE4BF7" w14:textId="77777777" w:rsidR="00977266" w:rsidRDefault="00977266" w:rsidP="0015688B">
      <w:pPr>
        <w:numPr>
          <w:ins w:id="2456" w:author="Jacky" w:date="2013-03-13T23:04:00Z"/>
        </w:numPr>
        <w:rPr>
          <w:ins w:id="2457" w:author="Jacky" w:date="2013-03-13T23:09:00Z"/>
          <w:rFonts w:ascii="Calibri" w:hAnsi="Calibri"/>
          <w:sz w:val="28"/>
          <w:szCs w:val="28"/>
          <w:lang w:eastAsia="en-US"/>
        </w:rPr>
      </w:pPr>
      <w:ins w:id="2458" w:author="Jacky" w:date="2013-03-13T23:04:00Z">
        <w:r>
          <w:rPr>
            <w:rFonts w:ascii="Calibri" w:hAnsi="Calibri"/>
            <w:sz w:val="28"/>
            <w:szCs w:val="28"/>
            <w:lang w:eastAsia="en-US"/>
          </w:rPr>
          <w:t>(The checklist has been developed by reference to the IALA Guidelines V-127 On Operational Procedures for Vessel Traffic Services)</w:t>
        </w:r>
      </w:ins>
    </w:p>
    <w:p w14:paraId="4D453DB0" w14:textId="77777777" w:rsidR="00A0292A" w:rsidRDefault="00A0292A" w:rsidP="0015688B">
      <w:pPr>
        <w:numPr>
          <w:ins w:id="2459" w:author="Jacky" w:date="2013-03-13T23:09:00Z"/>
        </w:numPr>
        <w:rPr>
          <w:ins w:id="2460" w:author="Jacky" w:date="2013-03-13T23:09:00Z"/>
          <w:rFonts w:ascii="Calibri" w:hAnsi="Calibri"/>
          <w:sz w:val="28"/>
          <w:szCs w:val="28"/>
          <w:lang w:eastAsia="en-US"/>
        </w:rPr>
      </w:pPr>
    </w:p>
    <w:p w14:paraId="745C658C" w14:textId="77777777" w:rsidR="00A0292A" w:rsidRPr="00E02F95" w:rsidRDefault="00A0292A" w:rsidP="00A0292A">
      <w:pPr>
        <w:numPr>
          <w:ins w:id="2461" w:author="Jacky" w:date="2013-03-13T23:09:00Z"/>
        </w:numPr>
        <w:rPr>
          <w:ins w:id="2462" w:author="Jacky" w:date="2013-03-13T23:09:00Z"/>
          <w:rFonts w:ascii="Times New Roman" w:hAnsi="Times New Roman" w:cs="Times New Roman"/>
          <w:b/>
          <w:sz w:val="24"/>
          <w:szCs w:val="24"/>
        </w:rPr>
      </w:pPr>
      <w:ins w:id="2463" w:author="Jacky" w:date="2013-03-13T23:09:00Z">
        <w:r w:rsidRPr="00E02F95">
          <w:rPr>
            <w:rFonts w:ascii="Times New Roman" w:hAnsi="Times New Roman" w:cs="Times New Roman"/>
            <w:b/>
            <w:sz w:val="24"/>
            <w:szCs w:val="24"/>
          </w:rPr>
          <w:t>INTRODUCTION</w:t>
        </w:r>
      </w:ins>
    </w:p>
    <w:p w14:paraId="17B0992F" w14:textId="77777777" w:rsidR="00A0292A" w:rsidRPr="00E02F95" w:rsidRDefault="00A0292A" w:rsidP="00A0292A">
      <w:pPr>
        <w:numPr>
          <w:ins w:id="2464" w:author="Jacky" w:date="2013-03-13T23:09:00Z"/>
        </w:numPr>
        <w:rPr>
          <w:ins w:id="2465" w:author="Jacky" w:date="2013-03-13T23:09:00Z"/>
          <w:rFonts w:ascii="Times New Roman" w:hAnsi="Times New Roman" w:cs="Times New Roman"/>
        </w:rPr>
      </w:pPr>
      <w:ins w:id="2466" w:author="Jacky" w:date="2013-03-13T23:09:00Z">
        <w:r w:rsidRPr="00E02F95">
          <w:rPr>
            <w:rFonts w:ascii="Times New Roman" w:hAnsi="Times New Roman" w:cs="Times New Roman"/>
          </w:rPr>
          <w:t xml:space="preserve">To achieve a standardised operations/performance within the VTS centre, clearly defined operating procedures, particularly those relating to external communications are paramount. This will assist the user in understanding information or instructions given by the VTS. </w:t>
        </w:r>
      </w:ins>
    </w:p>
    <w:p w14:paraId="6CF15426" w14:textId="77777777" w:rsidR="00A0292A" w:rsidRPr="00E02F95" w:rsidRDefault="00A0292A" w:rsidP="00A0292A">
      <w:pPr>
        <w:numPr>
          <w:ins w:id="2467" w:author="Jacky" w:date="2013-03-13T23:09:00Z"/>
        </w:numPr>
        <w:rPr>
          <w:ins w:id="2468" w:author="Jacky" w:date="2013-03-13T23:09:00Z"/>
          <w:rFonts w:ascii="Times New Roman" w:hAnsi="Times New Roman" w:cs="Times New Roman"/>
        </w:rPr>
      </w:pPr>
      <w:ins w:id="2469" w:author="Jacky" w:date="2013-03-13T23:09:00Z">
        <w:r w:rsidRPr="00E02F95">
          <w:rPr>
            <w:rFonts w:ascii="Times New Roman" w:hAnsi="Times New Roman" w:cs="Times New Roman"/>
          </w:rPr>
          <w:t>Recommendation V-127 – Operational Procedures for Vessel Traffic Services was prepared as to assist VTS authorities in identifying key aspects that should be considered when developing operational procedures for a VTS centre. The list is neither mandatory nor exhaustive and should be adapted to suit individual needs. In preparing this Recommendation it is recognised that:</w:t>
        </w:r>
      </w:ins>
    </w:p>
    <w:p w14:paraId="013618DD" w14:textId="77777777" w:rsidR="00A0292A" w:rsidRPr="00E02F95" w:rsidRDefault="00A0292A" w:rsidP="00A0292A">
      <w:pPr>
        <w:pStyle w:val="ListParagraph"/>
        <w:numPr>
          <w:ilvl w:val="0"/>
          <w:numId w:val="64"/>
          <w:ins w:id="2470" w:author="Jacky" w:date="2013-03-13T23:09:00Z"/>
        </w:numPr>
        <w:rPr>
          <w:ins w:id="2471" w:author="Jacky" w:date="2013-03-13T23:09:00Z"/>
          <w:rFonts w:ascii="Times New Roman" w:hAnsi="Times New Roman" w:cs="Times New Roman"/>
        </w:rPr>
      </w:pPr>
      <w:ins w:id="2472" w:author="Jacky" w:date="2013-03-13T23:09:00Z">
        <w:r w:rsidRPr="00E02F95">
          <w:rPr>
            <w:rFonts w:ascii="Times New Roman" w:hAnsi="Times New Roman" w:cs="Times New Roman"/>
          </w:rPr>
          <w:t>The nature of the tasks and activities to be performed will depend on the capability of the VTS, the VTS area and the type and level of services to be provided. In general, these tasks and activities all involve collecting, processing, evaluating and disseminating information. The collection and dissemination of this information will involve both internal and external communications, while information will be processed within the VTS centre itself. The level of decision-making that can be taken within the VTS centre should be clearly identified.</w:t>
        </w:r>
      </w:ins>
    </w:p>
    <w:p w14:paraId="13648EDC" w14:textId="77777777" w:rsidR="00A0292A" w:rsidRDefault="00A0292A" w:rsidP="00A0292A">
      <w:pPr>
        <w:pStyle w:val="ListParagraph"/>
        <w:numPr>
          <w:ilvl w:val="0"/>
          <w:numId w:val="64"/>
          <w:ins w:id="2473" w:author="Jacky" w:date="2013-03-13T23:09:00Z"/>
        </w:numPr>
        <w:rPr>
          <w:ins w:id="2474" w:author="Jacky" w:date="2013-03-13T23:09:00Z"/>
          <w:rFonts w:ascii="Times New Roman" w:hAnsi="Times New Roman" w:cs="Times New Roman"/>
        </w:rPr>
      </w:pPr>
      <w:ins w:id="2475" w:author="Jacky" w:date="2013-03-13T23:09:00Z">
        <w:r w:rsidRPr="00E02F95">
          <w:rPr>
            <w:rFonts w:ascii="Times New Roman" w:hAnsi="Times New Roman" w:cs="Times New Roman"/>
          </w:rPr>
          <w:t>The objectives of the VTS can only be met through co-operation and trust among users of the service, VTS personnel and allied services. This can only be achieved through the reliability of the VTS information, which is dependent on the assured availability, continuity and quality of the service provided to all stake-holders.</w:t>
        </w:r>
      </w:ins>
    </w:p>
    <w:p w14:paraId="13C946B9" w14:textId="77777777" w:rsidR="00A0292A" w:rsidRPr="00C41F8D" w:rsidRDefault="00A0292A" w:rsidP="00A0292A">
      <w:pPr>
        <w:numPr>
          <w:ins w:id="2476" w:author="Jacky" w:date="2013-03-13T23:09:00Z"/>
        </w:numPr>
        <w:tabs>
          <w:tab w:val="num" w:pos="851"/>
        </w:tabs>
        <w:rPr>
          <w:ins w:id="2477" w:author="Jacky" w:date="2013-03-13T23:09:00Z"/>
          <w:rFonts w:ascii="Times New Roman" w:hAnsi="Times New Roman" w:cs="Times New Roman"/>
          <w:b/>
        </w:rPr>
      </w:pPr>
      <w:bookmarkStart w:id="2478" w:name="_Toc350067110"/>
      <w:ins w:id="2479" w:author="Jacky" w:date="2013-03-13T23:09:00Z">
        <w:r w:rsidRPr="00C41F8D">
          <w:rPr>
            <w:rFonts w:ascii="Times New Roman" w:hAnsi="Times New Roman" w:cs="Times New Roman"/>
            <w:b/>
          </w:rPr>
          <w:t>Quality Management</w:t>
        </w:r>
        <w:bookmarkEnd w:id="2478"/>
        <w:r w:rsidRPr="00C41F8D">
          <w:rPr>
            <w:rFonts w:ascii="Times New Roman" w:hAnsi="Times New Roman" w:cs="Times New Roman"/>
            <w:b/>
          </w:rPr>
          <w:t xml:space="preserve"> </w:t>
        </w:r>
      </w:ins>
    </w:p>
    <w:p w14:paraId="2BAADA0C" w14:textId="77777777" w:rsidR="00A0292A" w:rsidRPr="00C41F8D" w:rsidRDefault="00A0292A" w:rsidP="00A0292A">
      <w:pPr>
        <w:numPr>
          <w:ins w:id="2480" w:author="Jacky" w:date="2013-03-13T23:09:00Z"/>
        </w:numPr>
        <w:rPr>
          <w:ins w:id="2481" w:author="Jacky" w:date="2013-03-13T23:09:00Z"/>
          <w:rFonts w:ascii="Times New Roman" w:hAnsi="Times New Roman" w:cs="Times New Roman"/>
        </w:rPr>
      </w:pPr>
      <w:ins w:id="2482" w:author="Jacky" w:date="2013-03-13T23:09:00Z">
        <w:r w:rsidRPr="00C41F8D">
          <w:rPr>
            <w:rFonts w:ascii="Times New Roman" w:hAnsi="Times New Roman" w:cs="Times New Roman"/>
          </w:rPr>
          <w:t>An active Quality Management System provides a tool to ensure that the objectives of the VTS, the standards set for levels of service and operator qualifications continue to be met.  Properly conducted, a Quality Management System will ensure that a consistent quality of service is maintained to meet the demands of local maritime traffic.</w:t>
        </w:r>
      </w:ins>
    </w:p>
    <w:p w14:paraId="547BCE58" w14:textId="77777777" w:rsidR="00A0292A" w:rsidRPr="00C41F8D" w:rsidRDefault="00A0292A" w:rsidP="00A0292A">
      <w:pPr>
        <w:numPr>
          <w:ins w:id="2483" w:author="Jacky" w:date="2013-03-13T23:09:00Z"/>
        </w:numPr>
        <w:rPr>
          <w:ins w:id="2484" w:author="Jacky" w:date="2013-03-13T23:09:00Z"/>
          <w:rFonts w:ascii="Times New Roman" w:hAnsi="Times New Roman" w:cs="Times New Roman"/>
        </w:rPr>
      </w:pPr>
      <w:ins w:id="2485" w:author="Jacky" w:date="2013-03-13T23:09:00Z">
        <w:r w:rsidRPr="00C41F8D">
          <w:rPr>
            <w:rFonts w:ascii="Times New Roman" w:hAnsi="Times New Roman" w:cs="Times New Roman"/>
          </w:rPr>
          <w:t>IALA is committed to the provision of high quality services and encourages authorities to adopt internationally recognised standards for the management and delivery of services as set out in IALA Recommendation O-132 - ‘Quality Management for Aids to Navigation Authorities’. For the purposes of this Recommendation, VTS is deemed to be an Aid to Navigation. IALA Recommendation O-132 recommends that:</w:t>
        </w:r>
      </w:ins>
    </w:p>
    <w:p w14:paraId="2CA7EF35" w14:textId="77777777" w:rsidR="00A0292A" w:rsidRPr="00C41F8D" w:rsidRDefault="00A0292A" w:rsidP="00A0292A">
      <w:pPr>
        <w:numPr>
          <w:ilvl w:val="0"/>
          <w:numId w:val="20"/>
          <w:ins w:id="2486" w:author="Jacky" w:date="2013-03-13T23:09:00Z"/>
        </w:numPr>
        <w:spacing w:after="200" w:line="276" w:lineRule="auto"/>
        <w:rPr>
          <w:ins w:id="2487" w:author="Jacky" w:date="2013-03-13T23:09:00Z"/>
          <w:rFonts w:ascii="Times New Roman" w:hAnsi="Times New Roman" w:cs="Times New Roman"/>
        </w:rPr>
      </w:pPr>
      <w:ins w:id="2488" w:author="Jacky" w:date="2013-03-13T23:09:00Z">
        <w:r w:rsidRPr="00C41F8D">
          <w:rPr>
            <w:rFonts w:ascii="Times New Roman" w:hAnsi="Times New Roman" w:cs="Times New Roman"/>
          </w:rPr>
          <w:t xml:space="preserve">authorities responsible for aids to navigation, implement and maintain a </w:t>
        </w:r>
        <w:r w:rsidRPr="00C41F8D">
          <w:rPr>
            <w:rFonts w:ascii="Times New Roman" w:hAnsi="Times New Roman" w:cs="Times New Roman"/>
            <w:b/>
          </w:rPr>
          <w:t>Quality Management System</w:t>
        </w:r>
        <w:r w:rsidRPr="00C41F8D">
          <w:rPr>
            <w:rFonts w:ascii="Times New Roman" w:hAnsi="Times New Roman" w:cs="Times New Roman"/>
          </w:rPr>
          <w:t>;</w:t>
        </w:r>
      </w:ins>
    </w:p>
    <w:p w14:paraId="41908F55" w14:textId="77777777" w:rsidR="00A0292A" w:rsidRPr="00C41F8D" w:rsidRDefault="00A0292A" w:rsidP="00A0292A">
      <w:pPr>
        <w:numPr>
          <w:ins w:id="2489" w:author="Jacky" w:date="2013-03-13T23:09:00Z"/>
        </w:numPr>
        <w:rPr>
          <w:ins w:id="2490" w:author="Jacky" w:date="2013-03-13T23:09:00Z"/>
          <w:rFonts w:ascii="Times New Roman" w:hAnsi="Times New Roman" w:cs="Times New Roman"/>
        </w:rPr>
      </w:pPr>
      <w:ins w:id="2491" w:author="Jacky" w:date="2013-03-13T23:09:00Z">
        <w:r w:rsidRPr="00C41F8D">
          <w:rPr>
            <w:rFonts w:ascii="Times New Roman" w:hAnsi="Times New Roman" w:cs="Times New Roman"/>
          </w:rPr>
          <w:t>The requirement for service providing organisations to adopt quality management principles is well established throughout the world. The IMO introduced a mandatory system for shipping and ship operators in 2002, the International Safety Management (ISM) Code.</w:t>
        </w:r>
      </w:ins>
    </w:p>
    <w:tbl>
      <w:tblPr>
        <w:tblStyle w:val="TableGrid"/>
        <w:tblW w:w="0" w:type="auto"/>
        <w:shd w:val="clear" w:color="auto" w:fill="B6DDE8" w:themeFill="accent5" w:themeFillTint="66"/>
        <w:tblLook w:val="04A0" w:firstRow="1" w:lastRow="0" w:firstColumn="1" w:lastColumn="0" w:noHBand="0" w:noVBand="1"/>
      </w:tblPr>
      <w:tblGrid>
        <w:gridCol w:w="8856"/>
      </w:tblGrid>
      <w:tr w:rsidR="00A0292A" w:rsidRPr="00C41F8D" w14:paraId="7D915A1F" w14:textId="77777777">
        <w:trPr>
          <w:ins w:id="2492" w:author="Jacky" w:date="2013-03-13T23:09:00Z"/>
        </w:trPr>
        <w:tc>
          <w:tcPr>
            <w:tcW w:w="9570" w:type="dxa"/>
            <w:shd w:val="clear" w:color="auto" w:fill="B6DDE8" w:themeFill="accent5" w:themeFillTint="66"/>
          </w:tcPr>
          <w:p w14:paraId="61D789DE" w14:textId="77777777" w:rsidR="00A0292A" w:rsidRPr="00C41F8D" w:rsidRDefault="00A0292A" w:rsidP="00C41F8D">
            <w:pPr>
              <w:numPr>
                <w:ins w:id="2493" w:author="Jacky" w:date="2013-03-13T23:09:00Z"/>
              </w:numPr>
              <w:spacing w:after="200"/>
              <w:rPr>
                <w:ins w:id="2494" w:author="Jacky" w:date="2013-03-13T23:09:00Z"/>
                <w:i/>
              </w:rPr>
            </w:pPr>
            <w:ins w:id="2495" w:author="Jacky" w:date="2013-03-13T23:09:00Z">
              <w:r w:rsidRPr="00C41F8D">
                <w:rPr>
                  <w:i/>
                </w:rPr>
                <w:t>The purpose of the Code is to provide an international standard for the safe management and operation of ships and for pollution prevention.</w:t>
              </w:r>
            </w:ins>
          </w:p>
          <w:p w14:paraId="24D0E942" w14:textId="77777777" w:rsidR="00A0292A" w:rsidRPr="00C41F8D" w:rsidRDefault="00A0292A" w:rsidP="00C41F8D">
            <w:pPr>
              <w:numPr>
                <w:ins w:id="2496" w:author="Jacky" w:date="2013-03-13T23:09:00Z"/>
              </w:numPr>
              <w:spacing w:after="200"/>
              <w:rPr>
                <w:ins w:id="2497" w:author="Jacky" w:date="2013-03-13T23:09:00Z"/>
              </w:rPr>
            </w:pPr>
            <w:ins w:id="2498" w:author="Jacky" w:date="2013-03-13T23:09:00Z">
              <w:r w:rsidRPr="00C41F8D">
                <w:rPr>
                  <w:i/>
                </w:rPr>
                <w:t>Preamble, ISM Code 2002</w:t>
              </w:r>
            </w:ins>
          </w:p>
        </w:tc>
      </w:tr>
    </w:tbl>
    <w:p w14:paraId="4C3B4C99" w14:textId="77777777" w:rsidR="00A0292A" w:rsidRDefault="00A0292A" w:rsidP="0015688B">
      <w:pPr>
        <w:numPr>
          <w:ins w:id="2499" w:author="Jacky" w:date="2013-03-13T23:09:00Z"/>
        </w:numPr>
        <w:rPr>
          <w:ins w:id="2500" w:author="Jacky" w:date="2013-03-13T23:04:00Z"/>
          <w:rFonts w:ascii="Calibri" w:hAnsi="Calibri"/>
          <w:sz w:val="28"/>
          <w:szCs w:val="28"/>
          <w:lang w:eastAsia="en-US"/>
        </w:rPr>
      </w:pPr>
      <w:ins w:id="2501" w:author="Jacky" w:date="2013-03-13T23:09:00Z">
        <w:r>
          <w:rPr>
            <w:rFonts w:ascii="Calibri" w:hAnsi="Calibri"/>
            <w:sz w:val="28"/>
            <w:szCs w:val="28"/>
            <w:lang w:eastAsia="en-US"/>
          </w:rPr>
          <w:lastRenderedPageBreak/>
          <w:t>Part I</w:t>
        </w:r>
      </w:ins>
    </w:p>
    <w:p w14:paraId="19F674CF" w14:textId="77777777" w:rsidR="00977266" w:rsidRDefault="00977266" w:rsidP="0015688B">
      <w:pPr>
        <w:numPr>
          <w:ins w:id="2502" w:author="Jacky" w:date="2013-03-13T22:42:00Z"/>
        </w:numPr>
        <w:rPr>
          <w:ins w:id="2503" w:author="Jacky" w:date="2013-03-13T22:42:00Z"/>
          <w:rFonts w:ascii="Calibri" w:hAnsi="Calibri"/>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56"/>
      </w:tblGrid>
      <w:tr w:rsidR="0015688B" w:rsidRPr="005A2DC9" w14:paraId="59134F4E" w14:textId="77777777">
        <w:trPr>
          <w:ins w:id="2504" w:author="Jacky" w:date="2013-03-13T22:42:00Z"/>
        </w:trPr>
        <w:tc>
          <w:tcPr>
            <w:tcW w:w="8928" w:type="dxa"/>
            <w:shd w:val="clear" w:color="auto" w:fill="D9D9D9"/>
          </w:tcPr>
          <w:p w14:paraId="1EEBD9E8" w14:textId="77777777" w:rsidR="0015688B" w:rsidRPr="005A2DC9" w:rsidRDefault="0015688B" w:rsidP="005D6EE6">
            <w:pPr>
              <w:numPr>
                <w:ins w:id="2505" w:author="Jacky" w:date="2013-03-13T22:42:00Z"/>
              </w:numPr>
              <w:rPr>
                <w:ins w:id="2506" w:author="Jacky" w:date="2013-03-13T22:42:00Z"/>
                <w:rFonts w:ascii="Calibri" w:hAnsi="Calibri"/>
                <w:lang w:eastAsia="en-AU"/>
              </w:rPr>
            </w:pPr>
            <w:ins w:id="2507" w:author="Jacky" w:date="2013-03-13T22:42:00Z">
              <w:r w:rsidRPr="005A2DC9">
                <w:rPr>
                  <w:rFonts w:ascii="Calibri" w:hAnsi="Calibri"/>
                  <w:lang w:eastAsia="en-AU"/>
                </w:rPr>
                <w:t>A properly implemented quality control programme approved by the competent authority can ensure that the standards set for the type and level of service are consistently maintained, and that the service is delivered accurately, efficiently and effectively.</w:t>
              </w:r>
            </w:ins>
          </w:p>
        </w:tc>
      </w:tr>
      <w:tr w:rsidR="0015688B" w:rsidRPr="005A2DC9" w14:paraId="39BF1B7A" w14:textId="77777777">
        <w:trPr>
          <w:ins w:id="2508" w:author="Jacky" w:date="2013-03-13T22:42:00Z"/>
        </w:trPr>
        <w:tc>
          <w:tcPr>
            <w:tcW w:w="8928" w:type="dxa"/>
          </w:tcPr>
          <w:p w14:paraId="54D63BC0" w14:textId="77777777" w:rsidR="0015688B" w:rsidRPr="005A2DC9" w:rsidRDefault="0015688B" w:rsidP="005D6EE6">
            <w:pPr>
              <w:numPr>
                <w:ins w:id="2509" w:author="Jacky" w:date="2013-03-13T22:42:00Z"/>
              </w:numPr>
              <w:rPr>
                <w:ins w:id="2510" w:author="Jacky" w:date="2013-03-13T22:42:00Z"/>
                <w:rFonts w:ascii="Calibri" w:hAnsi="Calibri"/>
                <w:lang w:eastAsia="en-AU"/>
              </w:rPr>
            </w:pPr>
            <w:ins w:id="2511" w:author="Jacky" w:date="2013-03-13T22:42:00Z">
              <w:r w:rsidRPr="005A2DC9">
                <w:rPr>
                  <w:rFonts w:ascii="Calibri" w:hAnsi="Calibri"/>
                  <w:lang w:eastAsia="en-AU"/>
                </w:rPr>
                <w:t>Does the VTS operate under a Quality Management System (QMS) as per IALA Recommendation O-132 - ‘Quality Management for Aids to Navigation Authorities’?</w:t>
              </w:r>
            </w:ins>
          </w:p>
        </w:tc>
      </w:tr>
      <w:tr w:rsidR="0015688B" w:rsidRPr="005A2DC9" w14:paraId="2794A1A1" w14:textId="77777777">
        <w:trPr>
          <w:ins w:id="2512" w:author="Jacky" w:date="2013-03-13T22:42:00Z"/>
        </w:trPr>
        <w:tc>
          <w:tcPr>
            <w:tcW w:w="8928" w:type="dxa"/>
          </w:tcPr>
          <w:p w14:paraId="738DF248" w14:textId="77777777" w:rsidR="0015688B" w:rsidRPr="005A2DC9" w:rsidRDefault="0015688B" w:rsidP="005D6EE6">
            <w:pPr>
              <w:numPr>
                <w:ins w:id="2513" w:author="Jacky" w:date="2013-03-13T22:42:00Z"/>
              </w:numPr>
              <w:rPr>
                <w:ins w:id="2514" w:author="Jacky" w:date="2013-03-13T22:42:00Z"/>
                <w:rFonts w:ascii="Calibri" w:hAnsi="Calibri"/>
                <w:lang w:eastAsia="en-AU"/>
              </w:rPr>
            </w:pPr>
            <w:ins w:id="2515" w:author="Jacky" w:date="2013-03-13T22:42:00Z">
              <w:r w:rsidRPr="005A2DC9">
                <w:rPr>
                  <w:rFonts w:ascii="Calibri" w:hAnsi="Calibri"/>
                  <w:lang w:eastAsia="en-AU"/>
                </w:rPr>
                <w:t>If Yes:</w:t>
              </w:r>
            </w:ins>
          </w:p>
        </w:tc>
      </w:tr>
      <w:tr w:rsidR="0015688B" w:rsidRPr="005A2DC9" w14:paraId="29068FC3" w14:textId="77777777">
        <w:trPr>
          <w:ins w:id="2516" w:author="Jacky" w:date="2013-03-13T22:42:00Z"/>
        </w:trPr>
        <w:tc>
          <w:tcPr>
            <w:tcW w:w="8928" w:type="dxa"/>
          </w:tcPr>
          <w:p w14:paraId="0C095F81" w14:textId="77777777" w:rsidR="0015688B" w:rsidRPr="005A2DC9" w:rsidRDefault="0015688B" w:rsidP="0015688B">
            <w:pPr>
              <w:pStyle w:val="ListParagraph"/>
              <w:numPr>
                <w:ilvl w:val="0"/>
                <w:numId w:val="20"/>
                <w:ins w:id="2517" w:author="Jacky" w:date="2013-03-13T22:42:00Z"/>
              </w:numPr>
              <w:spacing w:after="0" w:line="240" w:lineRule="auto"/>
              <w:rPr>
                <w:ins w:id="2518" w:author="Jacky" w:date="2013-03-13T22:42:00Z"/>
                <w:rFonts w:ascii="Calibri" w:hAnsi="Calibri"/>
                <w:lang w:eastAsia="en-AU"/>
              </w:rPr>
            </w:pPr>
            <w:ins w:id="2519" w:author="Jacky" w:date="2013-03-13T22:42:00Z">
              <w:r w:rsidRPr="005A2DC9">
                <w:rPr>
                  <w:rFonts w:ascii="Calibri" w:hAnsi="Calibri"/>
                  <w:lang w:eastAsia="en-AU"/>
                </w:rPr>
                <w:t>Is the ongoing integrity of the QMS ensured through periodic:</w:t>
              </w:r>
            </w:ins>
          </w:p>
          <w:p w14:paraId="5EA18C50" w14:textId="77777777" w:rsidR="0015688B" w:rsidRPr="005A2DC9" w:rsidRDefault="0015688B" w:rsidP="0015688B">
            <w:pPr>
              <w:pStyle w:val="ListParagraph"/>
              <w:numPr>
                <w:ilvl w:val="1"/>
                <w:numId w:val="20"/>
                <w:ins w:id="2520" w:author="Jacky" w:date="2013-03-13T22:42:00Z"/>
              </w:numPr>
              <w:spacing w:after="0" w:line="240" w:lineRule="auto"/>
              <w:rPr>
                <w:ins w:id="2521" w:author="Jacky" w:date="2013-03-13T22:42:00Z"/>
                <w:rFonts w:ascii="Calibri" w:hAnsi="Calibri"/>
                <w:lang w:eastAsia="en-AU"/>
              </w:rPr>
            </w:pPr>
            <w:ins w:id="2522" w:author="Jacky" w:date="2013-03-13T22:42:00Z">
              <w:r w:rsidRPr="005A2DC9">
                <w:rPr>
                  <w:rFonts w:ascii="Calibri" w:hAnsi="Calibri"/>
                  <w:lang w:eastAsia="en-AU"/>
                </w:rPr>
                <w:t>certification by an accredited third party; and/or</w:t>
              </w:r>
            </w:ins>
          </w:p>
          <w:p w14:paraId="7690B898" w14:textId="77777777" w:rsidR="0015688B" w:rsidRPr="005A2DC9" w:rsidRDefault="0015688B" w:rsidP="0015688B">
            <w:pPr>
              <w:pStyle w:val="ListParagraph"/>
              <w:numPr>
                <w:ilvl w:val="1"/>
                <w:numId w:val="20"/>
                <w:ins w:id="2523" w:author="Jacky" w:date="2013-03-13T22:42:00Z"/>
              </w:numPr>
              <w:spacing w:after="0" w:line="240" w:lineRule="auto"/>
              <w:rPr>
                <w:ins w:id="2524" w:author="Jacky" w:date="2013-03-13T22:42:00Z"/>
                <w:rFonts w:ascii="Calibri" w:hAnsi="Calibri"/>
                <w:lang w:eastAsia="en-AU"/>
              </w:rPr>
            </w:pPr>
            <w:ins w:id="2525" w:author="Jacky" w:date="2013-03-13T22:42:00Z">
              <w:r w:rsidRPr="005A2DC9">
                <w:rPr>
                  <w:rFonts w:ascii="Calibri" w:hAnsi="Calibri"/>
                  <w:lang w:eastAsia="en-AU"/>
                </w:rPr>
                <w:t>assessment by a third party</w:t>
              </w:r>
            </w:ins>
          </w:p>
        </w:tc>
      </w:tr>
      <w:tr w:rsidR="0015688B" w:rsidRPr="005A2DC9" w14:paraId="75D7C143" w14:textId="77777777">
        <w:trPr>
          <w:ins w:id="2526" w:author="Jacky" w:date="2013-03-13T22:42:00Z"/>
        </w:trPr>
        <w:tc>
          <w:tcPr>
            <w:tcW w:w="8928" w:type="dxa"/>
          </w:tcPr>
          <w:p w14:paraId="7BC5FF15" w14:textId="77777777" w:rsidR="0015688B" w:rsidRPr="005A2DC9" w:rsidRDefault="0015688B" w:rsidP="0015688B">
            <w:pPr>
              <w:pStyle w:val="ListParagraph"/>
              <w:numPr>
                <w:ilvl w:val="0"/>
                <w:numId w:val="20"/>
                <w:ins w:id="2527" w:author="Jacky" w:date="2013-03-13T22:42:00Z"/>
              </w:numPr>
              <w:spacing w:after="0" w:line="240" w:lineRule="auto"/>
              <w:rPr>
                <w:ins w:id="2528" w:author="Jacky" w:date="2013-03-13T22:42:00Z"/>
                <w:rFonts w:ascii="Calibri" w:hAnsi="Calibri"/>
                <w:lang w:eastAsia="en-AU"/>
              </w:rPr>
            </w:pPr>
            <w:ins w:id="2529" w:author="Jacky" w:date="2013-03-13T22:42:00Z">
              <w:r w:rsidRPr="005A2DC9">
                <w:rPr>
                  <w:rFonts w:ascii="Calibri" w:hAnsi="Calibri"/>
                  <w:lang w:eastAsia="en-AU"/>
                </w:rPr>
                <w:t>Is the QMS third party internationally recognised (e.g. ISO 9001)?</w:t>
              </w:r>
            </w:ins>
          </w:p>
        </w:tc>
      </w:tr>
      <w:tr w:rsidR="0015688B" w:rsidRPr="005A2DC9" w14:paraId="29AF75F9" w14:textId="77777777">
        <w:trPr>
          <w:ins w:id="2530" w:author="Jacky" w:date="2013-03-13T22:42:00Z"/>
        </w:trPr>
        <w:tc>
          <w:tcPr>
            <w:tcW w:w="8928" w:type="dxa"/>
          </w:tcPr>
          <w:p w14:paraId="711E1243" w14:textId="77777777" w:rsidR="0015688B" w:rsidRPr="005A2DC9" w:rsidRDefault="0015688B" w:rsidP="0015688B">
            <w:pPr>
              <w:pStyle w:val="ListParagraph"/>
              <w:numPr>
                <w:ilvl w:val="0"/>
                <w:numId w:val="20"/>
                <w:ins w:id="2531" w:author="Jacky" w:date="2013-03-13T22:42:00Z"/>
              </w:numPr>
              <w:spacing w:after="0" w:line="240" w:lineRule="auto"/>
              <w:rPr>
                <w:ins w:id="2532" w:author="Jacky" w:date="2013-03-13T22:42:00Z"/>
                <w:rFonts w:ascii="Calibri" w:hAnsi="Calibri"/>
                <w:lang w:eastAsia="en-AU"/>
              </w:rPr>
            </w:pPr>
            <w:ins w:id="2533" w:author="Jacky" w:date="2013-03-13T22:42:00Z">
              <w:r w:rsidRPr="005A2DC9">
                <w:rPr>
                  <w:rFonts w:ascii="Calibri" w:hAnsi="Calibri"/>
                  <w:lang w:eastAsia="en-AU"/>
                </w:rPr>
                <w:t>Are the VTS Operational Procedures included in the scope of the QMS?</w:t>
              </w:r>
            </w:ins>
          </w:p>
        </w:tc>
      </w:tr>
      <w:tr w:rsidR="0015688B" w:rsidRPr="005A2DC9" w14:paraId="7BD9E97D" w14:textId="77777777">
        <w:trPr>
          <w:ins w:id="2534" w:author="Jacky" w:date="2013-03-13T22:42:00Z"/>
        </w:trPr>
        <w:tc>
          <w:tcPr>
            <w:tcW w:w="8928" w:type="dxa"/>
          </w:tcPr>
          <w:p w14:paraId="4B4D9F02" w14:textId="77777777" w:rsidR="0015688B" w:rsidRPr="005A2DC9" w:rsidRDefault="0015688B" w:rsidP="0015688B">
            <w:pPr>
              <w:pStyle w:val="ListParagraph"/>
              <w:numPr>
                <w:ilvl w:val="0"/>
                <w:numId w:val="20"/>
                <w:ins w:id="2535" w:author="Jacky" w:date="2013-03-13T22:42:00Z"/>
              </w:numPr>
              <w:spacing w:after="0" w:line="240" w:lineRule="auto"/>
              <w:rPr>
                <w:ins w:id="2536" w:author="Jacky" w:date="2013-03-13T22:42:00Z"/>
                <w:rFonts w:ascii="Calibri" w:hAnsi="Calibri"/>
                <w:lang w:eastAsia="en-AU"/>
              </w:rPr>
            </w:pPr>
            <w:ins w:id="2537" w:author="Jacky" w:date="2013-03-13T22:42:00Z">
              <w:r w:rsidRPr="005A2DC9">
                <w:rPr>
                  <w:rFonts w:ascii="Calibri" w:hAnsi="Calibri"/>
                  <w:lang w:eastAsia="en-AU"/>
                </w:rPr>
                <w:t>Does the scope of the QMS include conforming to IALA Recommendation V-127 - Operational Procedures for Vessel Traffic Services?</w:t>
              </w:r>
            </w:ins>
          </w:p>
        </w:tc>
      </w:tr>
      <w:tr w:rsidR="0015688B" w:rsidRPr="005A2DC9" w14:paraId="1F4592E8" w14:textId="77777777">
        <w:trPr>
          <w:ins w:id="2538" w:author="Jacky" w:date="2013-03-13T22:42:00Z"/>
        </w:trPr>
        <w:tc>
          <w:tcPr>
            <w:tcW w:w="8928" w:type="dxa"/>
          </w:tcPr>
          <w:p w14:paraId="71DF5179" w14:textId="77777777" w:rsidR="0015688B" w:rsidRPr="005A2DC9" w:rsidRDefault="0015688B" w:rsidP="0015688B">
            <w:pPr>
              <w:pStyle w:val="ListParagraph"/>
              <w:numPr>
                <w:ilvl w:val="0"/>
                <w:numId w:val="20"/>
                <w:ins w:id="2539" w:author="Jacky" w:date="2013-03-13T22:42:00Z"/>
              </w:numPr>
              <w:spacing w:after="0" w:line="240" w:lineRule="auto"/>
              <w:rPr>
                <w:ins w:id="2540" w:author="Jacky" w:date="2013-03-13T22:42:00Z"/>
                <w:rFonts w:ascii="Calibri" w:hAnsi="Calibri"/>
                <w:lang w:eastAsia="en-AU"/>
              </w:rPr>
            </w:pPr>
            <w:ins w:id="2541" w:author="Jacky" w:date="2013-03-13T22:42:00Z">
              <w:r w:rsidRPr="005A2DC9">
                <w:rPr>
                  <w:rFonts w:ascii="Calibri" w:hAnsi="Calibri"/>
                  <w:lang w:eastAsia="en-AU"/>
                </w:rPr>
                <w:t>Can you provide copies of the reports from the last internal audit, external audit and management reviews?</w:t>
              </w:r>
            </w:ins>
          </w:p>
        </w:tc>
      </w:tr>
      <w:tr w:rsidR="0015688B" w:rsidRPr="005A2DC9" w14:paraId="647DC778" w14:textId="77777777">
        <w:trPr>
          <w:ins w:id="2542" w:author="Jacky" w:date="2013-03-13T22:42:00Z"/>
        </w:trPr>
        <w:tc>
          <w:tcPr>
            <w:tcW w:w="8928" w:type="dxa"/>
            <w:shd w:val="clear" w:color="auto" w:fill="D9D9D9"/>
          </w:tcPr>
          <w:p w14:paraId="4B21A32D" w14:textId="77777777" w:rsidR="0015688B" w:rsidRPr="005A2DC9" w:rsidRDefault="0015688B" w:rsidP="0015688B">
            <w:pPr>
              <w:pStyle w:val="ListParagraph"/>
              <w:numPr>
                <w:ilvl w:val="0"/>
                <w:numId w:val="61"/>
                <w:ins w:id="2543" w:author="Jacky" w:date="2013-03-13T22:42:00Z"/>
              </w:numPr>
              <w:spacing w:after="0" w:line="240" w:lineRule="auto"/>
              <w:rPr>
                <w:ins w:id="2544" w:author="Jacky" w:date="2013-03-13T22:42:00Z"/>
                <w:rFonts w:ascii="Calibri" w:hAnsi="Calibri"/>
                <w:lang w:eastAsia="en-AU"/>
              </w:rPr>
            </w:pPr>
            <w:ins w:id="2545" w:author="Jacky" w:date="2013-03-13T22:42:00Z">
              <w:r w:rsidRPr="005A2DC9">
                <w:rPr>
                  <w:rFonts w:ascii="Calibri" w:hAnsi="Calibri"/>
                  <w:lang w:eastAsia="en-AU"/>
                </w:rPr>
                <w:t>If the answer is yes to the above dot points and sighting of the reports confirms the accreditation is being satisfactorily maintained no further action is required with regards to conformance with IALA Recommendation V-127 On Operational Procedures for Vessel Traffic Services.</w:t>
              </w:r>
            </w:ins>
          </w:p>
        </w:tc>
      </w:tr>
      <w:tr w:rsidR="0015688B" w:rsidRPr="005A2DC9" w14:paraId="450E0ED3" w14:textId="77777777">
        <w:trPr>
          <w:ins w:id="2546" w:author="Jacky" w:date="2013-03-13T22:42:00Z"/>
        </w:trPr>
        <w:tc>
          <w:tcPr>
            <w:tcW w:w="8928" w:type="dxa"/>
          </w:tcPr>
          <w:p w14:paraId="485A236E" w14:textId="77777777" w:rsidR="0015688B" w:rsidRPr="005A2DC9" w:rsidRDefault="0015688B" w:rsidP="005D6EE6">
            <w:pPr>
              <w:numPr>
                <w:ins w:id="2547" w:author="Jacky" w:date="2013-03-13T22:42:00Z"/>
              </w:numPr>
              <w:rPr>
                <w:ins w:id="2548" w:author="Jacky" w:date="2013-03-13T22:42:00Z"/>
                <w:rFonts w:ascii="Calibri" w:hAnsi="Calibri"/>
                <w:lang w:eastAsia="en-AU"/>
              </w:rPr>
            </w:pPr>
            <w:ins w:id="2549" w:author="Jacky" w:date="2013-03-13T22:42:00Z">
              <w:r w:rsidRPr="005A2DC9">
                <w:rPr>
                  <w:rFonts w:ascii="Calibri" w:hAnsi="Calibri"/>
                  <w:lang w:eastAsia="en-AU"/>
                </w:rPr>
                <w:t>Is the ongoing integrity of the QMS ensured through periodic self-assessment?</w:t>
              </w:r>
            </w:ins>
          </w:p>
        </w:tc>
      </w:tr>
      <w:tr w:rsidR="0015688B" w:rsidRPr="005A2DC9" w14:paraId="1CB01DE2" w14:textId="77777777">
        <w:trPr>
          <w:ins w:id="2550" w:author="Jacky" w:date="2013-03-13T22:42:00Z"/>
        </w:trPr>
        <w:tc>
          <w:tcPr>
            <w:tcW w:w="8928" w:type="dxa"/>
            <w:shd w:val="clear" w:color="auto" w:fill="D9D9D9"/>
          </w:tcPr>
          <w:p w14:paraId="475B82A7" w14:textId="77777777" w:rsidR="0015688B" w:rsidRPr="005A2DC9" w:rsidRDefault="0015688B" w:rsidP="005D6EE6">
            <w:pPr>
              <w:numPr>
                <w:ins w:id="2551" w:author="Jacky" w:date="2013-03-13T22:42:00Z"/>
              </w:numPr>
              <w:rPr>
                <w:ins w:id="2552" w:author="Jacky" w:date="2013-03-13T22:42:00Z"/>
                <w:rFonts w:ascii="Calibri" w:hAnsi="Calibri"/>
                <w:lang w:eastAsia="en-AU"/>
              </w:rPr>
            </w:pPr>
            <w:ins w:id="2553" w:author="Jacky" w:date="2013-03-13T22:42:00Z">
              <w:r w:rsidRPr="005A2DC9">
                <w:rPr>
                  <w:rFonts w:ascii="Calibri" w:hAnsi="Calibri"/>
                  <w:lang w:eastAsia="en-AU"/>
                </w:rPr>
                <w:t>If no, the VTS is not conforming to IALA Recommendation V-127 On Operational Procedures for Vessel Traffic Services.</w:t>
              </w:r>
            </w:ins>
          </w:p>
        </w:tc>
      </w:tr>
      <w:tr w:rsidR="0015688B" w:rsidRPr="005A2DC9" w14:paraId="1309F407" w14:textId="77777777">
        <w:trPr>
          <w:ins w:id="2554" w:author="Jacky" w:date="2013-03-13T22:42:00Z"/>
        </w:trPr>
        <w:tc>
          <w:tcPr>
            <w:tcW w:w="8928" w:type="dxa"/>
          </w:tcPr>
          <w:p w14:paraId="2B771915" w14:textId="77777777" w:rsidR="0015688B" w:rsidRPr="005A2DC9" w:rsidRDefault="0015688B" w:rsidP="005D6EE6">
            <w:pPr>
              <w:numPr>
                <w:ins w:id="2555" w:author="Jacky" w:date="2013-03-13T22:42:00Z"/>
              </w:numPr>
              <w:rPr>
                <w:ins w:id="2556" w:author="Jacky" w:date="2013-03-13T22:42:00Z"/>
                <w:rFonts w:ascii="Calibri" w:hAnsi="Calibri"/>
                <w:lang w:eastAsia="en-AU"/>
              </w:rPr>
            </w:pPr>
            <w:ins w:id="2557" w:author="Jacky" w:date="2013-03-13T22:42:00Z">
              <w:r w:rsidRPr="005A2DC9">
                <w:rPr>
                  <w:rFonts w:ascii="Calibri" w:hAnsi="Calibri"/>
                  <w:lang w:eastAsia="en-AU"/>
                </w:rPr>
                <w:t>Does the documentation for the QMS include:</w:t>
              </w:r>
            </w:ins>
          </w:p>
        </w:tc>
      </w:tr>
      <w:tr w:rsidR="0015688B" w:rsidRPr="005A2DC9" w14:paraId="524A1C6F" w14:textId="77777777">
        <w:trPr>
          <w:ins w:id="2558" w:author="Jacky" w:date="2013-03-13T22:42:00Z"/>
        </w:trPr>
        <w:tc>
          <w:tcPr>
            <w:tcW w:w="8928" w:type="dxa"/>
          </w:tcPr>
          <w:p w14:paraId="7FE36943" w14:textId="77777777" w:rsidR="0015688B" w:rsidRPr="005A2DC9" w:rsidRDefault="0015688B" w:rsidP="0015688B">
            <w:pPr>
              <w:pStyle w:val="ListParagraph"/>
              <w:numPr>
                <w:ilvl w:val="0"/>
                <w:numId w:val="61"/>
                <w:ins w:id="2559" w:author="Jacky" w:date="2013-03-13T22:42:00Z"/>
              </w:numPr>
              <w:spacing w:after="0" w:line="240" w:lineRule="auto"/>
              <w:rPr>
                <w:ins w:id="2560" w:author="Jacky" w:date="2013-03-13T22:42:00Z"/>
                <w:rFonts w:ascii="Calibri" w:hAnsi="Calibri"/>
                <w:lang w:eastAsia="en-AU"/>
              </w:rPr>
            </w:pPr>
            <w:ins w:id="2561" w:author="Jacky" w:date="2013-03-13T22:42:00Z">
              <w:r w:rsidRPr="005A2DC9">
                <w:rPr>
                  <w:rFonts w:ascii="Calibri" w:hAnsi="Calibri"/>
                  <w:lang w:eastAsia="en-AU"/>
                </w:rPr>
                <w:t>A Quality Manual - that is documentation that identifies the processes and procedures, technical instructions, indicators, records, forms of measurement, monitoring analysis and improvement to ensure that customer requirements, needs and expectations are met?</w:t>
              </w:r>
            </w:ins>
          </w:p>
        </w:tc>
      </w:tr>
      <w:tr w:rsidR="0015688B" w:rsidRPr="005A2DC9" w14:paraId="0EBF05E5" w14:textId="77777777">
        <w:trPr>
          <w:ins w:id="2562" w:author="Jacky" w:date="2013-03-13T22:42:00Z"/>
        </w:trPr>
        <w:tc>
          <w:tcPr>
            <w:tcW w:w="8928" w:type="dxa"/>
          </w:tcPr>
          <w:p w14:paraId="0031BA26" w14:textId="77777777" w:rsidR="0015688B" w:rsidRPr="005A2DC9" w:rsidRDefault="0015688B" w:rsidP="0015688B">
            <w:pPr>
              <w:pStyle w:val="ListParagraph"/>
              <w:numPr>
                <w:ilvl w:val="0"/>
                <w:numId w:val="61"/>
                <w:ins w:id="2563" w:author="Jacky" w:date="2013-03-13T22:42:00Z"/>
              </w:numPr>
              <w:spacing w:after="0" w:line="240" w:lineRule="auto"/>
              <w:rPr>
                <w:ins w:id="2564" w:author="Jacky" w:date="2013-03-13T22:42:00Z"/>
                <w:rFonts w:ascii="Calibri" w:hAnsi="Calibri"/>
                <w:lang w:eastAsia="en-AU"/>
              </w:rPr>
            </w:pPr>
            <w:ins w:id="2565" w:author="Jacky" w:date="2013-03-13T22:42:00Z">
              <w:r w:rsidRPr="005A2DC9">
                <w:rPr>
                  <w:rFonts w:ascii="Calibri" w:hAnsi="Calibri"/>
                  <w:lang w:eastAsia="en-AU"/>
                </w:rPr>
                <w:t>Procedure documents, e.g., operating guidelines, operating procedures, work instructions;</w:t>
              </w:r>
            </w:ins>
          </w:p>
        </w:tc>
      </w:tr>
      <w:tr w:rsidR="0015688B" w:rsidRPr="005A2DC9" w14:paraId="4CAF9374" w14:textId="77777777">
        <w:trPr>
          <w:ins w:id="2566" w:author="Jacky" w:date="2013-03-13T22:42:00Z"/>
        </w:trPr>
        <w:tc>
          <w:tcPr>
            <w:tcW w:w="8928" w:type="dxa"/>
          </w:tcPr>
          <w:p w14:paraId="5151DD9C" w14:textId="77777777" w:rsidR="0015688B" w:rsidRPr="005A2DC9" w:rsidRDefault="0015688B" w:rsidP="0015688B">
            <w:pPr>
              <w:pStyle w:val="ListParagraph"/>
              <w:numPr>
                <w:ilvl w:val="0"/>
                <w:numId w:val="61"/>
                <w:ins w:id="2567" w:author="Jacky" w:date="2013-03-13T22:42:00Z"/>
              </w:numPr>
              <w:spacing w:after="0" w:line="240" w:lineRule="auto"/>
              <w:rPr>
                <w:ins w:id="2568" w:author="Jacky" w:date="2013-03-13T22:42:00Z"/>
                <w:rFonts w:ascii="Calibri" w:hAnsi="Calibri"/>
                <w:lang w:eastAsia="en-AU"/>
              </w:rPr>
            </w:pPr>
            <w:ins w:id="2569" w:author="Jacky" w:date="2013-03-13T22:42:00Z">
              <w:r w:rsidRPr="005A2DC9">
                <w:rPr>
                  <w:rFonts w:ascii="Calibri" w:hAnsi="Calibri"/>
                  <w:lang w:eastAsia="en-AU"/>
                </w:rPr>
                <w:t>Recordkeeping:</w:t>
              </w:r>
            </w:ins>
          </w:p>
        </w:tc>
      </w:tr>
      <w:tr w:rsidR="0015688B" w:rsidRPr="005A2DC9" w14:paraId="727CBDEF" w14:textId="77777777">
        <w:trPr>
          <w:ins w:id="2570" w:author="Jacky" w:date="2013-03-13T22:42:00Z"/>
        </w:trPr>
        <w:tc>
          <w:tcPr>
            <w:tcW w:w="8928" w:type="dxa"/>
          </w:tcPr>
          <w:p w14:paraId="06B896C5" w14:textId="77777777" w:rsidR="0015688B" w:rsidRPr="005A2DC9" w:rsidRDefault="0015688B" w:rsidP="005D6EE6">
            <w:pPr>
              <w:numPr>
                <w:ins w:id="2571" w:author="Jacky" w:date="2013-03-13T22:42:00Z"/>
              </w:numPr>
              <w:rPr>
                <w:ins w:id="2572" w:author="Jacky" w:date="2013-03-13T22:42:00Z"/>
                <w:rFonts w:ascii="Calibri" w:hAnsi="Calibri"/>
                <w:lang w:eastAsia="en-AU"/>
              </w:rPr>
            </w:pPr>
            <w:ins w:id="2573" w:author="Jacky" w:date="2013-03-13T22:42:00Z">
              <w:r w:rsidRPr="005A2DC9">
                <w:rPr>
                  <w:rFonts w:ascii="Calibri" w:hAnsi="Calibri"/>
                  <w:lang w:eastAsia="en-AU"/>
                </w:rPr>
                <w:t>Are the VTS Operational Procedures included in the scope of the QMS?</w:t>
              </w:r>
            </w:ins>
          </w:p>
        </w:tc>
      </w:tr>
      <w:tr w:rsidR="0015688B" w:rsidRPr="005A2DC9" w14:paraId="3666719A" w14:textId="77777777">
        <w:trPr>
          <w:ins w:id="2574" w:author="Jacky" w:date="2013-03-13T22:42:00Z"/>
        </w:trPr>
        <w:tc>
          <w:tcPr>
            <w:tcW w:w="8928" w:type="dxa"/>
          </w:tcPr>
          <w:p w14:paraId="368F66C5" w14:textId="77777777" w:rsidR="0015688B" w:rsidRPr="005A2DC9" w:rsidRDefault="0015688B" w:rsidP="005D6EE6">
            <w:pPr>
              <w:numPr>
                <w:ins w:id="2575" w:author="Jacky" w:date="2013-03-13T22:42:00Z"/>
              </w:numPr>
              <w:rPr>
                <w:ins w:id="2576" w:author="Jacky" w:date="2013-03-13T22:42:00Z"/>
                <w:rFonts w:ascii="Calibri" w:hAnsi="Calibri"/>
                <w:lang w:eastAsia="en-AU"/>
              </w:rPr>
            </w:pPr>
            <w:ins w:id="2577" w:author="Jacky" w:date="2013-03-13T22:42:00Z">
              <w:r w:rsidRPr="005A2DC9">
                <w:rPr>
                  <w:rFonts w:ascii="Calibri" w:hAnsi="Calibri"/>
                  <w:lang w:eastAsia="en-AU"/>
                </w:rPr>
                <w:t>Does the QMS reference conforming to IALA Recommendation V-127 On Operational Procedures for Vessel Traffic Services?</w:t>
              </w:r>
            </w:ins>
          </w:p>
        </w:tc>
      </w:tr>
      <w:tr w:rsidR="0015688B" w:rsidRPr="005A2DC9" w14:paraId="73056568" w14:textId="77777777">
        <w:trPr>
          <w:ins w:id="2578" w:author="Jacky" w:date="2013-03-13T22:42:00Z"/>
        </w:trPr>
        <w:tc>
          <w:tcPr>
            <w:tcW w:w="8928" w:type="dxa"/>
            <w:shd w:val="clear" w:color="auto" w:fill="D9D9D9"/>
          </w:tcPr>
          <w:p w14:paraId="1320F937" w14:textId="77777777" w:rsidR="0015688B" w:rsidRPr="005A2DC9" w:rsidRDefault="0015688B" w:rsidP="005D6EE6">
            <w:pPr>
              <w:numPr>
                <w:ins w:id="2579" w:author="Jacky" w:date="2013-03-13T22:42:00Z"/>
              </w:numPr>
              <w:rPr>
                <w:ins w:id="2580" w:author="Jacky" w:date="2013-03-13T22:42:00Z"/>
                <w:rFonts w:ascii="Calibri" w:hAnsi="Calibri"/>
                <w:lang w:eastAsia="en-AU"/>
              </w:rPr>
            </w:pPr>
            <w:ins w:id="2581" w:author="Jacky" w:date="2013-03-13T22:42:00Z">
              <w:r w:rsidRPr="005A2DC9">
                <w:rPr>
                  <w:rFonts w:ascii="Calibri" w:hAnsi="Calibri"/>
                  <w:lang w:eastAsia="en-AU"/>
                </w:rPr>
                <w:t>Complete the Compliance Matrix in Part 2</w:t>
              </w:r>
            </w:ins>
          </w:p>
        </w:tc>
      </w:tr>
    </w:tbl>
    <w:p w14:paraId="311029FD" w14:textId="77777777" w:rsidR="0015688B" w:rsidRDefault="0015688B" w:rsidP="0015688B">
      <w:pPr>
        <w:numPr>
          <w:ins w:id="2582" w:author="Jacky" w:date="2013-03-13T22:42:00Z"/>
        </w:numPr>
        <w:rPr>
          <w:ins w:id="2583" w:author="Jacky" w:date="2013-03-13T22:42:00Z"/>
          <w:rFonts w:ascii="Calibri" w:hAnsi="Calibri"/>
          <w:sz w:val="28"/>
          <w:szCs w:val="28"/>
          <w:lang w:eastAsia="en-US"/>
        </w:rPr>
      </w:pPr>
    </w:p>
    <w:p w14:paraId="54279544" w14:textId="77777777" w:rsidR="0015688B" w:rsidRPr="000357FE" w:rsidRDefault="0015688B" w:rsidP="0015688B">
      <w:pPr>
        <w:numPr>
          <w:ins w:id="2584" w:author="Jacky" w:date="2013-03-13T22:42:00Z"/>
        </w:numPr>
        <w:rPr>
          <w:ins w:id="2585" w:author="Jacky" w:date="2013-03-13T22:42:00Z"/>
          <w:rFonts w:ascii="Calibri" w:hAnsi="Calibri"/>
          <w:sz w:val="28"/>
          <w:szCs w:val="28"/>
          <w:lang w:eastAsia="en-US"/>
        </w:rPr>
      </w:pPr>
    </w:p>
    <w:p w14:paraId="0D96410D" w14:textId="77777777" w:rsidR="00D93AC5" w:rsidRPr="006E0BF1" w:rsidDel="0079729E" w:rsidRDefault="00D93AC5" w:rsidP="006E0BF1">
      <w:pPr>
        <w:spacing w:after="200" w:line="276" w:lineRule="auto"/>
        <w:rPr>
          <w:del w:id="2586" w:author="Jacky" w:date="2013-03-13T22:41:00Z"/>
          <w:rFonts w:ascii="Calibri" w:hAnsi="Calibri" w:cs="Calibri"/>
          <w:lang w:val="en-AU" w:eastAsia="en-US"/>
        </w:rPr>
      </w:pPr>
    </w:p>
    <w:p w14:paraId="584A400D" w14:textId="77777777" w:rsidR="00D93AC5" w:rsidRPr="006E0BF1" w:rsidRDefault="00D93AC5" w:rsidP="006E0BF1">
      <w:pPr>
        <w:spacing w:after="200" w:line="276" w:lineRule="auto"/>
        <w:rPr>
          <w:lang w:eastAsia="en-US"/>
        </w:rPr>
      </w:pPr>
      <w:del w:id="2587" w:author="Jacky" w:date="2013-03-13T22:41:00Z">
        <w:r w:rsidRPr="006E0BF1" w:rsidDel="0079729E">
          <w:rPr>
            <w:lang w:eastAsia="en-US"/>
          </w:rPr>
          <w:delText xml:space="preserve"> </w:delText>
        </w:r>
      </w:del>
    </w:p>
    <w:p w14:paraId="338812A2" w14:textId="77777777" w:rsidR="00D93AC5" w:rsidRPr="00FD2D0A" w:rsidRDefault="00D93AC5" w:rsidP="00FD2D0A">
      <w:pPr>
        <w:pStyle w:val="Heading1"/>
        <w:numPr>
          <w:ilvl w:val="0"/>
          <w:numId w:val="0"/>
        </w:numPr>
        <w:rPr>
          <w:b w:val="0"/>
          <w:bCs w:val="0"/>
        </w:rPr>
      </w:pPr>
    </w:p>
    <w:sectPr w:rsidR="00D93AC5" w:rsidRPr="00FD2D0A" w:rsidSect="00A04A2D">
      <w:headerReference w:type="default" r:id="rId19"/>
      <w:footerReference w:type="default" r:id="rId2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7E9392" w14:textId="77777777" w:rsidR="005D6EE6" w:rsidRDefault="005D6EE6" w:rsidP="009E1230">
      <w:r>
        <w:separator/>
      </w:r>
    </w:p>
  </w:endnote>
  <w:endnote w:type="continuationSeparator" w:id="0">
    <w:p w14:paraId="6DFFDE85" w14:textId="77777777" w:rsidR="005D6EE6" w:rsidRDefault="005D6EE6"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00002A87" w:usb1="80000000" w:usb2="00000008" w:usb3="00000000" w:csb0="000001FF"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Symbol">
    <w:panose1 w:val="020005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MS Mincho">
    <w:altName w:val="ＭＳ 明朝"/>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Arial-BoldMT">
    <w:altName w:val="Arial"/>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Arial-ItalicMT">
    <w:panose1 w:val="00000000000000000000"/>
    <w:charset w:val="00"/>
    <w:family w:val="swiss"/>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C4D8F0" w14:textId="77777777" w:rsidR="00F16C1F" w:rsidRDefault="00F16C1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655362" w14:textId="77777777" w:rsidR="005D6EE6" w:rsidRPr="008136BC" w:rsidRDefault="005D6EE6" w:rsidP="00870A1B">
    <w:pPr>
      <w:pStyle w:val="Footer"/>
    </w:pPr>
    <w:r w:rsidRPr="008136BC">
      <w:tab/>
      <w:t xml:space="preserve">Page </w:t>
    </w:r>
    <w:r w:rsidR="00D36601">
      <w:fldChar w:fldCharType="begin"/>
    </w:r>
    <w:r w:rsidR="00D36601">
      <w:instrText xml:space="preserve"> PAGE </w:instrText>
    </w:r>
    <w:r w:rsidR="00D36601">
      <w:fldChar w:fldCharType="separate"/>
    </w:r>
    <w:r w:rsidR="00F16C1F">
      <w:rPr>
        <w:noProof/>
      </w:rPr>
      <w:t>12</w:t>
    </w:r>
    <w:r w:rsidR="00D36601">
      <w:rPr>
        <w:noProof/>
      </w:rPr>
      <w:fldChar w:fldCharType="end"/>
    </w:r>
    <w:r w:rsidRPr="008136BC">
      <w:t xml:space="preserve"> of </w:t>
    </w:r>
    <w:fldSimple w:instr=" NUMPAGES ">
      <w:r w:rsidR="00F16C1F">
        <w:rPr>
          <w:noProof/>
        </w:rPr>
        <w:t>24</w:t>
      </w:r>
    </w:fldSimple>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B0DE72" w14:textId="77777777" w:rsidR="00F16C1F" w:rsidRDefault="00F16C1F">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51F633" w14:textId="77777777" w:rsidR="005D6EE6" w:rsidRPr="008136BC" w:rsidRDefault="005D6EE6" w:rsidP="00802A8D">
    <w:pPr>
      <w:pStyle w:val="Footer"/>
      <w:tabs>
        <w:tab w:val="clear" w:pos="4678"/>
        <w:tab w:val="clear" w:pos="9356"/>
        <w:tab w:val="center" w:pos="7371"/>
        <w:tab w:val="right" w:pos="14601"/>
      </w:tabs>
    </w:pPr>
    <w:r w:rsidRPr="008136BC">
      <w:tab/>
      <w:t xml:space="preserve">Page </w:t>
    </w:r>
    <w:r w:rsidR="00D36601">
      <w:fldChar w:fldCharType="begin"/>
    </w:r>
    <w:r w:rsidR="00D36601">
      <w:instrText xml:space="preserve"> PAGE </w:instrText>
    </w:r>
    <w:r w:rsidR="00D36601">
      <w:fldChar w:fldCharType="separate"/>
    </w:r>
    <w:r w:rsidR="00F16C1F">
      <w:rPr>
        <w:noProof/>
      </w:rPr>
      <w:t>24</w:t>
    </w:r>
    <w:r w:rsidR="00D36601">
      <w:rPr>
        <w:noProof/>
      </w:rPr>
      <w:fldChar w:fldCharType="end"/>
    </w:r>
    <w:r w:rsidRPr="008136BC">
      <w:t xml:space="preserve"> of </w:t>
    </w:r>
    <w:fldSimple w:instr=" NUMPAGES ">
      <w:r w:rsidR="00F16C1F">
        <w:rPr>
          <w:noProof/>
        </w:rPr>
        <w:t>24</w:t>
      </w:r>
    </w:fldSimple>
  </w:p>
  <w:p w14:paraId="7F5EE8A7" w14:textId="77777777" w:rsidR="005D6EE6" w:rsidRDefault="005D6EE6"/>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FB55B1" w14:textId="77777777" w:rsidR="005D6EE6" w:rsidRDefault="005D6EE6" w:rsidP="009E1230">
      <w:r>
        <w:separator/>
      </w:r>
    </w:p>
  </w:footnote>
  <w:footnote w:type="continuationSeparator" w:id="0">
    <w:p w14:paraId="149C9DE6" w14:textId="77777777" w:rsidR="005D6EE6" w:rsidRDefault="005D6EE6" w:rsidP="009E123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1AB727" w14:textId="77777777" w:rsidR="00F16C1F" w:rsidRDefault="00F16C1F">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F7C984" w14:textId="77777777" w:rsidR="005D6EE6" w:rsidRPr="00276068" w:rsidRDefault="005D6EE6" w:rsidP="00276068">
    <w:pPr>
      <w:pBdr>
        <w:bottom w:val="single" w:sz="6" w:space="1" w:color="auto"/>
      </w:pBdr>
      <w:jc w:val="center"/>
      <w:rPr>
        <w:sz w:val="20"/>
        <w:szCs w:val="20"/>
        <w:highlight w:val="yellow"/>
        <w:rPrChange w:id="113" w:author="Jacky" w:date="2013-03-13T22:43:00Z">
          <w:rPr>
            <w:sz w:val="20"/>
            <w:szCs w:val="20"/>
          </w:rPr>
        </w:rPrChange>
      </w:rPr>
    </w:pPr>
    <w:r>
      <w:rPr>
        <w:sz w:val="20"/>
        <w:szCs w:val="20"/>
      </w:rPr>
      <w:t>Assessing and Auditing VTS (</w:t>
    </w:r>
    <w:r>
      <w:rPr>
        <w:sz w:val="20"/>
        <w:szCs w:val="20"/>
        <w:highlight w:val="yellow"/>
      </w:rPr>
      <w:t xml:space="preserve">Draft </w:t>
    </w:r>
    <w:del w:id="114" w:author="Jacky" w:date="2013-03-13T22:43:00Z">
      <w:r w:rsidDel="00276068">
        <w:rPr>
          <w:sz w:val="20"/>
          <w:szCs w:val="20"/>
          <w:highlight w:val="yellow"/>
        </w:rPr>
        <w:delText>-</w:delText>
      </w:r>
    </w:del>
    <w:ins w:id="115" w:author="Jacky" w:date="2013-03-13T22:43:00Z">
      <w:r>
        <w:rPr>
          <w:sz w:val="20"/>
          <w:szCs w:val="20"/>
          <w:highlight w:val="yellow"/>
        </w:rPr>
        <w:t>–</w:t>
      </w:r>
    </w:ins>
    <w:r>
      <w:rPr>
        <w:sz w:val="20"/>
        <w:szCs w:val="20"/>
        <w:highlight w:val="yellow"/>
      </w:rPr>
      <w:t xml:space="preserve"> </w:t>
    </w:r>
    <w:ins w:id="116" w:author="Jacky" w:date="2013-03-13T22:43:00Z">
      <w:r>
        <w:rPr>
          <w:sz w:val="20"/>
          <w:szCs w:val="20"/>
          <w:highlight w:val="yellow"/>
        </w:rPr>
        <w:t>VTS36</w:t>
      </w:r>
    </w:ins>
    <w:del w:id="117" w:author="Jacky" w:date="2013-03-13T22:43:00Z">
      <w:r w:rsidDel="00276068">
        <w:rPr>
          <w:sz w:val="20"/>
          <w:szCs w:val="20"/>
          <w:highlight w:val="yellow"/>
        </w:rPr>
        <w:delText>5 March 2013 9:41 AM</w:delText>
      </w:r>
    </w:del>
    <w:r>
      <w:rPr>
        <w:sz w:val="20"/>
        <w:szCs w:val="20"/>
      </w:rPr>
      <w:t>)</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546E9" w14:textId="71B7E48F" w:rsidR="00D36601" w:rsidRDefault="00D36601">
    <w:pPr>
      <w:pStyle w:val="Header"/>
    </w:pPr>
    <w:ins w:id="118" w:author="" w:date="2013-03-17T10:14:00Z">
      <w:r>
        <w:tab/>
      </w:r>
      <w:r>
        <w:tab/>
      </w:r>
    </w:ins>
    <w:r>
      <w:t>VTS37</w:t>
    </w:r>
    <w:ins w:id="119" w:author="Office 2004 Test Drive User" w:date="2013-08-09T10:04:00Z">
      <w:r w:rsidR="00F16C1F">
        <w:t>-8.9</w:t>
      </w:r>
    </w:ins>
    <w:del w:id="120" w:author="Office 2004 Test Drive User" w:date="2013-08-09T10:04:00Z">
      <w:r w:rsidDel="00F16C1F">
        <w:delText>/8.9/10</w:delText>
      </w:r>
    </w:del>
    <w:bookmarkStart w:id="121" w:name="_GoBack"/>
    <w:bookmarkEnd w:id="121"/>
  </w:p>
  <w:p w14:paraId="65D11B25" w14:textId="5BBCA4B3" w:rsidR="00806146" w:rsidRDefault="00806146">
    <w:pPr>
      <w:pStyle w:val="Header"/>
    </w:pPr>
    <w:r>
      <w:tab/>
    </w:r>
    <w:r>
      <w:tab/>
      <w:t>Formerly VTS36/WG1/WP</w:t>
    </w:r>
    <w:r w:rsidR="00927076">
      <w:t>5</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70B0D9" w14:textId="77777777" w:rsidR="005D6EE6" w:rsidRPr="00802A8D" w:rsidRDefault="005D6EE6" w:rsidP="00802A8D">
    <w:pPr>
      <w:autoSpaceDE w:val="0"/>
      <w:autoSpaceDN w:val="0"/>
      <w:adjustRightInd w:val="0"/>
      <w:jc w:val="center"/>
      <w:rPr>
        <w:color w:val="000000"/>
        <w:sz w:val="20"/>
        <w:szCs w:val="20"/>
      </w:rPr>
    </w:pPr>
    <w:r w:rsidRPr="00802A8D">
      <w:rPr>
        <w:sz w:val="20"/>
        <w:szCs w:val="20"/>
      </w:rPr>
      <w:t xml:space="preserve">Guideline </w:t>
    </w:r>
    <w:r>
      <w:rPr>
        <w:sz w:val="20"/>
        <w:szCs w:val="20"/>
        <w:highlight w:val="yellow"/>
      </w:rPr>
      <w:t xml:space="preserve">#### – </w:t>
    </w:r>
    <w:r w:rsidRPr="00802A8D">
      <w:rPr>
        <w:color w:val="000000"/>
        <w:sz w:val="20"/>
        <w:szCs w:val="20"/>
      </w:rPr>
      <w:t>Ass</w:t>
    </w:r>
    <w:r>
      <w:rPr>
        <w:color w:val="000000"/>
        <w:sz w:val="20"/>
        <w:szCs w:val="20"/>
      </w:rPr>
      <w:t xml:space="preserve">essing and Auditing the Overall </w:t>
    </w:r>
    <w:r w:rsidRPr="00802A8D">
      <w:rPr>
        <w:color w:val="000000"/>
        <w:sz w:val="20"/>
        <w:szCs w:val="20"/>
      </w:rPr>
      <w:t>Performance of</w:t>
    </w:r>
    <w:r>
      <w:rPr>
        <w:color w:val="000000"/>
        <w:sz w:val="20"/>
        <w:szCs w:val="20"/>
      </w:rPr>
      <w:t xml:space="preserve"> </w:t>
    </w:r>
    <w:r w:rsidRPr="00802A8D">
      <w:rPr>
        <w:color w:val="000000"/>
        <w:sz w:val="20"/>
        <w:szCs w:val="20"/>
      </w:rPr>
      <w:t>VTS Centres</w:t>
    </w:r>
  </w:p>
  <w:p w14:paraId="0F3D5259" w14:textId="77777777" w:rsidR="005D6EE6" w:rsidRDefault="005D6EE6" w:rsidP="00802A8D">
    <w:pPr>
      <w:pBdr>
        <w:bottom w:val="single" w:sz="4" w:space="1" w:color="auto"/>
      </w:pBdr>
      <w:jc w:val="center"/>
    </w:pPr>
    <w:r w:rsidRPr="00802A8D">
      <w:rPr>
        <w:sz w:val="20"/>
        <w:szCs w:val="20"/>
      </w:rPr>
      <w:t>Date Issued</w:t>
    </w:r>
  </w:p>
  <w:p w14:paraId="3E8CC7D2" w14:textId="77777777" w:rsidR="005D6EE6" w:rsidRDefault="005D6EE6">
    <w:pPr>
      <w:rPr>
        <w:sz w:val="20"/>
        <w:szCs w:val="20"/>
      </w:rPr>
    </w:pPr>
  </w:p>
  <w:p w14:paraId="39DA9290" w14:textId="77777777" w:rsidR="005D6EE6" w:rsidRDefault="005D6EE6"/>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61E60816"/>
    <w:lvl w:ilvl="0" w:tplc="A156C9CC">
      <w:start w:val="1"/>
      <w:numFmt w:val="decimal"/>
      <w:pStyle w:val="Appendix"/>
      <w:lvlText w:val="APPENDIX %1"/>
      <w:lvlJc w:val="left"/>
      <w:pPr>
        <w:ind w:left="360" w:hanging="360"/>
      </w:pPr>
      <w:rPr>
        <w:rFonts w:ascii="Arial" w:hAnsi="Arial" w:cs="Arial" w:hint="default"/>
        <w:b/>
        <w:bCs/>
        <w:i w:val="0"/>
        <w:iCs w:val="0"/>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E502E3"/>
    <w:multiLevelType w:val="hybridMultilevel"/>
    <w:tmpl w:val="A84E3214"/>
    <w:lvl w:ilvl="0" w:tplc="0C090003">
      <w:start w:val="1"/>
      <w:numFmt w:val="bullet"/>
      <w:lvlText w:val="o"/>
      <w:lvlJc w:val="left"/>
      <w:pPr>
        <w:ind w:left="966" w:hanging="360"/>
      </w:pPr>
      <w:rPr>
        <w:rFonts w:ascii="Courier New" w:hAnsi="Courier New" w:cs="Courier New" w:hint="default"/>
      </w:rPr>
    </w:lvl>
    <w:lvl w:ilvl="1" w:tplc="0C090003" w:tentative="1">
      <w:start w:val="1"/>
      <w:numFmt w:val="bullet"/>
      <w:lvlText w:val="o"/>
      <w:lvlJc w:val="left"/>
      <w:pPr>
        <w:ind w:left="1686" w:hanging="360"/>
      </w:pPr>
      <w:rPr>
        <w:rFonts w:ascii="Courier New" w:hAnsi="Courier New" w:cs="Courier New" w:hint="default"/>
      </w:rPr>
    </w:lvl>
    <w:lvl w:ilvl="2" w:tplc="0C090005" w:tentative="1">
      <w:start w:val="1"/>
      <w:numFmt w:val="bullet"/>
      <w:lvlText w:val=""/>
      <w:lvlJc w:val="left"/>
      <w:pPr>
        <w:ind w:left="2406" w:hanging="360"/>
      </w:pPr>
      <w:rPr>
        <w:rFonts w:ascii="Wingdings" w:hAnsi="Wingdings" w:cs="Wingdings" w:hint="default"/>
      </w:rPr>
    </w:lvl>
    <w:lvl w:ilvl="3" w:tplc="0C090001" w:tentative="1">
      <w:start w:val="1"/>
      <w:numFmt w:val="bullet"/>
      <w:lvlText w:val=""/>
      <w:lvlJc w:val="left"/>
      <w:pPr>
        <w:ind w:left="3126" w:hanging="360"/>
      </w:pPr>
      <w:rPr>
        <w:rFonts w:ascii="Symbol" w:hAnsi="Symbol" w:cs="Symbol" w:hint="default"/>
      </w:rPr>
    </w:lvl>
    <w:lvl w:ilvl="4" w:tplc="0C090003" w:tentative="1">
      <w:start w:val="1"/>
      <w:numFmt w:val="bullet"/>
      <w:lvlText w:val="o"/>
      <w:lvlJc w:val="left"/>
      <w:pPr>
        <w:ind w:left="3846" w:hanging="360"/>
      </w:pPr>
      <w:rPr>
        <w:rFonts w:ascii="Courier New" w:hAnsi="Courier New" w:cs="Courier New" w:hint="default"/>
      </w:rPr>
    </w:lvl>
    <w:lvl w:ilvl="5" w:tplc="0C090005" w:tentative="1">
      <w:start w:val="1"/>
      <w:numFmt w:val="bullet"/>
      <w:lvlText w:val=""/>
      <w:lvlJc w:val="left"/>
      <w:pPr>
        <w:ind w:left="4566" w:hanging="360"/>
      </w:pPr>
      <w:rPr>
        <w:rFonts w:ascii="Wingdings" w:hAnsi="Wingdings" w:cs="Wingdings" w:hint="default"/>
      </w:rPr>
    </w:lvl>
    <w:lvl w:ilvl="6" w:tplc="0C090001" w:tentative="1">
      <w:start w:val="1"/>
      <w:numFmt w:val="bullet"/>
      <w:lvlText w:val=""/>
      <w:lvlJc w:val="left"/>
      <w:pPr>
        <w:ind w:left="5286" w:hanging="360"/>
      </w:pPr>
      <w:rPr>
        <w:rFonts w:ascii="Symbol" w:hAnsi="Symbol" w:cs="Symbol" w:hint="default"/>
      </w:rPr>
    </w:lvl>
    <w:lvl w:ilvl="7" w:tplc="0C090003" w:tentative="1">
      <w:start w:val="1"/>
      <w:numFmt w:val="bullet"/>
      <w:lvlText w:val="o"/>
      <w:lvlJc w:val="left"/>
      <w:pPr>
        <w:ind w:left="6006" w:hanging="360"/>
      </w:pPr>
      <w:rPr>
        <w:rFonts w:ascii="Courier New" w:hAnsi="Courier New" w:cs="Courier New" w:hint="default"/>
      </w:rPr>
    </w:lvl>
    <w:lvl w:ilvl="8" w:tplc="0C090005" w:tentative="1">
      <w:start w:val="1"/>
      <w:numFmt w:val="bullet"/>
      <w:lvlText w:val=""/>
      <w:lvlJc w:val="left"/>
      <w:pPr>
        <w:ind w:left="6726" w:hanging="360"/>
      </w:pPr>
      <w:rPr>
        <w:rFonts w:ascii="Wingdings" w:hAnsi="Wingdings" w:cs="Wingdings" w:hint="default"/>
      </w:rPr>
    </w:lvl>
  </w:abstractNum>
  <w:abstractNum w:abstractNumId="2">
    <w:nsid w:val="062F5B82"/>
    <w:multiLevelType w:val="hybridMultilevel"/>
    <w:tmpl w:val="97C6261A"/>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07BC66F4"/>
    <w:multiLevelType w:val="hybridMultilevel"/>
    <w:tmpl w:val="EAAED450"/>
    <w:lvl w:ilvl="0" w:tplc="8F9E2C54">
      <w:start w:val="1"/>
      <w:numFmt w:val="bullet"/>
      <w:lvlText w:val="-"/>
      <w:lvlJc w:val="left"/>
      <w:pPr>
        <w:ind w:left="1352" w:hanging="360"/>
      </w:pPr>
      <w:rPr>
        <w:rFonts w:ascii="Arial" w:hAnsi="Arial" w:cs="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cs="Wingdings" w:hint="default"/>
      </w:rPr>
    </w:lvl>
    <w:lvl w:ilvl="3" w:tplc="08090001" w:tentative="1">
      <w:start w:val="1"/>
      <w:numFmt w:val="bullet"/>
      <w:lvlText w:val=""/>
      <w:lvlJc w:val="left"/>
      <w:pPr>
        <w:tabs>
          <w:tab w:val="num" w:pos="3480"/>
        </w:tabs>
        <w:ind w:left="3480" w:hanging="360"/>
      </w:pPr>
      <w:rPr>
        <w:rFonts w:ascii="Symbol" w:hAnsi="Symbol" w:cs="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cs="Wingdings" w:hint="default"/>
      </w:rPr>
    </w:lvl>
    <w:lvl w:ilvl="6" w:tplc="08090001" w:tentative="1">
      <w:start w:val="1"/>
      <w:numFmt w:val="bullet"/>
      <w:lvlText w:val=""/>
      <w:lvlJc w:val="left"/>
      <w:pPr>
        <w:tabs>
          <w:tab w:val="num" w:pos="5640"/>
        </w:tabs>
        <w:ind w:left="5640" w:hanging="360"/>
      </w:pPr>
      <w:rPr>
        <w:rFonts w:ascii="Symbol" w:hAnsi="Symbol" w:cs="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cs="Wingdings" w:hint="default"/>
      </w:rPr>
    </w:lvl>
  </w:abstractNum>
  <w:abstractNum w:abstractNumId="4">
    <w:nsid w:val="08EC69AE"/>
    <w:multiLevelType w:val="multilevel"/>
    <w:tmpl w:val="1840D1E2"/>
    <w:lvl w:ilvl="0">
      <w:start w:val="1"/>
      <w:numFmt w:val="lowerLetter"/>
      <w:lvlText w:val="%1)"/>
      <w:lvlJc w:val="left"/>
      <w:pPr>
        <w:tabs>
          <w:tab w:val="num" w:pos="360"/>
        </w:tabs>
        <w:ind w:left="360" w:hanging="360"/>
      </w:pPr>
      <w:rPr>
        <w:rFonts w:cs="Times New Roman" w:hint="default"/>
      </w:rPr>
    </w:lvl>
    <w:lvl w:ilvl="1">
      <w:start w:val="1"/>
      <w:numFmt w:val="bullet"/>
      <w:lvlText w:val=""/>
      <w:lvlJc w:val="left"/>
      <w:pPr>
        <w:tabs>
          <w:tab w:val="num" w:pos="1440"/>
        </w:tabs>
        <w:ind w:left="1440" w:hanging="360"/>
      </w:pPr>
      <w:rPr>
        <w:rFonts w:ascii="Wingdings" w:hAnsi="Wingdings"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0A5644DC"/>
    <w:multiLevelType w:val="hybridMultilevel"/>
    <w:tmpl w:val="F01646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0AE70206"/>
    <w:multiLevelType w:val="hybridMultilevel"/>
    <w:tmpl w:val="9568464C"/>
    <w:lvl w:ilvl="0" w:tplc="E7567BD2">
      <w:start w:val="1"/>
      <w:numFmt w:val="lowerLetter"/>
      <w:lvlText w:val="%1)"/>
      <w:lvlJc w:val="left"/>
      <w:pPr>
        <w:tabs>
          <w:tab w:val="num" w:pos="360"/>
        </w:tabs>
        <w:ind w:left="360" w:hanging="36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10E431F0"/>
    <w:multiLevelType w:val="hybridMultilevel"/>
    <w:tmpl w:val="28B28E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6340816"/>
    <w:multiLevelType w:val="hybridMultilevel"/>
    <w:tmpl w:val="019058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66F515F"/>
    <w:multiLevelType w:val="hybridMultilevel"/>
    <w:tmpl w:val="CFF21B7C"/>
    <w:lvl w:ilvl="0" w:tplc="E7567BD2">
      <w:start w:val="1"/>
      <w:numFmt w:val="lowerLetter"/>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170F4C54"/>
    <w:multiLevelType w:val="hybridMultilevel"/>
    <w:tmpl w:val="EDD6E07A"/>
    <w:lvl w:ilvl="0" w:tplc="E7567BD2">
      <w:start w:val="1"/>
      <w:numFmt w:val="lowerLetter"/>
      <w:lvlText w:val="%1)"/>
      <w:lvlJc w:val="left"/>
      <w:pPr>
        <w:tabs>
          <w:tab w:val="num" w:pos="360"/>
        </w:tabs>
        <w:ind w:left="360" w:hanging="36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1322"/>
        </w:tabs>
        <w:ind w:left="132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nsid w:val="1A427951"/>
    <w:multiLevelType w:val="hybridMultilevel"/>
    <w:tmpl w:val="7780F4A4"/>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nsid w:val="1CFF1FB8"/>
    <w:multiLevelType w:val="multilevel"/>
    <w:tmpl w:val="19D2DB78"/>
    <w:lvl w:ilvl="0">
      <w:start w:val="1"/>
      <w:numFmt w:val="decimal"/>
      <w:pStyle w:val="AnnexHeading1"/>
      <w:lvlText w:val="%1"/>
      <w:lvlJc w:val="left"/>
      <w:pPr>
        <w:tabs>
          <w:tab w:val="num" w:pos="567"/>
        </w:tabs>
      </w:pPr>
      <w:rPr>
        <w:rFonts w:ascii="Arial Bold" w:hAnsi="Arial Bold" w:cs="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pPr>
      <w:rPr>
        <w:rFonts w:ascii="Arial Bold" w:hAnsi="Arial Bold" w:cs="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1D741C40"/>
    <w:multiLevelType w:val="hybridMultilevel"/>
    <w:tmpl w:val="E6109CA6"/>
    <w:lvl w:ilvl="0" w:tplc="138E7C38">
      <w:start w:val="1"/>
      <w:numFmt w:val="bullet"/>
      <w:lvlText w:val="o"/>
      <w:lvlJc w:val="left"/>
      <w:pPr>
        <w:ind w:left="1440" w:hanging="360"/>
      </w:pPr>
      <w:rPr>
        <w:rFonts w:ascii="Courier New" w:hAnsi="Courier New" w:cs="Courier New" w:hint="default"/>
      </w:rPr>
    </w:lvl>
    <w:lvl w:ilvl="1" w:tplc="04F43DBA">
      <w:start w:val="1"/>
      <w:numFmt w:val="bullet"/>
      <w:lvlText w:val="o"/>
      <w:lvlJc w:val="left"/>
      <w:pPr>
        <w:ind w:left="2160" w:hanging="360"/>
      </w:pPr>
      <w:rPr>
        <w:rFonts w:ascii="Courier New" w:hAnsi="Courier New" w:cs="Courier New" w:hint="default"/>
      </w:rPr>
    </w:lvl>
    <w:lvl w:ilvl="2" w:tplc="8FA09358" w:tentative="1">
      <w:start w:val="1"/>
      <w:numFmt w:val="bullet"/>
      <w:lvlText w:val=""/>
      <w:lvlJc w:val="left"/>
      <w:pPr>
        <w:ind w:left="2880" w:hanging="360"/>
      </w:pPr>
      <w:rPr>
        <w:rFonts w:ascii="Wingdings" w:hAnsi="Wingdings" w:cs="Wingdings" w:hint="default"/>
      </w:rPr>
    </w:lvl>
    <w:lvl w:ilvl="3" w:tplc="1D047996" w:tentative="1">
      <w:start w:val="1"/>
      <w:numFmt w:val="bullet"/>
      <w:lvlText w:val=""/>
      <w:lvlJc w:val="left"/>
      <w:pPr>
        <w:ind w:left="3600" w:hanging="360"/>
      </w:pPr>
      <w:rPr>
        <w:rFonts w:ascii="Symbol" w:hAnsi="Symbol" w:cs="Symbol" w:hint="default"/>
      </w:rPr>
    </w:lvl>
    <w:lvl w:ilvl="4" w:tplc="063C662A" w:tentative="1">
      <w:start w:val="1"/>
      <w:numFmt w:val="bullet"/>
      <w:lvlText w:val="o"/>
      <w:lvlJc w:val="left"/>
      <w:pPr>
        <w:ind w:left="4320" w:hanging="360"/>
      </w:pPr>
      <w:rPr>
        <w:rFonts w:ascii="Courier New" w:hAnsi="Courier New" w:cs="Courier New" w:hint="default"/>
      </w:rPr>
    </w:lvl>
    <w:lvl w:ilvl="5" w:tplc="EBC8DBA4" w:tentative="1">
      <w:start w:val="1"/>
      <w:numFmt w:val="bullet"/>
      <w:lvlText w:val=""/>
      <w:lvlJc w:val="left"/>
      <w:pPr>
        <w:ind w:left="5040" w:hanging="360"/>
      </w:pPr>
      <w:rPr>
        <w:rFonts w:ascii="Wingdings" w:hAnsi="Wingdings" w:cs="Wingdings" w:hint="default"/>
      </w:rPr>
    </w:lvl>
    <w:lvl w:ilvl="6" w:tplc="C6146C9E" w:tentative="1">
      <w:start w:val="1"/>
      <w:numFmt w:val="bullet"/>
      <w:lvlText w:val=""/>
      <w:lvlJc w:val="left"/>
      <w:pPr>
        <w:ind w:left="5760" w:hanging="360"/>
      </w:pPr>
      <w:rPr>
        <w:rFonts w:ascii="Symbol" w:hAnsi="Symbol" w:cs="Symbol" w:hint="default"/>
      </w:rPr>
    </w:lvl>
    <w:lvl w:ilvl="7" w:tplc="4DC03926" w:tentative="1">
      <w:start w:val="1"/>
      <w:numFmt w:val="bullet"/>
      <w:lvlText w:val="o"/>
      <w:lvlJc w:val="left"/>
      <w:pPr>
        <w:ind w:left="6480" w:hanging="360"/>
      </w:pPr>
      <w:rPr>
        <w:rFonts w:ascii="Courier New" w:hAnsi="Courier New" w:cs="Courier New" w:hint="default"/>
      </w:rPr>
    </w:lvl>
    <w:lvl w:ilvl="8" w:tplc="EE2801A0" w:tentative="1">
      <w:start w:val="1"/>
      <w:numFmt w:val="bullet"/>
      <w:lvlText w:val=""/>
      <w:lvlJc w:val="left"/>
      <w:pPr>
        <w:ind w:left="7200" w:hanging="360"/>
      </w:pPr>
      <w:rPr>
        <w:rFonts w:ascii="Wingdings" w:hAnsi="Wingdings" w:cs="Wingdings" w:hint="default"/>
      </w:rPr>
    </w:lvl>
  </w:abstractNum>
  <w:abstractNum w:abstractNumId="15">
    <w:nsid w:val="1DB8507E"/>
    <w:multiLevelType w:val="hybridMultilevel"/>
    <w:tmpl w:val="9170097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nsid w:val="1E7E01D9"/>
    <w:multiLevelType w:val="hybridMultilevel"/>
    <w:tmpl w:val="0478BA32"/>
    <w:lvl w:ilvl="0" w:tplc="0C090003">
      <w:start w:val="1"/>
      <w:numFmt w:val="decimal"/>
      <w:pStyle w:val="References"/>
      <w:lvlText w:val="[%1]"/>
      <w:lvlJc w:val="left"/>
      <w:pPr>
        <w:ind w:left="720" w:hanging="360"/>
      </w:pPr>
      <w:rPr>
        <w:rFonts w:hint="default"/>
      </w:rPr>
    </w:lvl>
    <w:lvl w:ilvl="1" w:tplc="0C090003" w:tentative="1">
      <w:start w:val="1"/>
      <w:numFmt w:val="lowerLetter"/>
      <w:lvlText w:val="%2."/>
      <w:lvlJc w:val="left"/>
      <w:pPr>
        <w:ind w:left="1440" w:hanging="360"/>
      </w:pPr>
    </w:lvl>
    <w:lvl w:ilvl="2" w:tplc="0C090005" w:tentative="1">
      <w:start w:val="1"/>
      <w:numFmt w:val="lowerRoman"/>
      <w:lvlText w:val="%3."/>
      <w:lvlJc w:val="right"/>
      <w:pPr>
        <w:ind w:left="2160" w:hanging="180"/>
      </w:pPr>
    </w:lvl>
    <w:lvl w:ilvl="3" w:tplc="0C090001" w:tentative="1">
      <w:start w:val="1"/>
      <w:numFmt w:val="decimal"/>
      <w:lvlText w:val="%4."/>
      <w:lvlJc w:val="left"/>
      <w:pPr>
        <w:ind w:left="2880" w:hanging="360"/>
      </w:pPr>
    </w:lvl>
    <w:lvl w:ilvl="4" w:tplc="0C090003" w:tentative="1">
      <w:start w:val="1"/>
      <w:numFmt w:val="lowerLetter"/>
      <w:lvlText w:val="%5."/>
      <w:lvlJc w:val="left"/>
      <w:pPr>
        <w:ind w:left="3600" w:hanging="360"/>
      </w:pPr>
    </w:lvl>
    <w:lvl w:ilvl="5" w:tplc="0C090005" w:tentative="1">
      <w:start w:val="1"/>
      <w:numFmt w:val="lowerRoman"/>
      <w:lvlText w:val="%6."/>
      <w:lvlJc w:val="right"/>
      <w:pPr>
        <w:ind w:left="4320" w:hanging="180"/>
      </w:pPr>
    </w:lvl>
    <w:lvl w:ilvl="6" w:tplc="0C090001" w:tentative="1">
      <w:start w:val="1"/>
      <w:numFmt w:val="decimal"/>
      <w:lvlText w:val="%7."/>
      <w:lvlJc w:val="left"/>
      <w:pPr>
        <w:ind w:left="5040" w:hanging="360"/>
      </w:pPr>
    </w:lvl>
    <w:lvl w:ilvl="7" w:tplc="0C090003" w:tentative="1">
      <w:start w:val="1"/>
      <w:numFmt w:val="lowerLetter"/>
      <w:lvlText w:val="%8."/>
      <w:lvlJc w:val="left"/>
      <w:pPr>
        <w:ind w:left="5760" w:hanging="360"/>
      </w:pPr>
    </w:lvl>
    <w:lvl w:ilvl="8" w:tplc="0C090005" w:tentative="1">
      <w:start w:val="1"/>
      <w:numFmt w:val="lowerRoman"/>
      <w:lvlText w:val="%9."/>
      <w:lvlJc w:val="right"/>
      <w:pPr>
        <w:ind w:left="6480" w:hanging="180"/>
      </w:pPr>
    </w:lvl>
  </w:abstractNum>
  <w:abstractNum w:abstractNumId="17">
    <w:nsid w:val="254A4879"/>
    <w:multiLevelType w:val="multilevel"/>
    <w:tmpl w:val="04090023"/>
    <w:styleLink w:val="ArticleSection"/>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nsid w:val="29FE3EC2"/>
    <w:multiLevelType w:val="hybridMultilevel"/>
    <w:tmpl w:val="9E523960"/>
    <w:lvl w:ilvl="0" w:tplc="12BE6CDE">
      <w:start w:val="1"/>
      <w:numFmt w:val="bullet"/>
      <w:lvlText w:val=""/>
      <w:lvlJc w:val="left"/>
      <w:pPr>
        <w:ind w:left="783" w:hanging="360"/>
      </w:pPr>
      <w:rPr>
        <w:rFonts w:ascii="Symbol" w:hAnsi="Symbol" w:cs="Symbol" w:hint="default"/>
      </w:rPr>
    </w:lvl>
    <w:lvl w:ilvl="1" w:tplc="D9D4478A">
      <w:start w:val="1"/>
      <w:numFmt w:val="bullet"/>
      <w:lvlText w:val="o"/>
      <w:lvlJc w:val="left"/>
      <w:pPr>
        <w:ind w:left="1503" w:hanging="360"/>
      </w:pPr>
      <w:rPr>
        <w:rFonts w:ascii="Courier New" w:hAnsi="Courier New" w:cs="Courier New" w:hint="default"/>
      </w:rPr>
    </w:lvl>
    <w:lvl w:ilvl="2" w:tplc="EF16BD9A" w:tentative="1">
      <w:start w:val="1"/>
      <w:numFmt w:val="bullet"/>
      <w:lvlText w:val=""/>
      <w:lvlJc w:val="left"/>
      <w:pPr>
        <w:ind w:left="2223" w:hanging="360"/>
      </w:pPr>
      <w:rPr>
        <w:rFonts w:ascii="Wingdings" w:hAnsi="Wingdings" w:cs="Wingdings" w:hint="default"/>
      </w:rPr>
    </w:lvl>
    <w:lvl w:ilvl="3" w:tplc="3C16AA90" w:tentative="1">
      <w:start w:val="1"/>
      <w:numFmt w:val="bullet"/>
      <w:lvlText w:val=""/>
      <w:lvlJc w:val="left"/>
      <w:pPr>
        <w:ind w:left="2943" w:hanging="360"/>
      </w:pPr>
      <w:rPr>
        <w:rFonts w:ascii="Symbol" w:hAnsi="Symbol" w:cs="Symbol" w:hint="default"/>
      </w:rPr>
    </w:lvl>
    <w:lvl w:ilvl="4" w:tplc="E8A80D80" w:tentative="1">
      <w:start w:val="1"/>
      <w:numFmt w:val="bullet"/>
      <w:lvlText w:val="o"/>
      <w:lvlJc w:val="left"/>
      <w:pPr>
        <w:ind w:left="3663" w:hanging="360"/>
      </w:pPr>
      <w:rPr>
        <w:rFonts w:ascii="Courier New" w:hAnsi="Courier New" w:cs="Courier New" w:hint="default"/>
      </w:rPr>
    </w:lvl>
    <w:lvl w:ilvl="5" w:tplc="36688A50" w:tentative="1">
      <w:start w:val="1"/>
      <w:numFmt w:val="bullet"/>
      <w:lvlText w:val=""/>
      <w:lvlJc w:val="left"/>
      <w:pPr>
        <w:ind w:left="4383" w:hanging="360"/>
      </w:pPr>
      <w:rPr>
        <w:rFonts w:ascii="Wingdings" w:hAnsi="Wingdings" w:cs="Wingdings" w:hint="default"/>
      </w:rPr>
    </w:lvl>
    <w:lvl w:ilvl="6" w:tplc="BC963A54" w:tentative="1">
      <w:start w:val="1"/>
      <w:numFmt w:val="bullet"/>
      <w:lvlText w:val=""/>
      <w:lvlJc w:val="left"/>
      <w:pPr>
        <w:ind w:left="5103" w:hanging="360"/>
      </w:pPr>
      <w:rPr>
        <w:rFonts w:ascii="Symbol" w:hAnsi="Symbol" w:cs="Symbol" w:hint="default"/>
      </w:rPr>
    </w:lvl>
    <w:lvl w:ilvl="7" w:tplc="1802581E" w:tentative="1">
      <w:start w:val="1"/>
      <w:numFmt w:val="bullet"/>
      <w:lvlText w:val="o"/>
      <w:lvlJc w:val="left"/>
      <w:pPr>
        <w:ind w:left="5823" w:hanging="360"/>
      </w:pPr>
      <w:rPr>
        <w:rFonts w:ascii="Courier New" w:hAnsi="Courier New" w:cs="Courier New" w:hint="default"/>
      </w:rPr>
    </w:lvl>
    <w:lvl w:ilvl="8" w:tplc="E9C8293A" w:tentative="1">
      <w:start w:val="1"/>
      <w:numFmt w:val="bullet"/>
      <w:lvlText w:val=""/>
      <w:lvlJc w:val="left"/>
      <w:pPr>
        <w:ind w:left="6543" w:hanging="360"/>
      </w:pPr>
      <w:rPr>
        <w:rFonts w:ascii="Wingdings" w:hAnsi="Wingdings" w:cs="Wingdings" w:hint="default"/>
      </w:rPr>
    </w:lvl>
  </w:abstractNum>
  <w:abstractNum w:abstractNumId="19">
    <w:nsid w:val="2AC33BAD"/>
    <w:multiLevelType w:val="hybridMultilevel"/>
    <w:tmpl w:val="2626DF84"/>
    <w:lvl w:ilvl="0" w:tplc="E7567BD2">
      <w:start w:val="1"/>
      <w:numFmt w:val="lowerLetter"/>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2C5A2AD5"/>
    <w:multiLevelType w:val="hybridMultilevel"/>
    <w:tmpl w:val="E68AB96E"/>
    <w:lvl w:ilvl="0" w:tplc="0C090001">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cs="Wingdings" w:hint="default"/>
      </w:rPr>
    </w:lvl>
    <w:lvl w:ilvl="3" w:tplc="0C090001" w:tentative="1">
      <w:start w:val="1"/>
      <w:numFmt w:val="bullet"/>
      <w:lvlText w:val=""/>
      <w:lvlJc w:val="left"/>
      <w:pPr>
        <w:tabs>
          <w:tab w:val="num" w:pos="2880"/>
        </w:tabs>
        <w:ind w:left="2880" w:hanging="360"/>
      </w:pPr>
      <w:rPr>
        <w:rFonts w:ascii="Symbol" w:hAnsi="Symbol" w:cs="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cs="Wingdings" w:hint="default"/>
      </w:rPr>
    </w:lvl>
    <w:lvl w:ilvl="6" w:tplc="0C090001" w:tentative="1">
      <w:start w:val="1"/>
      <w:numFmt w:val="bullet"/>
      <w:lvlText w:val=""/>
      <w:lvlJc w:val="left"/>
      <w:pPr>
        <w:tabs>
          <w:tab w:val="num" w:pos="5040"/>
        </w:tabs>
        <w:ind w:left="5040" w:hanging="360"/>
      </w:pPr>
      <w:rPr>
        <w:rFonts w:ascii="Symbol" w:hAnsi="Symbol" w:cs="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cs="Wingdings" w:hint="default"/>
      </w:rPr>
    </w:lvl>
  </w:abstractNum>
  <w:abstractNum w:abstractNumId="21">
    <w:nsid w:val="2E3F6D23"/>
    <w:multiLevelType w:val="hybridMultilevel"/>
    <w:tmpl w:val="56161A22"/>
    <w:lvl w:ilvl="0" w:tplc="E7567BD2">
      <w:start w:val="1"/>
      <w:numFmt w:val="lowerLetter"/>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2F0C1C46"/>
    <w:multiLevelType w:val="hybridMultilevel"/>
    <w:tmpl w:val="BB986E62"/>
    <w:lvl w:ilvl="0" w:tplc="9BE07A2C">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720"/>
        </w:tabs>
        <w:ind w:left="720" w:hanging="360"/>
      </w:pPr>
    </w:lvl>
    <w:lvl w:ilvl="2" w:tplc="0409001B">
      <w:start w:val="1"/>
      <w:numFmt w:val="lowerRoman"/>
      <w:lvlText w:val="%3."/>
      <w:lvlJc w:val="right"/>
      <w:pPr>
        <w:tabs>
          <w:tab w:val="num" w:pos="1440"/>
        </w:tabs>
        <w:ind w:left="1440" w:hanging="180"/>
      </w:pPr>
    </w:lvl>
    <w:lvl w:ilvl="3" w:tplc="0409000F">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3">
    <w:nsid w:val="2F5B6C89"/>
    <w:multiLevelType w:val="hybridMultilevel"/>
    <w:tmpl w:val="3BB4B692"/>
    <w:lvl w:ilvl="0" w:tplc="0C090001">
      <w:start w:val="1"/>
      <w:numFmt w:val="bullet"/>
      <w:lvlText w:val=""/>
      <w:lvlJc w:val="left"/>
      <w:pPr>
        <w:ind w:left="720" w:hanging="72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nsid w:val="35FE11BC"/>
    <w:multiLevelType w:val="hybridMultilevel"/>
    <w:tmpl w:val="1840D1E2"/>
    <w:lvl w:ilvl="0" w:tplc="E7567BD2">
      <w:start w:val="1"/>
      <w:numFmt w:val="lowerLetter"/>
      <w:lvlText w:val="%1)"/>
      <w:lvlJc w:val="left"/>
      <w:pPr>
        <w:tabs>
          <w:tab w:val="num" w:pos="360"/>
        </w:tabs>
        <w:ind w:left="360" w:hanging="360"/>
      </w:pPr>
      <w:rPr>
        <w:rFonts w:cs="Times New Roman" w:hint="default"/>
      </w:rPr>
    </w:lvl>
    <w:lvl w:ilvl="1" w:tplc="0409000B">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376301AE"/>
    <w:multiLevelType w:val="multilevel"/>
    <w:tmpl w:val="90C20E62"/>
    <w:lvl w:ilvl="0">
      <w:start w:val="1"/>
      <w:numFmt w:val="upperLetter"/>
      <w:pStyle w:val="Annex"/>
      <w:lvlText w:val="ANNEX %1"/>
      <w:lvlJc w:val="left"/>
      <w:pPr>
        <w:ind w:left="1701" w:hanging="1701"/>
      </w:pPr>
      <w:rPr>
        <w:rFonts w:ascii="Arial Bold" w:hAnsi="Arial Bold" w:hint="default"/>
        <w:b/>
        <w:bCs/>
        <w:i w:val="0"/>
        <w:iCs w:val="0"/>
        <w:caps/>
        <w:strike w:val="0"/>
        <w:dstrike w:val="0"/>
        <w:vanish w:val="0"/>
        <w:sz w:val="24"/>
        <w:szCs w:val="24"/>
        <w:vertAlign w:val="baseline"/>
      </w:rPr>
    </w:lvl>
    <w:lvl w:ilvl="1">
      <w:start w:val="1"/>
      <w:numFmt w:val="decimal"/>
      <w:lvlText w:val="%1.%2"/>
      <w:lvlJc w:val="left"/>
      <w:pPr>
        <w:tabs>
          <w:tab w:val="num" w:pos="851"/>
        </w:tabs>
        <w:ind w:left="851" w:hanging="851"/>
      </w:pPr>
      <w:rPr>
        <w:rFonts w:ascii="Arial" w:hAnsi="Arial" w:hint="default"/>
        <w:b/>
        <w:i w:val="0"/>
        <w:sz w:val="22"/>
      </w:rPr>
    </w:lvl>
    <w:lvl w:ilvl="2">
      <w:start w:val="1"/>
      <w:numFmt w:val="decimal"/>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80D0ABD"/>
    <w:multiLevelType w:val="hybridMultilevel"/>
    <w:tmpl w:val="5B183818"/>
    <w:lvl w:ilvl="0" w:tplc="04090001">
      <w:start w:val="1"/>
      <w:numFmt w:val="bullet"/>
      <w:lvlText w:val=""/>
      <w:lvlJc w:val="left"/>
      <w:pPr>
        <w:tabs>
          <w:tab w:val="num" w:pos="1080"/>
        </w:tabs>
        <w:ind w:left="1080" w:hanging="360"/>
      </w:pPr>
      <w:rPr>
        <w:rFonts w:ascii="Symbol" w:hAnsi="Symbol" w:hint="default"/>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7">
    <w:nsid w:val="3B0B66B3"/>
    <w:multiLevelType w:val="hybridMultilevel"/>
    <w:tmpl w:val="723AB810"/>
    <w:lvl w:ilvl="0" w:tplc="0A2467BE">
      <w:start w:val="1"/>
      <w:numFmt w:val="bullet"/>
      <w:lvlText w:val=""/>
      <w:lvlJc w:val="left"/>
      <w:pPr>
        <w:ind w:left="720" w:hanging="360"/>
      </w:pPr>
      <w:rPr>
        <w:rFonts w:ascii="Symbol" w:hAnsi="Symbol" w:cs="Symbol" w:hint="default"/>
      </w:rPr>
    </w:lvl>
    <w:lvl w:ilvl="1" w:tplc="8110A500" w:tentative="1">
      <w:start w:val="1"/>
      <w:numFmt w:val="bullet"/>
      <w:lvlText w:val="o"/>
      <w:lvlJc w:val="left"/>
      <w:pPr>
        <w:ind w:left="1440" w:hanging="360"/>
      </w:pPr>
      <w:rPr>
        <w:rFonts w:ascii="Courier New" w:hAnsi="Courier New" w:cs="Courier New" w:hint="default"/>
      </w:rPr>
    </w:lvl>
    <w:lvl w:ilvl="2" w:tplc="76400E60" w:tentative="1">
      <w:start w:val="1"/>
      <w:numFmt w:val="bullet"/>
      <w:lvlText w:val=""/>
      <w:lvlJc w:val="left"/>
      <w:pPr>
        <w:ind w:left="2160" w:hanging="360"/>
      </w:pPr>
      <w:rPr>
        <w:rFonts w:ascii="Wingdings" w:hAnsi="Wingdings" w:cs="Wingdings" w:hint="default"/>
      </w:rPr>
    </w:lvl>
    <w:lvl w:ilvl="3" w:tplc="BE72B342" w:tentative="1">
      <w:start w:val="1"/>
      <w:numFmt w:val="bullet"/>
      <w:lvlText w:val=""/>
      <w:lvlJc w:val="left"/>
      <w:pPr>
        <w:ind w:left="2880" w:hanging="360"/>
      </w:pPr>
      <w:rPr>
        <w:rFonts w:ascii="Symbol" w:hAnsi="Symbol" w:cs="Symbol" w:hint="default"/>
      </w:rPr>
    </w:lvl>
    <w:lvl w:ilvl="4" w:tplc="9964FF58" w:tentative="1">
      <w:start w:val="1"/>
      <w:numFmt w:val="bullet"/>
      <w:lvlText w:val="o"/>
      <w:lvlJc w:val="left"/>
      <w:pPr>
        <w:ind w:left="3600" w:hanging="360"/>
      </w:pPr>
      <w:rPr>
        <w:rFonts w:ascii="Courier New" w:hAnsi="Courier New" w:cs="Courier New" w:hint="default"/>
      </w:rPr>
    </w:lvl>
    <w:lvl w:ilvl="5" w:tplc="74A2DA14" w:tentative="1">
      <w:start w:val="1"/>
      <w:numFmt w:val="bullet"/>
      <w:lvlText w:val=""/>
      <w:lvlJc w:val="left"/>
      <w:pPr>
        <w:ind w:left="4320" w:hanging="360"/>
      </w:pPr>
      <w:rPr>
        <w:rFonts w:ascii="Wingdings" w:hAnsi="Wingdings" w:cs="Wingdings" w:hint="default"/>
      </w:rPr>
    </w:lvl>
    <w:lvl w:ilvl="6" w:tplc="B03A49F0" w:tentative="1">
      <w:start w:val="1"/>
      <w:numFmt w:val="bullet"/>
      <w:lvlText w:val=""/>
      <w:lvlJc w:val="left"/>
      <w:pPr>
        <w:ind w:left="5040" w:hanging="360"/>
      </w:pPr>
      <w:rPr>
        <w:rFonts w:ascii="Symbol" w:hAnsi="Symbol" w:cs="Symbol" w:hint="default"/>
      </w:rPr>
    </w:lvl>
    <w:lvl w:ilvl="7" w:tplc="00E0EBD2" w:tentative="1">
      <w:start w:val="1"/>
      <w:numFmt w:val="bullet"/>
      <w:lvlText w:val="o"/>
      <w:lvlJc w:val="left"/>
      <w:pPr>
        <w:ind w:left="5760" w:hanging="360"/>
      </w:pPr>
      <w:rPr>
        <w:rFonts w:ascii="Courier New" w:hAnsi="Courier New" w:cs="Courier New" w:hint="default"/>
      </w:rPr>
    </w:lvl>
    <w:lvl w:ilvl="8" w:tplc="64569996" w:tentative="1">
      <w:start w:val="1"/>
      <w:numFmt w:val="bullet"/>
      <w:lvlText w:val=""/>
      <w:lvlJc w:val="left"/>
      <w:pPr>
        <w:ind w:left="6480" w:hanging="360"/>
      </w:pPr>
      <w:rPr>
        <w:rFonts w:ascii="Wingdings" w:hAnsi="Wingdings" w:cs="Wingdings" w:hint="default"/>
      </w:rPr>
    </w:lvl>
  </w:abstractNum>
  <w:abstractNum w:abstractNumId="28">
    <w:nsid w:val="3E6B4F5D"/>
    <w:multiLevelType w:val="hybridMultilevel"/>
    <w:tmpl w:val="E932E71C"/>
    <w:lvl w:ilvl="0" w:tplc="AC6AFF06">
      <w:start w:val="1"/>
      <w:numFmt w:val="decimal"/>
      <w:pStyle w:val="equation"/>
      <w:lvlText w:val="(equation %1)"/>
      <w:lvlJc w:val="right"/>
      <w:pPr>
        <w:ind w:left="7874" w:hanging="360"/>
      </w:pPr>
      <w:rPr>
        <w:b w:val="0"/>
        <w:bCs w:val="0"/>
        <w:i w:val="0"/>
        <w:iCs w:val="0"/>
        <w:caps w:val="0"/>
        <w:smallCaps w:val="0"/>
        <w:strike w:val="0"/>
        <w:dstrike w:val="0"/>
        <w:vanish w:val="0"/>
        <w:color w:val="000000"/>
        <w:spacing w:val="0"/>
        <w:kern w:val="0"/>
        <w:position w:val="0"/>
        <w:u w:val="none"/>
        <w:vertAlign w:val="baseline"/>
      </w:rPr>
    </w:lvl>
    <w:lvl w:ilvl="1" w:tplc="24C4E67E" w:tentative="1">
      <w:start w:val="1"/>
      <w:numFmt w:val="lowerLetter"/>
      <w:lvlText w:val="%2."/>
      <w:lvlJc w:val="left"/>
      <w:pPr>
        <w:ind w:left="8594" w:hanging="360"/>
      </w:pPr>
    </w:lvl>
    <w:lvl w:ilvl="2" w:tplc="13C0EE08" w:tentative="1">
      <w:start w:val="1"/>
      <w:numFmt w:val="lowerRoman"/>
      <w:lvlText w:val="%3."/>
      <w:lvlJc w:val="right"/>
      <w:pPr>
        <w:ind w:left="9314" w:hanging="180"/>
      </w:pPr>
    </w:lvl>
    <w:lvl w:ilvl="3" w:tplc="58E47D1E" w:tentative="1">
      <w:start w:val="1"/>
      <w:numFmt w:val="decimal"/>
      <w:lvlText w:val="%4."/>
      <w:lvlJc w:val="left"/>
      <w:pPr>
        <w:ind w:left="10034" w:hanging="360"/>
      </w:pPr>
    </w:lvl>
    <w:lvl w:ilvl="4" w:tplc="51824FB8" w:tentative="1">
      <w:start w:val="1"/>
      <w:numFmt w:val="lowerLetter"/>
      <w:lvlText w:val="%5."/>
      <w:lvlJc w:val="left"/>
      <w:pPr>
        <w:ind w:left="10754" w:hanging="360"/>
      </w:pPr>
    </w:lvl>
    <w:lvl w:ilvl="5" w:tplc="AD02D02E" w:tentative="1">
      <w:start w:val="1"/>
      <w:numFmt w:val="lowerRoman"/>
      <w:lvlText w:val="%6."/>
      <w:lvlJc w:val="right"/>
      <w:pPr>
        <w:ind w:left="11474" w:hanging="180"/>
      </w:pPr>
    </w:lvl>
    <w:lvl w:ilvl="6" w:tplc="00B81074" w:tentative="1">
      <w:start w:val="1"/>
      <w:numFmt w:val="decimal"/>
      <w:lvlText w:val="%7."/>
      <w:lvlJc w:val="left"/>
      <w:pPr>
        <w:ind w:left="12194" w:hanging="360"/>
      </w:pPr>
    </w:lvl>
    <w:lvl w:ilvl="7" w:tplc="6EBED966" w:tentative="1">
      <w:start w:val="1"/>
      <w:numFmt w:val="lowerLetter"/>
      <w:lvlText w:val="%8."/>
      <w:lvlJc w:val="left"/>
      <w:pPr>
        <w:ind w:left="12914" w:hanging="360"/>
      </w:pPr>
    </w:lvl>
    <w:lvl w:ilvl="8" w:tplc="BAF2703C" w:tentative="1">
      <w:start w:val="1"/>
      <w:numFmt w:val="lowerRoman"/>
      <w:lvlText w:val="%9."/>
      <w:lvlJc w:val="right"/>
      <w:pPr>
        <w:ind w:left="13634" w:hanging="180"/>
      </w:pPr>
    </w:lvl>
  </w:abstractNum>
  <w:abstractNum w:abstractNumId="29">
    <w:nsid w:val="400F4DFC"/>
    <w:multiLevelType w:val="hybridMultilevel"/>
    <w:tmpl w:val="186E73D2"/>
    <w:lvl w:ilvl="0" w:tplc="0C090001">
      <w:start w:val="1"/>
      <w:numFmt w:val="bullet"/>
      <w:lvlText w:val=""/>
      <w:lvlJc w:val="left"/>
      <w:pPr>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0">
    <w:nsid w:val="41FD443D"/>
    <w:multiLevelType w:val="hybridMultilevel"/>
    <w:tmpl w:val="3A067834"/>
    <w:lvl w:ilvl="0" w:tplc="E7567BD2">
      <w:start w:val="1"/>
      <w:numFmt w:val="lowerLetter"/>
      <w:lvlText w:val="%1)"/>
      <w:lvlJc w:val="left"/>
      <w:pPr>
        <w:tabs>
          <w:tab w:val="num" w:pos="360"/>
        </w:tabs>
        <w:ind w:left="360"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44041789"/>
    <w:multiLevelType w:val="multilevel"/>
    <w:tmpl w:val="1622765C"/>
    <w:lvl w:ilvl="0">
      <w:start w:val="1"/>
      <w:numFmt w:val="decimal"/>
      <w:pStyle w:val="List1indent1text"/>
      <w:lvlText w:val="%1"/>
      <w:lvlJc w:val="left"/>
      <w:pPr>
        <w:tabs>
          <w:tab w:val="num" w:pos="567"/>
        </w:tabs>
        <w:ind w:left="567" w:hanging="567"/>
      </w:pPr>
      <w:rPr>
        <w:rFonts w:ascii="Arial" w:hAnsi="Arial" w:hint="default"/>
        <w:b w:val="0"/>
        <w:i w:val="0"/>
        <w:sz w:val="22"/>
        <w:szCs w:val="22"/>
      </w:rPr>
    </w:lvl>
    <w:lvl w:ilvl="1">
      <w:start w:val="1"/>
      <w:numFmt w:val="lowerLetter"/>
      <w:pStyle w:val="List1indent2"/>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nsid w:val="452678BE"/>
    <w:multiLevelType w:val="hybridMultilevel"/>
    <w:tmpl w:val="68C0EE3C"/>
    <w:lvl w:ilvl="0" w:tplc="E7567BD2">
      <w:start w:val="1"/>
      <w:numFmt w:val="lowerLetter"/>
      <w:lvlText w:val="%1)"/>
      <w:lvlJc w:val="left"/>
      <w:pPr>
        <w:tabs>
          <w:tab w:val="num" w:pos="360"/>
        </w:tabs>
        <w:ind w:left="360" w:hanging="36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49435CDD"/>
    <w:multiLevelType w:val="hybridMultilevel"/>
    <w:tmpl w:val="B218AE94"/>
    <w:lvl w:ilvl="0" w:tplc="E7567BD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5">
    <w:nsid w:val="4CB92164"/>
    <w:multiLevelType w:val="hybridMultilevel"/>
    <w:tmpl w:val="02EEE626"/>
    <w:lvl w:ilvl="0" w:tplc="E7567BD2">
      <w:start w:val="1"/>
      <w:numFmt w:val="lowerLetter"/>
      <w:lvlText w:val="%1)"/>
      <w:lvlJc w:val="left"/>
      <w:pPr>
        <w:tabs>
          <w:tab w:val="num" w:pos="360"/>
        </w:tabs>
        <w:ind w:left="360" w:hanging="36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0B">
      <w:start w:val="1"/>
      <w:numFmt w:val="bullet"/>
      <w:lvlText w:val=""/>
      <w:lvlJc w:val="left"/>
      <w:pPr>
        <w:tabs>
          <w:tab w:val="num" w:pos="2340"/>
        </w:tabs>
        <w:ind w:left="2340" w:hanging="360"/>
      </w:pPr>
      <w:rPr>
        <w:rFonts w:ascii="Wingdings" w:hAnsi="Wingdings" w:hint="default"/>
      </w:rPr>
    </w:lvl>
    <w:lvl w:ilvl="3" w:tplc="E45E9330">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nsid w:val="4E02603A"/>
    <w:multiLevelType w:val="hybridMultilevel"/>
    <w:tmpl w:val="9D067C92"/>
    <w:lvl w:ilvl="0" w:tplc="97BEBE70">
      <w:start w:val="1"/>
      <w:numFmt w:val="bullet"/>
      <w:lvlText w:val=""/>
      <w:lvlJc w:val="left"/>
      <w:pPr>
        <w:ind w:left="783" w:hanging="360"/>
      </w:pPr>
      <w:rPr>
        <w:rFonts w:ascii="Symbol" w:hAnsi="Symbol" w:cs="Symbol" w:hint="default"/>
      </w:rPr>
    </w:lvl>
    <w:lvl w:ilvl="1" w:tplc="713EDCE6" w:tentative="1">
      <w:start w:val="1"/>
      <w:numFmt w:val="bullet"/>
      <w:lvlText w:val="o"/>
      <w:lvlJc w:val="left"/>
      <w:pPr>
        <w:ind w:left="1503" w:hanging="360"/>
      </w:pPr>
      <w:rPr>
        <w:rFonts w:ascii="Courier New" w:hAnsi="Courier New" w:cs="Courier New" w:hint="default"/>
      </w:rPr>
    </w:lvl>
    <w:lvl w:ilvl="2" w:tplc="24B47812" w:tentative="1">
      <w:start w:val="1"/>
      <w:numFmt w:val="bullet"/>
      <w:lvlText w:val=""/>
      <w:lvlJc w:val="left"/>
      <w:pPr>
        <w:ind w:left="2223" w:hanging="360"/>
      </w:pPr>
      <w:rPr>
        <w:rFonts w:ascii="Wingdings" w:hAnsi="Wingdings" w:cs="Wingdings" w:hint="default"/>
      </w:rPr>
    </w:lvl>
    <w:lvl w:ilvl="3" w:tplc="DA102658" w:tentative="1">
      <w:start w:val="1"/>
      <w:numFmt w:val="bullet"/>
      <w:lvlText w:val=""/>
      <w:lvlJc w:val="left"/>
      <w:pPr>
        <w:ind w:left="2943" w:hanging="360"/>
      </w:pPr>
      <w:rPr>
        <w:rFonts w:ascii="Symbol" w:hAnsi="Symbol" w:cs="Symbol" w:hint="default"/>
      </w:rPr>
    </w:lvl>
    <w:lvl w:ilvl="4" w:tplc="81422404" w:tentative="1">
      <w:start w:val="1"/>
      <w:numFmt w:val="bullet"/>
      <w:lvlText w:val="o"/>
      <w:lvlJc w:val="left"/>
      <w:pPr>
        <w:ind w:left="3663" w:hanging="360"/>
      </w:pPr>
      <w:rPr>
        <w:rFonts w:ascii="Courier New" w:hAnsi="Courier New" w:cs="Courier New" w:hint="default"/>
      </w:rPr>
    </w:lvl>
    <w:lvl w:ilvl="5" w:tplc="0B503F14" w:tentative="1">
      <w:start w:val="1"/>
      <w:numFmt w:val="bullet"/>
      <w:lvlText w:val=""/>
      <w:lvlJc w:val="left"/>
      <w:pPr>
        <w:ind w:left="4383" w:hanging="360"/>
      </w:pPr>
      <w:rPr>
        <w:rFonts w:ascii="Wingdings" w:hAnsi="Wingdings" w:cs="Wingdings" w:hint="default"/>
      </w:rPr>
    </w:lvl>
    <w:lvl w:ilvl="6" w:tplc="76E46872" w:tentative="1">
      <w:start w:val="1"/>
      <w:numFmt w:val="bullet"/>
      <w:lvlText w:val=""/>
      <w:lvlJc w:val="left"/>
      <w:pPr>
        <w:ind w:left="5103" w:hanging="360"/>
      </w:pPr>
      <w:rPr>
        <w:rFonts w:ascii="Symbol" w:hAnsi="Symbol" w:cs="Symbol" w:hint="default"/>
      </w:rPr>
    </w:lvl>
    <w:lvl w:ilvl="7" w:tplc="68CA73D8" w:tentative="1">
      <w:start w:val="1"/>
      <w:numFmt w:val="bullet"/>
      <w:lvlText w:val="o"/>
      <w:lvlJc w:val="left"/>
      <w:pPr>
        <w:ind w:left="5823" w:hanging="360"/>
      </w:pPr>
      <w:rPr>
        <w:rFonts w:ascii="Courier New" w:hAnsi="Courier New" w:cs="Courier New" w:hint="default"/>
      </w:rPr>
    </w:lvl>
    <w:lvl w:ilvl="8" w:tplc="BE3A4222" w:tentative="1">
      <w:start w:val="1"/>
      <w:numFmt w:val="bullet"/>
      <w:lvlText w:val=""/>
      <w:lvlJc w:val="left"/>
      <w:pPr>
        <w:ind w:left="6543" w:hanging="360"/>
      </w:pPr>
      <w:rPr>
        <w:rFonts w:ascii="Wingdings" w:hAnsi="Wingdings" w:cs="Wingdings" w:hint="default"/>
      </w:rPr>
    </w:lvl>
  </w:abstractNum>
  <w:abstractNum w:abstractNumId="37">
    <w:nsid w:val="4EBD001B"/>
    <w:multiLevelType w:val="hybridMultilevel"/>
    <w:tmpl w:val="ABEC2CDA"/>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8">
    <w:nsid w:val="4F0B23F9"/>
    <w:multiLevelType w:val="hybridMultilevel"/>
    <w:tmpl w:val="16D6501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9">
    <w:nsid w:val="4F1A52A4"/>
    <w:multiLevelType w:val="hybridMultilevel"/>
    <w:tmpl w:val="42FAD042"/>
    <w:lvl w:ilvl="0" w:tplc="E1C4E124">
      <w:start w:val="1"/>
      <w:numFmt w:val="bullet"/>
      <w:lvlText w:val=""/>
      <w:lvlJc w:val="left"/>
      <w:pPr>
        <w:ind w:left="720" w:hanging="360"/>
      </w:pPr>
      <w:rPr>
        <w:rFonts w:ascii="Symbol" w:hAnsi="Symbol" w:cs="Symbol"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cs="Wingdings" w:hint="default"/>
      </w:rPr>
    </w:lvl>
    <w:lvl w:ilvl="3" w:tplc="0809000F" w:tentative="1">
      <w:start w:val="1"/>
      <w:numFmt w:val="bullet"/>
      <w:lvlText w:val=""/>
      <w:lvlJc w:val="left"/>
      <w:pPr>
        <w:ind w:left="2880" w:hanging="360"/>
      </w:pPr>
      <w:rPr>
        <w:rFonts w:ascii="Symbol" w:hAnsi="Symbol" w:cs="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cs="Wingdings" w:hint="default"/>
      </w:rPr>
    </w:lvl>
    <w:lvl w:ilvl="6" w:tplc="0809000F" w:tentative="1">
      <w:start w:val="1"/>
      <w:numFmt w:val="bullet"/>
      <w:lvlText w:val=""/>
      <w:lvlJc w:val="left"/>
      <w:pPr>
        <w:ind w:left="5040" w:hanging="360"/>
      </w:pPr>
      <w:rPr>
        <w:rFonts w:ascii="Symbol" w:hAnsi="Symbol" w:cs="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cs="Wingdings" w:hint="default"/>
      </w:rPr>
    </w:lvl>
  </w:abstractNum>
  <w:abstractNum w:abstractNumId="40">
    <w:nsid w:val="51B55D23"/>
    <w:multiLevelType w:val="multilevel"/>
    <w:tmpl w:val="A36E1D10"/>
    <w:lvl w:ilvl="0">
      <w:start w:val="1"/>
      <w:numFmt w:val="decimal"/>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nsid w:val="573E2B89"/>
    <w:multiLevelType w:val="multilevel"/>
    <w:tmpl w:val="A24CCBDE"/>
    <w:lvl w:ilvl="0">
      <w:start w:val="1"/>
      <w:numFmt w:val="decimal"/>
      <w:lvlText w:val="%1"/>
      <w:lvlJc w:val="left"/>
      <w:pPr>
        <w:tabs>
          <w:tab w:val="num" w:pos="1701"/>
        </w:tabs>
        <w:ind w:left="1701" w:hanging="567"/>
      </w:pPr>
      <w:rPr>
        <w:rFonts w:ascii="Arial" w:hAnsi="Arial" w:cs="Arial" w:hint="default"/>
        <w:b w:val="0"/>
        <w:bCs w:val="0"/>
        <w:i w:val="0"/>
        <w:iCs w:val="0"/>
        <w:sz w:val="22"/>
        <w:szCs w:val="22"/>
      </w:rPr>
    </w:lvl>
    <w:lvl w:ilvl="1">
      <w:start w:val="1"/>
      <w:numFmt w:val="lowerLetter"/>
      <w:lvlText w:val="%2"/>
      <w:lvlJc w:val="left"/>
      <w:pPr>
        <w:tabs>
          <w:tab w:val="num" w:pos="2268"/>
        </w:tabs>
        <w:ind w:left="2268" w:hanging="567"/>
      </w:pPr>
      <w:rPr>
        <w:rFonts w:ascii="Arial" w:hAnsi="Arial" w:cs="Arial" w:hint="default"/>
        <w:b w:val="0"/>
        <w:bCs w:val="0"/>
        <w:i w:val="0"/>
        <w:iCs w:val="0"/>
        <w:sz w:val="22"/>
        <w:szCs w:val="22"/>
      </w:rPr>
    </w:lvl>
    <w:lvl w:ilvl="2">
      <w:start w:val="1"/>
      <w:numFmt w:val="lowerRoman"/>
      <w:lvlText w:val="%3"/>
      <w:lvlJc w:val="left"/>
      <w:pPr>
        <w:tabs>
          <w:tab w:val="num" w:pos="1701"/>
        </w:tabs>
        <w:ind w:left="1134"/>
      </w:pPr>
      <w:rPr>
        <w:rFonts w:ascii="Arial" w:hAnsi="Arial" w:cs="Arial" w:hint="default"/>
        <w:b w:val="0"/>
        <w:bCs w:val="0"/>
        <w:i w:val="0"/>
        <w:iCs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42">
    <w:nsid w:val="580C1693"/>
    <w:multiLevelType w:val="hybridMultilevel"/>
    <w:tmpl w:val="847C08EE"/>
    <w:lvl w:ilvl="0" w:tplc="E7567BD2">
      <w:start w:val="1"/>
      <w:numFmt w:val="lowerLetter"/>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3">
    <w:nsid w:val="59305D14"/>
    <w:multiLevelType w:val="multilevel"/>
    <w:tmpl w:val="6A780258"/>
    <w:lvl w:ilvl="0">
      <w:start w:val="1"/>
      <w:numFmt w:val="decimal"/>
      <w:pStyle w:val="MMTopic1"/>
      <w:suff w:val="space"/>
      <w:lvlText w:val="%1"/>
      <w:lvlJc w:val="left"/>
      <w:rPr>
        <w:rFonts w:cs="Times New Roman"/>
      </w:rPr>
    </w:lvl>
    <w:lvl w:ilvl="1">
      <w:start w:val="1"/>
      <w:numFmt w:val="decimal"/>
      <w:pStyle w:val="MMTopic2"/>
      <w:suff w:val="space"/>
      <w:lvlText w:val="%1.%2"/>
      <w:lvlJc w:val="left"/>
      <w:rPr>
        <w:rFonts w:cs="Times New Roman"/>
      </w:rPr>
    </w:lvl>
    <w:lvl w:ilvl="2">
      <w:start w:val="1"/>
      <w:numFmt w:val="decimal"/>
      <w:pStyle w:val="MMTopic3"/>
      <w:suff w:val="space"/>
      <w:lvlText w:val="%1.%2.%3"/>
      <w:lvlJc w:val="left"/>
      <w:rPr>
        <w:rFonts w:cs="Times New Roman"/>
      </w:rPr>
    </w:lvl>
    <w:lvl w:ilvl="3">
      <w:start w:val="1"/>
      <w:numFmt w:val="decimal"/>
      <w:pStyle w:val="MMTopic4"/>
      <w:suff w:val="space"/>
      <w:lvlText w:val="%1.%2.%3.%4"/>
      <w:lvlJc w:val="left"/>
      <w:rPr>
        <w:rFonts w:cs="Times New Roman"/>
      </w:rPr>
    </w:lvl>
    <w:lvl w:ilvl="4">
      <w:start w:val="1"/>
      <w:numFmt w:val="decimal"/>
      <w:pStyle w:val="MMTopic5"/>
      <w:suff w:val="space"/>
      <w:lvlText w:val="%1.%2.%3.%4.%5"/>
      <w:lvlJc w:val="left"/>
      <w:rPr>
        <w:rFonts w:cs="Times New Roman"/>
      </w:rPr>
    </w:lvl>
    <w:lvl w:ilvl="5">
      <w:start w:val="1"/>
      <w:numFmt w:val="decimal"/>
      <w:pStyle w:val="MMTopic6"/>
      <w:suff w:val="space"/>
      <w:lvlText w:val="%1.%2.%3.%4.%5.%6"/>
      <w:lvlJc w:val="left"/>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4">
    <w:nsid w:val="5B800505"/>
    <w:multiLevelType w:val="hybridMultilevel"/>
    <w:tmpl w:val="614866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nsid w:val="5BD36544"/>
    <w:multiLevelType w:val="hybridMultilevel"/>
    <w:tmpl w:val="61C65D9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6">
    <w:nsid w:val="5C824134"/>
    <w:multiLevelType w:val="hybridMultilevel"/>
    <w:tmpl w:val="4D900EC8"/>
    <w:lvl w:ilvl="0" w:tplc="0A34E3BA">
      <w:start w:val="1"/>
      <w:numFmt w:val="bullet"/>
      <w:lvlText w:val=""/>
      <w:lvlJc w:val="left"/>
      <w:pPr>
        <w:ind w:left="720" w:hanging="360"/>
      </w:pPr>
      <w:rPr>
        <w:rFonts w:ascii="Symbol" w:hAnsi="Symbol" w:cs="Symbol" w:hint="default"/>
      </w:rPr>
    </w:lvl>
    <w:lvl w:ilvl="1" w:tplc="FCD64FEC">
      <w:start w:val="1"/>
      <w:numFmt w:val="bullet"/>
      <w:lvlText w:val=""/>
      <w:lvlJc w:val="left"/>
      <w:pPr>
        <w:ind w:left="1440" w:hanging="360"/>
      </w:pPr>
      <w:rPr>
        <w:rFonts w:ascii="Symbol" w:hAnsi="Symbol" w:cs="Symbol" w:hint="default"/>
      </w:rPr>
    </w:lvl>
    <w:lvl w:ilvl="2" w:tplc="9042D99A" w:tentative="1">
      <w:start w:val="1"/>
      <w:numFmt w:val="bullet"/>
      <w:lvlText w:val=""/>
      <w:lvlJc w:val="left"/>
      <w:pPr>
        <w:ind w:left="2160" w:hanging="360"/>
      </w:pPr>
      <w:rPr>
        <w:rFonts w:ascii="Wingdings" w:hAnsi="Wingdings" w:cs="Wingdings" w:hint="default"/>
      </w:rPr>
    </w:lvl>
    <w:lvl w:ilvl="3" w:tplc="8E4801D8" w:tentative="1">
      <w:start w:val="1"/>
      <w:numFmt w:val="bullet"/>
      <w:lvlText w:val=""/>
      <w:lvlJc w:val="left"/>
      <w:pPr>
        <w:ind w:left="2880" w:hanging="360"/>
      </w:pPr>
      <w:rPr>
        <w:rFonts w:ascii="Symbol" w:hAnsi="Symbol" w:cs="Symbol" w:hint="default"/>
      </w:rPr>
    </w:lvl>
    <w:lvl w:ilvl="4" w:tplc="15C0CC36" w:tentative="1">
      <w:start w:val="1"/>
      <w:numFmt w:val="bullet"/>
      <w:lvlText w:val="o"/>
      <w:lvlJc w:val="left"/>
      <w:pPr>
        <w:ind w:left="3600" w:hanging="360"/>
      </w:pPr>
      <w:rPr>
        <w:rFonts w:ascii="Courier New" w:hAnsi="Courier New" w:cs="Courier New" w:hint="default"/>
      </w:rPr>
    </w:lvl>
    <w:lvl w:ilvl="5" w:tplc="E38C02C2" w:tentative="1">
      <w:start w:val="1"/>
      <w:numFmt w:val="bullet"/>
      <w:lvlText w:val=""/>
      <w:lvlJc w:val="left"/>
      <w:pPr>
        <w:ind w:left="4320" w:hanging="360"/>
      </w:pPr>
      <w:rPr>
        <w:rFonts w:ascii="Wingdings" w:hAnsi="Wingdings" w:cs="Wingdings" w:hint="default"/>
      </w:rPr>
    </w:lvl>
    <w:lvl w:ilvl="6" w:tplc="2F96F9EE" w:tentative="1">
      <w:start w:val="1"/>
      <w:numFmt w:val="bullet"/>
      <w:lvlText w:val=""/>
      <w:lvlJc w:val="left"/>
      <w:pPr>
        <w:ind w:left="5040" w:hanging="360"/>
      </w:pPr>
      <w:rPr>
        <w:rFonts w:ascii="Symbol" w:hAnsi="Symbol" w:cs="Symbol" w:hint="default"/>
      </w:rPr>
    </w:lvl>
    <w:lvl w:ilvl="7" w:tplc="C360BDD8" w:tentative="1">
      <w:start w:val="1"/>
      <w:numFmt w:val="bullet"/>
      <w:lvlText w:val="o"/>
      <w:lvlJc w:val="left"/>
      <w:pPr>
        <w:ind w:left="5760" w:hanging="360"/>
      </w:pPr>
      <w:rPr>
        <w:rFonts w:ascii="Courier New" w:hAnsi="Courier New" w:cs="Courier New" w:hint="default"/>
      </w:rPr>
    </w:lvl>
    <w:lvl w:ilvl="8" w:tplc="7D8ABAD0" w:tentative="1">
      <w:start w:val="1"/>
      <w:numFmt w:val="bullet"/>
      <w:lvlText w:val=""/>
      <w:lvlJc w:val="left"/>
      <w:pPr>
        <w:ind w:left="6480" w:hanging="360"/>
      </w:pPr>
      <w:rPr>
        <w:rFonts w:ascii="Wingdings" w:hAnsi="Wingdings" w:cs="Wingdings" w:hint="default"/>
      </w:rPr>
    </w:lvl>
  </w:abstractNum>
  <w:abstractNum w:abstractNumId="47">
    <w:nsid w:val="60585238"/>
    <w:multiLevelType w:val="multilevel"/>
    <w:tmpl w:val="25A23878"/>
    <w:lvl w:ilvl="0">
      <w:start w:val="1"/>
      <w:numFmt w:val="upperLetter"/>
      <w:lvlText w:val="ANNEX %1"/>
      <w:lvlJc w:val="left"/>
      <w:pPr>
        <w:tabs>
          <w:tab w:val="num" w:pos="1701"/>
        </w:tabs>
        <w:ind w:left="1701" w:hanging="1701"/>
      </w:pPr>
      <w:rPr>
        <w:rFonts w:ascii="Arial" w:hAnsi="Arial" w:cs="Arial" w:hint="default"/>
        <w:b/>
        <w:bCs/>
        <w:i w:val="0"/>
        <w:iCs w:val="0"/>
        <w:caps w:val="0"/>
        <w:smallCaps w:val="0"/>
        <w:strike w:val="0"/>
        <w:dstrike w:val="0"/>
        <w:vanish w:val="0"/>
        <w:color w:val="000000"/>
        <w:spacing w:val="0"/>
        <w:kern w:val="0"/>
        <w:position w:val="0"/>
        <w:sz w:val="24"/>
        <w:szCs w:val="24"/>
        <w:u w:val="none"/>
        <w:vertAlign w:val="base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8">
    <w:nsid w:val="61762AE1"/>
    <w:multiLevelType w:val="hybridMultilevel"/>
    <w:tmpl w:val="53FE9554"/>
    <w:lvl w:ilvl="0" w:tplc="E7567BD2">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9">
    <w:nsid w:val="61A552B9"/>
    <w:multiLevelType w:val="hybridMultilevel"/>
    <w:tmpl w:val="B704AB80"/>
    <w:lvl w:ilvl="0" w:tplc="E7567BD2">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0">
    <w:nsid w:val="634C1CBF"/>
    <w:multiLevelType w:val="singleLevel"/>
    <w:tmpl w:val="F5FEC14A"/>
    <w:lvl w:ilvl="0">
      <w:start w:val="1"/>
      <w:numFmt w:val="decimal"/>
      <w:lvlText w:val="Figure %1"/>
      <w:lvlJc w:val="left"/>
      <w:pPr>
        <w:tabs>
          <w:tab w:val="num" w:pos="1134"/>
        </w:tabs>
        <w:ind w:left="1134" w:hanging="1134"/>
      </w:pPr>
      <w:rPr>
        <w:rFonts w:ascii="Arial" w:hAnsi="Arial" w:cs="Arial" w:hint="default"/>
        <w:b w:val="0"/>
        <w:bCs w:val="0"/>
        <w:i/>
        <w:iCs/>
        <w:sz w:val="22"/>
        <w:szCs w:val="22"/>
      </w:rPr>
    </w:lvl>
  </w:abstractNum>
  <w:abstractNum w:abstractNumId="51">
    <w:nsid w:val="64E61D0C"/>
    <w:multiLevelType w:val="hybridMultilevel"/>
    <w:tmpl w:val="2C2624DA"/>
    <w:lvl w:ilvl="0" w:tplc="04090001">
      <w:start w:val="1"/>
      <w:numFmt w:val="bullet"/>
      <w:lvlText w:val=""/>
      <w:lvlJc w:val="left"/>
      <w:pPr>
        <w:tabs>
          <w:tab w:val="num" w:pos="1080"/>
        </w:tabs>
        <w:ind w:left="1080" w:hanging="360"/>
      </w:pPr>
      <w:rPr>
        <w:rFonts w:ascii="Symbol" w:hAnsi="Symbol" w:hint="default"/>
      </w:rPr>
    </w:lvl>
    <w:lvl w:ilvl="1" w:tplc="04090019">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52">
    <w:nsid w:val="66DD093E"/>
    <w:multiLevelType w:val="hybridMultilevel"/>
    <w:tmpl w:val="6CAA52B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3">
    <w:nsid w:val="6A870CF0"/>
    <w:multiLevelType w:val="hybridMultilevel"/>
    <w:tmpl w:val="068454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nsid w:val="6DD4223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nsid w:val="76D64DA6"/>
    <w:multiLevelType w:val="hybridMultilevel"/>
    <w:tmpl w:val="BACCD95E"/>
    <w:lvl w:ilvl="0" w:tplc="C88E74B2">
      <w:start w:val="1"/>
      <w:numFmt w:val="bullet"/>
      <w:pStyle w:val="Bullet3"/>
      <w:lvlText w:val=""/>
      <w:lvlJc w:val="left"/>
      <w:pPr>
        <w:tabs>
          <w:tab w:val="num" w:pos="1560"/>
        </w:tabs>
        <w:ind w:left="1560" w:hanging="360"/>
      </w:pPr>
      <w:rPr>
        <w:rFonts w:ascii="Wingdings" w:hAnsi="Wingdings" w:cs="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56">
    <w:nsid w:val="77566E67"/>
    <w:multiLevelType w:val="hybridMultilevel"/>
    <w:tmpl w:val="7DBCF57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nsid w:val="77776048"/>
    <w:multiLevelType w:val="hybridMultilevel"/>
    <w:tmpl w:val="05527A9C"/>
    <w:lvl w:ilvl="0" w:tplc="E7567BD2">
      <w:start w:val="1"/>
      <w:numFmt w:val="lowerLetter"/>
      <w:lvlText w:val="%1)"/>
      <w:lvlJc w:val="left"/>
      <w:pPr>
        <w:tabs>
          <w:tab w:val="num" w:pos="360"/>
        </w:tabs>
        <w:ind w:left="360" w:hanging="36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8">
    <w:nsid w:val="78BA4B1E"/>
    <w:multiLevelType w:val="multilevel"/>
    <w:tmpl w:val="FE6C3A72"/>
    <w:lvl w:ilvl="0">
      <w:start w:val="1"/>
      <w:numFmt w:val="decimal"/>
      <w:lvlText w:val="%1"/>
      <w:lvlJc w:val="left"/>
      <w:pPr>
        <w:tabs>
          <w:tab w:val="num" w:pos="567"/>
        </w:tabs>
        <w:ind w:left="567" w:hanging="567"/>
      </w:pPr>
      <w:rPr>
        <w:rFonts w:ascii="Arial" w:hAnsi="Arial" w:cs="Arial" w:hint="default"/>
        <w:b w:val="0"/>
        <w:bCs w:val="0"/>
        <w:i w:val="0"/>
        <w:iCs w:val="0"/>
        <w:sz w:val="22"/>
        <w:szCs w:val="22"/>
      </w:rPr>
    </w:lvl>
    <w:lvl w:ilvl="1">
      <w:start w:val="1"/>
      <w:numFmt w:val="lowerLetter"/>
      <w:pStyle w:val="List1indent"/>
      <w:lvlText w:val="%2"/>
      <w:lvlJc w:val="left"/>
      <w:pPr>
        <w:tabs>
          <w:tab w:val="num" w:pos="993"/>
        </w:tabs>
        <w:ind w:left="993" w:hanging="567"/>
      </w:pPr>
      <w:rPr>
        <w:rFonts w:ascii="Arial" w:hAnsi="Arial" w:cs="Arial" w:hint="default"/>
        <w:b w:val="0"/>
        <w:bCs w:val="0"/>
        <w:i w:val="0"/>
        <w:iCs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59">
    <w:nsid w:val="78F10406"/>
    <w:multiLevelType w:val="hybridMultilevel"/>
    <w:tmpl w:val="18BE94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nsid w:val="79EB7638"/>
    <w:multiLevelType w:val="hybridMultilevel"/>
    <w:tmpl w:val="04580058"/>
    <w:lvl w:ilvl="0" w:tplc="0C090001">
      <w:start w:val="1"/>
      <w:numFmt w:val="bullet"/>
      <w:lvlText w:val=""/>
      <w:lvlJc w:val="left"/>
      <w:pPr>
        <w:ind w:left="720" w:hanging="360"/>
      </w:pPr>
      <w:rPr>
        <w:rFonts w:ascii="Symbol" w:hAnsi="Symbol" w:cs="Symbol" w:hint="default"/>
      </w:rPr>
    </w:lvl>
    <w:lvl w:ilvl="1" w:tplc="0C09000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61">
    <w:nsid w:val="7AA13F57"/>
    <w:multiLevelType w:val="hybridMultilevel"/>
    <w:tmpl w:val="F522AD8A"/>
    <w:lvl w:ilvl="0" w:tplc="E7567BD2">
      <w:start w:val="1"/>
      <w:numFmt w:val="lowerLetter"/>
      <w:lvlText w:val="%1)"/>
      <w:lvlJc w:val="left"/>
      <w:pPr>
        <w:tabs>
          <w:tab w:val="num" w:pos="360"/>
        </w:tabs>
        <w:ind w:left="360" w:hanging="360"/>
      </w:pPr>
      <w:rPr>
        <w:rFonts w:cs="Times New Roman" w:hint="default"/>
      </w:rPr>
    </w:lvl>
    <w:lvl w:ilvl="1" w:tplc="0C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2">
    <w:nsid w:val="7B0C4CA3"/>
    <w:multiLevelType w:val="hybridMultilevel"/>
    <w:tmpl w:val="ADFACDF0"/>
    <w:lvl w:ilvl="0" w:tplc="0C090001">
      <w:start w:val="1"/>
      <w:numFmt w:val="bullet"/>
      <w:lvlText w:val=""/>
      <w:lvlJc w:val="left"/>
      <w:pPr>
        <w:ind w:left="1080" w:hanging="360"/>
      </w:pPr>
      <w:rPr>
        <w:rFonts w:ascii="Symbol" w:hAnsi="Symbol" w:hint="default"/>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3">
    <w:nsid w:val="7BC57EF6"/>
    <w:multiLevelType w:val="hybridMultilevel"/>
    <w:tmpl w:val="A1DC0332"/>
    <w:lvl w:ilvl="0" w:tplc="81E0DB64">
      <w:start w:val="1"/>
      <w:numFmt w:val="bullet"/>
      <w:lvlText w:val=""/>
      <w:lvlJc w:val="left"/>
      <w:pPr>
        <w:ind w:left="720" w:hanging="360"/>
      </w:pPr>
      <w:rPr>
        <w:rFonts w:ascii="Symbol" w:hAnsi="Symbol" w:cs="Symbol" w:hint="default"/>
      </w:rPr>
    </w:lvl>
    <w:lvl w:ilvl="1" w:tplc="1EF4E558">
      <w:start w:val="1"/>
      <w:numFmt w:val="bullet"/>
      <w:lvlText w:val="o"/>
      <w:lvlJc w:val="left"/>
      <w:pPr>
        <w:ind w:left="1440" w:hanging="360"/>
      </w:pPr>
      <w:rPr>
        <w:rFonts w:ascii="Courier New" w:hAnsi="Courier New" w:cs="Courier New" w:hint="default"/>
      </w:rPr>
    </w:lvl>
    <w:lvl w:ilvl="2" w:tplc="FCAE47B2">
      <w:start w:val="1"/>
      <w:numFmt w:val="bullet"/>
      <w:lvlText w:val=""/>
      <w:lvlJc w:val="left"/>
      <w:pPr>
        <w:ind w:left="2160" w:hanging="360"/>
      </w:pPr>
      <w:rPr>
        <w:rFonts w:ascii="Wingdings" w:hAnsi="Wingdings" w:cs="Wingdings" w:hint="default"/>
      </w:rPr>
    </w:lvl>
    <w:lvl w:ilvl="3" w:tplc="CA2A3DA4">
      <w:start w:val="1"/>
      <w:numFmt w:val="bullet"/>
      <w:lvlText w:val=""/>
      <w:lvlJc w:val="left"/>
      <w:pPr>
        <w:ind w:left="2880" w:hanging="360"/>
      </w:pPr>
      <w:rPr>
        <w:rFonts w:ascii="Symbol" w:hAnsi="Symbol" w:cs="Symbol" w:hint="default"/>
      </w:rPr>
    </w:lvl>
    <w:lvl w:ilvl="4" w:tplc="1FDCA08E">
      <w:start w:val="1"/>
      <w:numFmt w:val="bullet"/>
      <w:lvlText w:val="o"/>
      <w:lvlJc w:val="left"/>
      <w:pPr>
        <w:ind w:left="3600" w:hanging="360"/>
      </w:pPr>
      <w:rPr>
        <w:rFonts w:ascii="Courier New" w:hAnsi="Courier New" w:cs="Courier New" w:hint="default"/>
      </w:rPr>
    </w:lvl>
    <w:lvl w:ilvl="5" w:tplc="DFDCA772" w:tentative="1">
      <w:start w:val="1"/>
      <w:numFmt w:val="bullet"/>
      <w:lvlText w:val=""/>
      <w:lvlJc w:val="left"/>
      <w:pPr>
        <w:ind w:left="4320" w:hanging="360"/>
      </w:pPr>
      <w:rPr>
        <w:rFonts w:ascii="Wingdings" w:hAnsi="Wingdings" w:cs="Wingdings" w:hint="default"/>
      </w:rPr>
    </w:lvl>
    <w:lvl w:ilvl="6" w:tplc="57D4DC1A" w:tentative="1">
      <w:start w:val="1"/>
      <w:numFmt w:val="bullet"/>
      <w:lvlText w:val=""/>
      <w:lvlJc w:val="left"/>
      <w:pPr>
        <w:ind w:left="5040" w:hanging="360"/>
      </w:pPr>
      <w:rPr>
        <w:rFonts w:ascii="Symbol" w:hAnsi="Symbol" w:cs="Symbol" w:hint="default"/>
      </w:rPr>
    </w:lvl>
    <w:lvl w:ilvl="7" w:tplc="57641846" w:tentative="1">
      <w:start w:val="1"/>
      <w:numFmt w:val="bullet"/>
      <w:lvlText w:val="o"/>
      <w:lvlJc w:val="left"/>
      <w:pPr>
        <w:ind w:left="5760" w:hanging="360"/>
      </w:pPr>
      <w:rPr>
        <w:rFonts w:ascii="Courier New" w:hAnsi="Courier New" w:cs="Courier New" w:hint="default"/>
      </w:rPr>
    </w:lvl>
    <w:lvl w:ilvl="8" w:tplc="B8CE4082" w:tentative="1">
      <w:start w:val="1"/>
      <w:numFmt w:val="bullet"/>
      <w:lvlText w:val=""/>
      <w:lvlJc w:val="left"/>
      <w:pPr>
        <w:ind w:left="6480" w:hanging="360"/>
      </w:pPr>
      <w:rPr>
        <w:rFonts w:ascii="Wingdings" w:hAnsi="Wingdings" w:cs="Wingdings" w:hint="default"/>
      </w:rPr>
    </w:lvl>
  </w:abstractNum>
  <w:abstractNum w:abstractNumId="64">
    <w:nsid w:val="7C552CEE"/>
    <w:multiLevelType w:val="multilevel"/>
    <w:tmpl w:val="B8C883B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5">
    <w:nsid w:val="7DA86DDF"/>
    <w:multiLevelType w:val="hybridMultilevel"/>
    <w:tmpl w:val="BF666004"/>
    <w:lvl w:ilvl="0" w:tplc="E7567BD2">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6">
    <w:nsid w:val="7FC166FE"/>
    <w:multiLevelType w:val="hybridMultilevel"/>
    <w:tmpl w:val="DE5CF0F8"/>
    <w:lvl w:ilvl="0" w:tplc="0C090001">
      <w:start w:val="1"/>
      <w:numFmt w:val="bullet"/>
      <w:lvlText w:val=""/>
      <w:lvlJc w:val="left"/>
      <w:pPr>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17"/>
  </w:num>
  <w:num w:numId="3">
    <w:abstractNumId w:val="34"/>
  </w:num>
  <w:num w:numId="4">
    <w:abstractNumId w:val="3"/>
  </w:num>
  <w:num w:numId="5">
    <w:abstractNumId w:val="55"/>
  </w:num>
  <w:num w:numId="6">
    <w:abstractNumId w:val="28"/>
  </w:num>
  <w:num w:numId="7">
    <w:abstractNumId w:val="50"/>
  </w:num>
  <w:num w:numId="8">
    <w:abstractNumId w:val="58"/>
  </w:num>
  <w:num w:numId="9">
    <w:abstractNumId w:val="41"/>
  </w:num>
  <w:num w:numId="10">
    <w:abstractNumId w:val="40"/>
  </w:num>
  <w:num w:numId="11">
    <w:abstractNumId w:val="25"/>
  </w:num>
  <w:num w:numId="12">
    <w:abstractNumId w:val="11"/>
  </w:num>
  <w:num w:numId="13">
    <w:abstractNumId w:val="47"/>
  </w:num>
  <w:num w:numId="14">
    <w:abstractNumId w:val="16"/>
  </w:num>
  <w:num w:numId="15">
    <w:abstractNumId w:val="13"/>
  </w:num>
  <w:num w:numId="16">
    <w:abstractNumId w:val="27"/>
  </w:num>
  <w:num w:numId="17">
    <w:abstractNumId w:val="36"/>
  </w:num>
  <w:num w:numId="18">
    <w:abstractNumId w:val="37"/>
  </w:num>
  <w:num w:numId="19">
    <w:abstractNumId w:val="39"/>
  </w:num>
  <w:num w:numId="20">
    <w:abstractNumId w:val="46"/>
  </w:num>
  <w:num w:numId="21">
    <w:abstractNumId w:val="18"/>
  </w:num>
  <w:num w:numId="22">
    <w:abstractNumId w:val="60"/>
  </w:num>
  <w:num w:numId="23">
    <w:abstractNumId w:val="14"/>
  </w:num>
  <w:num w:numId="24">
    <w:abstractNumId w:val="1"/>
  </w:num>
  <w:num w:numId="25">
    <w:abstractNumId w:val="63"/>
  </w:num>
  <w:num w:numId="26">
    <w:abstractNumId w:val="20"/>
  </w:num>
  <w:num w:numId="27">
    <w:abstractNumId w:val="43"/>
  </w:num>
  <w:num w:numId="28">
    <w:abstractNumId w:val="38"/>
  </w:num>
  <w:num w:numId="29">
    <w:abstractNumId w:val="15"/>
  </w:num>
  <w:num w:numId="30">
    <w:abstractNumId w:val="23"/>
  </w:num>
  <w:num w:numId="31">
    <w:abstractNumId w:val="8"/>
  </w:num>
  <w:num w:numId="32">
    <w:abstractNumId w:val="7"/>
  </w:num>
  <w:num w:numId="33">
    <w:abstractNumId w:val="45"/>
  </w:num>
  <w:num w:numId="34">
    <w:abstractNumId w:val="44"/>
  </w:num>
  <w:num w:numId="35">
    <w:abstractNumId w:val="61"/>
  </w:num>
  <w:num w:numId="36">
    <w:abstractNumId w:val="29"/>
  </w:num>
  <w:num w:numId="37">
    <w:abstractNumId w:val="66"/>
  </w:num>
  <w:num w:numId="38">
    <w:abstractNumId w:val="42"/>
  </w:num>
  <w:num w:numId="39">
    <w:abstractNumId w:val="62"/>
  </w:num>
  <w:num w:numId="40">
    <w:abstractNumId w:val="56"/>
  </w:num>
  <w:num w:numId="41">
    <w:abstractNumId w:val="24"/>
  </w:num>
  <w:num w:numId="42">
    <w:abstractNumId w:val="4"/>
  </w:num>
  <w:num w:numId="43">
    <w:abstractNumId w:val="6"/>
  </w:num>
  <w:num w:numId="44">
    <w:abstractNumId w:val="10"/>
  </w:num>
  <w:num w:numId="45">
    <w:abstractNumId w:val="12"/>
  </w:num>
  <w:num w:numId="46">
    <w:abstractNumId w:val="19"/>
  </w:num>
  <w:num w:numId="47">
    <w:abstractNumId w:val="26"/>
  </w:num>
  <w:num w:numId="48">
    <w:abstractNumId w:val="49"/>
  </w:num>
  <w:num w:numId="49">
    <w:abstractNumId w:val="48"/>
  </w:num>
  <w:num w:numId="50">
    <w:abstractNumId w:val="21"/>
  </w:num>
  <w:num w:numId="51">
    <w:abstractNumId w:val="52"/>
  </w:num>
  <w:num w:numId="52">
    <w:abstractNumId w:val="32"/>
  </w:num>
  <w:num w:numId="53">
    <w:abstractNumId w:val="65"/>
  </w:num>
  <w:num w:numId="54">
    <w:abstractNumId w:val="9"/>
  </w:num>
  <w:num w:numId="55">
    <w:abstractNumId w:val="57"/>
  </w:num>
  <w:num w:numId="56">
    <w:abstractNumId w:val="35"/>
  </w:num>
  <w:num w:numId="57">
    <w:abstractNumId w:val="30"/>
  </w:num>
  <w:num w:numId="58">
    <w:abstractNumId w:val="51"/>
  </w:num>
  <w:num w:numId="59">
    <w:abstractNumId w:val="33"/>
  </w:num>
  <w:num w:numId="60">
    <w:abstractNumId w:val="53"/>
  </w:num>
  <w:num w:numId="61">
    <w:abstractNumId w:val="59"/>
  </w:num>
  <w:num w:numId="62">
    <w:abstractNumId w:val="2"/>
  </w:num>
  <w:num w:numId="63">
    <w:abstractNumId w:val="22"/>
  </w:num>
  <w:num w:numId="64">
    <w:abstractNumId w:val="5"/>
  </w:num>
  <w:num w:numId="65">
    <w:abstractNumId w:val="64"/>
  </w:num>
  <w:num w:numId="6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5"/>
  </w:num>
  <w:num w:numId="68">
    <w:abstractNumId w:val="34"/>
  </w:num>
  <w:num w:numId="69">
    <w:abstractNumId w:val="34"/>
  </w:num>
  <w:num w:numId="70">
    <w:abstractNumId w:val="34"/>
  </w:num>
  <w:num w:numId="71">
    <w:abstractNumId w:val="31"/>
  </w:num>
  <w:num w:numId="72">
    <w:abstractNumId w:val="31"/>
  </w:num>
  <w:num w:numId="73">
    <w:abstractNumId w:val="54"/>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embedSystemFonts/>
  <w:trackRevisions/>
  <w:defaultTabStop w:val="720"/>
  <w:clickAndTypeStyle w:val="BodyText"/>
  <w:drawingGridHorizontalSpacing w:val="11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50B"/>
    <w:rsid w:val="00032948"/>
    <w:rsid w:val="000420D8"/>
    <w:rsid w:val="000448A8"/>
    <w:rsid w:val="00080673"/>
    <w:rsid w:val="000E62C1"/>
    <w:rsid w:val="00106ADC"/>
    <w:rsid w:val="00126198"/>
    <w:rsid w:val="00137456"/>
    <w:rsid w:val="0015290D"/>
    <w:rsid w:val="0015688B"/>
    <w:rsid w:val="00162C42"/>
    <w:rsid w:val="0016406F"/>
    <w:rsid w:val="0018656F"/>
    <w:rsid w:val="00190B2B"/>
    <w:rsid w:val="001A1FDD"/>
    <w:rsid w:val="001A2B50"/>
    <w:rsid w:val="001C1056"/>
    <w:rsid w:val="001D3B7C"/>
    <w:rsid w:val="001D5DFD"/>
    <w:rsid w:val="001E2CA1"/>
    <w:rsid w:val="00207DD1"/>
    <w:rsid w:val="00212FFD"/>
    <w:rsid w:val="00242FF6"/>
    <w:rsid w:val="00244044"/>
    <w:rsid w:val="00276068"/>
    <w:rsid w:val="00277327"/>
    <w:rsid w:val="002835CE"/>
    <w:rsid w:val="002843EF"/>
    <w:rsid w:val="002A696C"/>
    <w:rsid w:val="002A6AAB"/>
    <w:rsid w:val="002A6BDF"/>
    <w:rsid w:val="002B4786"/>
    <w:rsid w:val="002D6AE7"/>
    <w:rsid w:val="002E18A6"/>
    <w:rsid w:val="002E7CE7"/>
    <w:rsid w:val="002F6DB1"/>
    <w:rsid w:val="002F7535"/>
    <w:rsid w:val="00317D7F"/>
    <w:rsid w:val="0032315C"/>
    <w:rsid w:val="0032444A"/>
    <w:rsid w:val="0032752D"/>
    <w:rsid w:val="00335980"/>
    <w:rsid w:val="00371BEF"/>
    <w:rsid w:val="00377326"/>
    <w:rsid w:val="00380C7B"/>
    <w:rsid w:val="00392D28"/>
    <w:rsid w:val="00395D68"/>
    <w:rsid w:val="003A2960"/>
    <w:rsid w:val="003A4769"/>
    <w:rsid w:val="003C25A1"/>
    <w:rsid w:val="003D3EC0"/>
    <w:rsid w:val="003D5F11"/>
    <w:rsid w:val="003E79C6"/>
    <w:rsid w:val="003F23D2"/>
    <w:rsid w:val="00422E65"/>
    <w:rsid w:val="0044047B"/>
    <w:rsid w:val="00460028"/>
    <w:rsid w:val="00475439"/>
    <w:rsid w:val="004A104C"/>
    <w:rsid w:val="004A3893"/>
    <w:rsid w:val="004B54ED"/>
    <w:rsid w:val="004C2F5C"/>
    <w:rsid w:val="004E650B"/>
    <w:rsid w:val="004F17F7"/>
    <w:rsid w:val="004F72F9"/>
    <w:rsid w:val="0052391D"/>
    <w:rsid w:val="00533951"/>
    <w:rsid w:val="00564600"/>
    <w:rsid w:val="00582569"/>
    <w:rsid w:val="005911F6"/>
    <w:rsid w:val="005A3766"/>
    <w:rsid w:val="005A6C35"/>
    <w:rsid w:val="005C1481"/>
    <w:rsid w:val="005D6EE6"/>
    <w:rsid w:val="00632734"/>
    <w:rsid w:val="006427BF"/>
    <w:rsid w:val="00655287"/>
    <w:rsid w:val="00666C42"/>
    <w:rsid w:val="00697F43"/>
    <w:rsid w:val="006A019D"/>
    <w:rsid w:val="006D6150"/>
    <w:rsid w:val="006E04C2"/>
    <w:rsid w:val="006E0BF1"/>
    <w:rsid w:val="006E71A4"/>
    <w:rsid w:val="006F5BF7"/>
    <w:rsid w:val="00713387"/>
    <w:rsid w:val="00713F81"/>
    <w:rsid w:val="00721DBE"/>
    <w:rsid w:val="007367B0"/>
    <w:rsid w:val="007379A8"/>
    <w:rsid w:val="0075170E"/>
    <w:rsid w:val="00752173"/>
    <w:rsid w:val="00767FC6"/>
    <w:rsid w:val="0079729E"/>
    <w:rsid w:val="007E43BC"/>
    <w:rsid w:val="00802A8D"/>
    <w:rsid w:val="00806146"/>
    <w:rsid w:val="008136BC"/>
    <w:rsid w:val="00857962"/>
    <w:rsid w:val="00863D8E"/>
    <w:rsid w:val="0087060C"/>
    <w:rsid w:val="00870A1B"/>
    <w:rsid w:val="0087112A"/>
    <w:rsid w:val="008C68EF"/>
    <w:rsid w:val="008D3E6A"/>
    <w:rsid w:val="008F5390"/>
    <w:rsid w:val="00921872"/>
    <w:rsid w:val="00922B53"/>
    <w:rsid w:val="00927076"/>
    <w:rsid w:val="00932AEE"/>
    <w:rsid w:val="009426DC"/>
    <w:rsid w:val="00947937"/>
    <w:rsid w:val="009504E2"/>
    <w:rsid w:val="00956293"/>
    <w:rsid w:val="00977266"/>
    <w:rsid w:val="00983B71"/>
    <w:rsid w:val="00986D5A"/>
    <w:rsid w:val="0099069E"/>
    <w:rsid w:val="00994846"/>
    <w:rsid w:val="009A2C02"/>
    <w:rsid w:val="009B0352"/>
    <w:rsid w:val="009B30D7"/>
    <w:rsid w:val="009B54A0"/>
    <w:rsid w:val="009C22FA"/>
    <w:rsid w:val="009C293D"/>
    <w:rsid w:val="009C2D0C"/>
    <w:rsid w:val="009D215E"/>
    <w:rsid w:val="009E1230"/>
    <w:rsid w:val="009E2F87"/>
    <w:rsid w:val="009E423C"/>
    <w:rsid w:val="009F1120"/>
    <w:rsid w:val="00A0292A"/>
    <w:rsid w:val="00A02B80"/>
    <w:rsid w:val="00A04A2D"/>
    <w:rsid w:val="00A070D8"/>
    <w:rsid w:val="00A10C41"/>
    <w:rsid w:val="00A14A4B"/>
    <w:rsid w:val="00A163D8"/>
    <w:rsid w:val="00A21909"/>
    <w:rsid w:val="00A24088"/>
    <w:rsid w:val="00A27A7A"/>
    <w:rsid w:val="00A34B14"/>
    <w:rsid w:val="00A41A5C"/>
    <w:rsid w:val="00A44622"/>
    <w:rsid w:val="00A44C54"/>
    <w:rsid w:val="00A55EE8"/>
    <w:rsid w:val="00A6234F"/>
    <w:rsid w:val="00A91A87"/>
    <w:rsid w:val="00AB3809"/>
    <w:rsid w:val="00AB5CAB"/>
    <w:rsid w:val="00AB6905"/>
    <w:rsid w:val="00AC2C6D"/>
    <w:rsid w:val="00AC5F56"/>
    <w:rsid w:val="00AD6C8A"/>
    <w:rsid w:val="00AE32BD"/>
    <w:rsid w:val="00AE5700"/>
    <w:rsid w:val="00AF615B"/>
    <w:rsid w:val="00B43C65"/>
    <w:rsid w:val="00B534F2"/>
    <w:rsid w:val="00B6686E"/>
    <w:rsid w:val="00B66DC6"/>
    <w:rsid w:val="00B75C73"/>
    <w:rsid w:val="00B80426"/>
    <w:rsid w:val="00BA420F"/>
    <w:rsid w:val="00BD11AF"/>
    <w:rsid w:val="00BD63EA"/>
    <w:rsid w:val="00BE1BEC"/>
    <w:rsid w:val="00BF171F"/>
    <w:rsid w:val="00C528B9"/>
    <w:rsid w:val="00C531DA"/>
    <w:rsid w:val="00C75503"/>
    <w:rsid w:val="00C75842"/>
    <w:rsid w:val="00C92711"/>
    <w:rsid w:val="00C976AA"/>
    <w:rsid w:val="00CB2BDE"/>
    <w:rsid w:val="00CB2C56"/>
    <w:rsid w:val="00CB3C1A"/>
    <w:rsid w:val="00CB5315"/>
    <w:rsid w:val="00CB5860"/>
    <w:rsid w:val="00CC6F93"/>
    <w:rsid w:val="00CD7575"/>
    <w:rsid w:val="00D145F2"/>
    <w:rsid w:val="00D2767F"/>
    <w:rsid w:val="00D3428B"/>
    <w:rsid w:val="00D36601"/>
    <w:rsid w:val="00D50131"/>
    <w:rsid w:val="00D52150"/>
    <w:rsid w:val="00D847AD"/>
    <w:rsid w:val="00D86532"/>
    <w:rsid w:val="00D879DA"/>
    <w:rsid w:val="00D90322"/>
    <w:rsid w:val="00D91B25"/>
    <w:rsid w:val="00D93AC5"/>
    <w:rsid w:val="00DA0682"/>
    <w:rsid w:val="00DB585F"/>
    <w:rsid w:val="00DC1CA6"/>
    <w:rsid w:val="00DC2398"/>
    <w:rsid w:val="00DD6174"/>
    <w:rsid w:val="00DE7FF5"/>
    <w:rsid w:val="00E05802"/>
    <w:rsid w:val="00E37CF6"/>
    <w:rsid w:val="00E65E6F"/>
    <w:rsid w:val="00E663A0"/>
    <w:rsid w:val="00E711D8"/>
    <w:rsid w:val="00E7550C"/>
    <w:rsid w:val="00E96B82"/>
    <w:rsid w:val="00ED2684"/>
    <w:rsid w:val="00F11318"/>
    <w:rsid w:val="00F1531A"/>
    <w:rsid w:val="00F155DC"/>
    <w:rsid w:val="00F16C1F"/>
    <w:rsid w:val="00F44F13"/>
    <w:rsid w:val="00F70C1B"/>
    <w:rsid w:val="00F710A0"/>
    <w:rsid w:val="00F80A79"/>
    <w:rsid w:val="00F87F67"/>
    <w:rsid w:val="00FB02D4"/>
    <w:rsid w:val="00FB5A77"/>
    <w:rsid w:val="00FD2D0A"/>
    <w:rsid w:val="00FD6BA6"/>
    <w:rsid w:val="00FE1FB7"/>
    <w:rsid w:val="00FE4F51"/>
    <w:rsid w:val="00FF086B"/>
    <w:rsid w:val="00FF3C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644F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2"/>
        <w:szCs w:val="22"/>
        <w:lang w:val="en-US" w:eastAsia="en-US" w:bidi="ar-SA"/>
      </w:rPr>
    </w:rPrDefault>
    <w:pPrDefault/>
  </w:docDefaults>
  <w:latentStyles w:defLockedState="0" w:defUIPriority="99" w:defSemiHidden="1" w:defUnhideWhenUsed="0" w:defQFormat="0" w:count="276">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lsdException w:name="heading 6" w:semiHidden="0" w:uiPriority="0"/>
    <w:lsdException w:name="heading 7" w:semiHidden="0" w:uiPriority="0"/>
    <w:lsdException w:name="heading 8" w:semiHidden="0" w:uiPriority="0"/>
    <w:lsdException w:name="heading 9" w:semiHidden="0" w:uiPriority="0"/>
    <w:lsdException w:name="index 8" w:unhideWhenUsed="1"/>
    <w:lsdException w:name="index 9" w:unhideWhenUsed="1"/>
    <w:lsdException w:name="Normal Indent" w:unhideWhenUsed="1"/>
    <w:lsdException w:name="annotation text" w:uiPriority="0"/>
    <w:lsdException w:name="caption" w:uiPriority="0" w:unhideWhenUsed="1"/>
    <w:lsdException w:name="envelope address" w:unhideWhenUsed="1"/>
    <w:lsdException w:name="envelope return" w:unhideWhenUsed="1"/>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0" w:qFormat="1"/>
    <w:lsdException w:name="Closing" w:unhideWhenUsed="1"/>
    <w:lsdException w:name="Signature" w:unhideWhenUsed="1"/>
    <w:lsdException w:name="Body Text" w:uiPriority="0"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0"/>
    <w:lsdException w:name="Salutation" w:unhideWhenUsed="1"/>
    <w:lsdException w:name="Date" w:unhideWhenUsed="1"/>
    <w:lsdException w:name="Note Heading" w:unhideWhenUsed="1"/>
    <w:lsdException w:name="Body Text 3" w:unhideWhenUsed="1"/>
    <w:lsdException w:name="Strong" w:semiHidden="0" w:uiPriority="0"/>
    <w:lsdException w:name="Emphasis" w:semiHidden="0"/>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iPriority="0"/>
    <w:lsdException w:name="No List" w:uiPriority="0"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0"/>
    <w:lsdException w:name="Table Grid" w:semiHidden="0" w:uiPriority="59"/>
    <w:lsdException w:name="Table Theme"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lsdException w:name="Quote" w:semiHidden="0"/>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9F1120"/>
    <w:rPr>
      <w:lang w:val="en-GB" w:eastAsia="en-GB"/>
    </w:rPr>
  </w:style>
  <w:style w:type="paragraph" w:styleId="Heading1">
    <w:name w:val="heading 1"/>
    <w:basedOn w:val="Normal"/>
    <w:next w:val="BodyText"/>
    <w:link w:val="Heading1Char"/>
    <w:qFormat/>
    <w:rsid w:val="007367B0"/>
    <w:pPr>
      <w:keepNext/>
      <w:numPr>
        <w:numId w:val="12"/>
      </w:numPr>
      <w:spacing w:before="240" w:after="240"/>
      <w:outlineLvl w:val="0"/>
    </w:pPr>
    <w:rPr>
      <w:b/>
      <w:bCs/>
      <w:caps/>
      <w:kern w:val="28"/>
      <w:sz w:val="24"/>
      <w:szCs w:val="24"/>
      <w:lang w:val="en-US" w:eastAsia="de-DE"/>
    </w:rPr>
  </w:style>
  <w:style w:type="paragraph" w:styleId="Heading2">
    <w:name w:val="heading 2"/>
    <w:basedOn w:val="Normal"/>
    <w:next w:val="BodyText"/>
    <w:link w:val="Heading2Char"/>
    <w:qFormat/>
    <w:rsid w:val="00371BEF"/>
    <w:pPr>
      <w:numPr>
        <w:ilvl w:val="1"/>
        <w:numId w:val="12"/>
      </w:numPr>
      <w:spacing w:before="120" w:after="120"/>
      <w:outlineLvl w:val="1"/>
    </w:pPr>
    <w:rPr>
      <w:b/>
      <w:bCs/>
    </w:rPr>
  </w:style>
  <w:style w:type="paragraph" w:styleId="Heading3">
    <w:name w:val="heading 3"/>
    <w:basedOn w:val="Normal"/>
    <w:next w:val="BodyTextFirstIndent2"/>
    <w:link w:val="Heading3Char"/>
    <w:qFormat/>
    <w:rsid w:val="004A3893"/>
    <w:pPr>
      <w:keepNext/>
      <w:numPr>
        <w:ilvl w:val="2"/>
        <w:numId w:val="12"/>
      </w:numPr>
      <w:tabs>
        <w:tab w:val="clear" w:pos="1322"/>
        <w:tab w:val="num" w:pos="992"/>
      </w:tabs>
      <w:spacing w:before="120" w:after="120"/>
      <w:ind w:left="992"/>
      <w:outlineLvl w:val="2"/>
    </w:pPr>
    <w:rPr>
      <w:lang w:eastAsia="de-DE"/>
    </w:rPr>
  </w:style>
  <w:style w:type="paragraph" w:styleId="Heading4">
    <w:name w:val="heading 4"/>
    <w:basedOn w:val="Normal"/>
    <w:next w:val="Normal"/>
    <w:link w:val="Heading4Char"/>
    <w:qFormat/>
    <w:rsid w:val="004A3893"/>
    <w:pPr>
      <w:keepNext/>
      <w:numPr>
        <w:ilvl w:val="3"/>
        <w:numId w:val="12"/>
      </w:numPr>
      <w:spacing w:before="120" w:after="120"/>
      <w:outlineLvl w:val="3"/>
    </w:pPr>
    <w:rPr>
      <w:lang w:eastAsia="de-DE"/>
    </w:rPr>
  </w:style>
  <w:style w:type="paragraph" w:styleId="Heading5">
    <w:name w:val="heading 5"/>
    <w:basedOn w:val="Normal"/>
    <w:next w:val="Normal"/>
    <w:link w:val="Heading5Char"/>
    <w:rsid w:val="00B534F2"/>
    <w:pPr>
      <w:numPr>
        <w:ilvl w:val="4"/>
        <w:numId w:val="12"/>
      </w:numPr>
      <w:spacing w:before="240" w:after="60"/>
      <w:outlineLvl w:val="4"/>
    </w:pPr>
    <w:rPr>
      <w:lang w:val="de-DE" w:eastAsia="de-DE"/>
    </w:rPr>
  </w:style>
  <w:style w:type="paragraph" w:styleId="Heading6">
    <w:name w:val="heading 6"/>
    <w:basedOn w:val="Normal"/>
    <w:next w:val="Normal"/>
    <w:link w:val="Heading6Char"/>
    <w:rsid w:val="00B534F2"/>
    <w:pPr>
      <w:numPr>
        <w:ilvl w:val="5"/>
        <w:numId w:val="12"/>
      </w:numPr>
      <w:spacing w:before="240" w:after="60"/>
      <w:outlineLvl w:val="5"/>
    </w:pPr>
    <w:rPr>
      <w:i/>
      <w:iCs/>
      <w:lang w:val="de-DE" w:eastAsia="de-DE"/>
    </w:rPr>
  </w:style>
  <w:style w:type="paragraph" w:styleId="Heading7">
    <w:name w:val="heading 7"/>
    <w:basedOn w:val="Normal"/>
    <w:next w:val="Normal"/>
    <w:link w:val="Heading7Char"/>
    <w:rsid w:val="00B534F2"/>
    <w:pPr>
      <w:numPr>
        <w:ilvl w:val="6"/>
        <w:numId w:val="12"/>
      </w:numPr>
      <w:spacing w:before="240" w:after="60"/>
      <w:outlineLvl w:val="6"/>
    </w:pPr>
    <w:rPr>
      <w:lang w:val="de-DE" w:eastAsia="de-DE"/>
    </w:rPr>
  </w:style>
  <w:style w:type="paragraph" w:styleId="Heading8">
    <w:name w:val="heading 8"/>
    <w:basedOn w:val="Normal"/>
    <w:next w:val="Normal"/>
    <w:link w:val="Heading8Char"/>
    <w:rsid w:val="00B534F2"/>
    <w:pPr>
      <w:numPr>
        <w:ilvl w:val="7"/>
        <w:numId w:val="12"/>
      </w:numPr>
      <w:spacing w:before="240" w:after="60"/>
      <w:outlineLvl w:val="7"/>
    </w:pPr>
    <w:rPr>
      <w:i/>
      <w:iCs/>
      <w:lang w:val="de-DE" w:eastAsia="de-DE"/>
    </w:rPr>
  </w:style>
  <w:style w:type="paragraph" w:styleId="Heading9">
    <w:name w:val="heading 9"/>
    <w:basedOn w:val="Normal"/>
    <w:next w:val="Normal"/>
    <w:link w:val="Heading9Char"/>
    <w:rsid w:val="00B534F2"/>
    <w:pPr>
      <w:numPr>
        <w:ilvl w:val="8"/>
        <w:numId w:val="12"/>
      </w:numPr>
      <w:spacing w:before="240" w:after="60"/>
      <w:outlineLvl w:val="8"/>
    </w:pPr>
    <w:rPr>
      <w:b/>
      <w:bCs/>
      <w:i/>
      <w:iCs/>
      <w:sz w:val="18"/>
      <w:szCs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367B0"/>
    <w:rPr>
      <w:b/>
      <w:bCs/>
      <w:caps/>
      <w:kern w:val="28"/>
      <w:sz w:val="24"/>
      <w:szCs w:val="24"/>
      <w:lang w:eastAsia="de-DE"/>
    </w:rPr>
  </w:style>
  <w:style w:type="character" w:customStyle="1" w:styleId="Heading2Char">
    <w:name w:val="Heading 2 Char"/>
    <w:basedOn w:val="DefaultParagraphFont"/>
    <w:link w:val="Heading2"/>
    <w:rsid w:val="002A6BDF"/>
    <w:rPr>
      <w:b/>
      <w:bCs/>
      <w:lang w:val="en-GB" w:eastAsia="en-GB"/>
    </w:rPr>
  </w:style>
  <w:style w:type="character" w:customStyle="1" w:styleId="Heading3Char">
    <w:name w:val="Heading 3 Char"/>
    <w:basedOn w:val="DefaultParagraphFont"/>
    <w:link w:val="Heading3"/>
    <w:rsid w:val="002A6BDF"/>
    <w:rPr>
      <w:lang w:val="en-GB" w:eastAsia="de-DE"/>
    </w:rPr>
  </w:style>
  <w:style w:type="character" w:customStyle="1" w:styleId="Heading4Char">
    <w:name w:val="Heading 4 Char"/>
    <w:basedOn w:val="DefaultParagraphFont"/>
    <w:link w:val="Heading4"/>
    <w:rsid w:val="002A6BDF"/>
    <w:rPr>
      <w:lang w:val="en-GB" w:eastAsia="de-DE"/>
    </w:rPr>
  </w:style>
  <w:style w:type="character" w:customStyle="1" w:styleId="Heading5Char">
    <w:name w:val="Heading 5 Char"/>
    <w:basedOn w:val="DefaultParagraphFont"/>
    <w:link w:val="Heading5"/>
    <w:rsid w:val="002A6BDF"/>
    <w:rPr>
      <w:lang w:val="de-DE" w:eastAsia="de-DE"/>
    </w:rPr>
  </w:style>
  <w:style w:type="character" w:customStyle="1" w:styleId="Heading6Char">
    <w:name w:val="Heading 6 Char"/>
    <w:basedOn w:val="DefaultParagraphFont"/>
    <w:link w:val="Heading6"/>
    <w:rsid w:val="002A6BDF"/>
    <w:rPr>
      <w:i/>
      <w:iCs/>
      <w:lang w:val="de-DE" w:eastAsia="de-DE"/>
    </w:rPr>
  </w:style>
  <w:style w:type="character" w:customStyle="1" w:styleId="Heading7Char">
    <w:name w:val="Heading 7 Char"/>
    <w:basedOn w:val="DefaultParagraphFont"/>
    <w:link w:val="Heading7"/>
    <w:rsid w:val="002A6BDF"/>
    <w:rPr>
      <w:lang w:val="de-DE" w:eastAsia="de-DE"/>
    </w:rPr>
  </w:style>
  <w:style w:type="character" w:customStyle="1" w:styleId="Heading8Char">
    <w:name w:val="Heading 8 Char"/>
    <w:basedOn w:val="DefaultParagraphFont"/>
    <w:link w:val="Heading8"/>
    <w:rsid w:val="002A6BDF"/>
    <w:rPr>
      <w:i/>
      <w:iCs/>
      <w:lang w:val="de-DE" w:eastAsia="de-DE"/>
    </w:rPr>
  </w:style>
  <w:style w:type="character" w:customStyle="1" w:styleId="Heading9Char">
    <w:name w:val="Heading 9 Char"/>
    <w:basedOn w:val="DefaultParagraphFont"/>
    <w:link w:val="Heading9"/>
    <w:rsid w:val="002A6BDF"/>
    <w:rPr>
      <w:b/>
      <w:bCs/>
      <w:i/>
      <w:iCs/>
      <w:sz w:val="18"/>
      <w:szCs w:val="18"/>
      <w:lang w:val="de-DE" w:eastAsia="de-DE"/>
    </w:rPr>
  </w:style>
  <w:style w:type="paragraph" w:styleId="BodyText">
    <w:name w:val="Body Text"/>
    <w:basedOn w:val="Normal"/>
    <w:link w:val="BodyTextChar"/>
    <w:qFormat/>
    <w:rsid w:val="00D36601"/>
    <w:pPr>
      <w:spacing w:after="120"/>
      <w:jc w:val="both"/>
    </w:pPr>
    <w:rPr>
      <w:rFonts w:eastAsia="Calibri" w:cs="Calibri"/>
    </w:rPr>
  </w:style>
  <w:style w:type="character" w:customStyle="1" w:styleId="BodyTextChar">
    <w:name w:val="Body Text Char"/>
    <w:basedOn w:val="DefaultParagraphFont"/>
    <w:link w:val="BodyText"/>
    <w:rsid w:val="00D36601"/>
    <w:rPr>
      <w:rFonts w:eastAsia="Calibri" w:cs="Calibri"/>
      <w:lang w:val="en-GB" w:eastAsia="en-GB"/>
    </w:rPr>
  </w:style>
  <w:style w:type="paragraph" w:customStyle="1" w:styleId="Annex">
    <w:name w:val="Annex"/>
    <w:basedOn w:val="Normal"/>
    <w:next w:val="Normal"/>
    <w:qFormat/>
    <w:rsid w:val="00D36601"/>
    <w:pPr>
      <w:numPr>
        <w:numId w:val="67"/>
      </w:numPr>
      <w:spacing w:before="240" w:after="240"/>
      <w:jc w:val="both"/>
    </w:pPr>
    <w:rPr>
      <w:rFonts w:eastAsiaTheme="minorEastAsia"/>
      <w:b/>
      <w:bCs/>
      <w:caps/>
      <w:snapToGrid w:val="0"/>
      <w:sz w:val="24"/>
      <w:szCs w:val="24"/>
      <w:lang w:eastAsia="en-US"/>
    </w:rPr>
  </w:style>
  <w:style w:type="paragraph" w:customStyle="1" w:styleId="Appendix">
    <w:name w:val="Appendix"/>
    <w:basedOn w:val="Normal"/>
    <w:next w:val="Heading1"/>
    <w:uiPriority w:val="99"/>
    <w:rsid w:val="00F155DC"/>
    <w:pPr>
      <w:numPr>
        <w:numId w:val="1"/>
      </w:numPr>
      <w:tabs>
        <w:tab w:val="left" w:pos="1985"/>
      </w:tabs>
      <w:spacing w:after="240"/>
      <w:ind w:left="1985" w:hanging="1985"/>
    </w:pPr>
    <w:rPr>
      <w:b/>
      <w:bCs/>
      <w:sz w:val="24"/>
      <w:szCs w:val="24"/>
    </w:rPr>
  </w:style>
  <w:style w:type="paragraph" w:styleId="BalloonText">
    <w:name w:val="Balloon Text"/>
    <w:basedOn w:val="Normal"/>
    <w:link w:val="BalloonTextChar"/>
    <w:semiHidden/>
    <w:rsid w:val="00B534F2"/>
    <w:rPr>
      <w:rFonts w:ascii="Tahoma" w:hAnsi="Tahoma" w:cs="Tahoma"/>
      <w:sz w:val="16"/>
      <w:szCs w:val="16"/>
      <w:lang w:val="en-US" w:eastAsia="en-US"/>
    </w:rPr>
  </w:style>
  <w:style w:type="character" w:customStyle="1" w:styleId="BalloonTextChar">
    <w:name w:val="Balloon Text Char"/>
    <w:basedOn w:val="DefaultParagraphFont"/>
    <w:link w:val="BalloonText"/>
    <w:rsid w:val="00B534F2"/>
    <w:rPr>
      <w:rFonts w:ascii="Tahoma" w:hAnsi="Tahoma" w:cs="Tahoma"/>
      <w:sz w:val="16"/>
      <w:szCs w:val="16"/>
      <w:lang w:eastAsia="en-US"/>
    </w:rPr>
  </w:style>
  <w:style w:type="paragraph" w:styleId="BlockText">
    <w:name w:val="Block Text"/>
    <w:basedOn w:val="Normal"/>
    <w:uiPriority w:val="99"/>
    <w:rsid w:val="00B534F2"/>
    <w:pPr>
      <w:spacing w:after="120"/>
      <w:ind w:left="1440" w:right="1440"/>
    </w:pPr>
  </w:style>
  <w:style w:type="paragraph" w:styleId="BodyText2">
    <w:name w:val="Body Text 2"/>
    <w:basedOn w:val="Normal"/>
    <w:link w:val="BodyText2Char1"/>
    <w:uiPriority w:val="99"/>
    <w:semiHidden/>
    <w:rsid w:val="002A6BDF"/>
    <w:pPr>
      <w:spacing w:after="120"/>
      <w:ind w:left="360"/>
    </w:pPr>
  </w:style>
  <w:style w:type="character" w:customStyle="1" w:styleId="BodyText2Char">
    <w:name w:val="Body Text 2 Char"/>
    <w:basedOn w:val="DefaultParagraphFont"/>
    <w:uiPriority w:val="99"/>
    <w:rsid w:val="00032948"/>
    <w:rPr>
      <w:rFonts w:ascii="Arial" w:hAnsi="Arial" w:cs="Arial"/>
      <w:sz w:val="24"/>
      <w:szCs w:val="24"/>
      <w:lang w:eastAsia="en-US"/>
    </w:rPr>
  </w:style>
  <w:style w:type="character" w:customStyle="1" w:styleId="BodyTextIndentChar">
    <w:name w:val="Body Text Indent Char"/>
    <w:uiPriority w:val="99"/>
    <w:rsid w:val="00032948"/>
    <w:rPr>
      <w:rFonts w:ascii="Arial" w:hAnsi="Arial" w:cs="Arial"/>
      <w:sz w:val="24"/>
      <w:szCs w:val="24"/>
      <w:lang w:eastAsia="en-US"/>
    </w:rPr>
  </w:style>
  <w:style w:type="paragraph" w:styleId="BodyTextIndent2">
    <w:name w:val="Body Text Indent 2"/>
    <w:basedOn w:val="Normal"/>
    <w:link w:val="BodyTextIndent2Char"/>
    <w:uiPriority w:val="99"/>
    <w:rsid w:val="00032948"/>
    <w:pPr>
      <w:spacing w:after="120"/>
      <w:ind w:left="1134"/>
      <w:jc w:val="both"/>
    </w:pPr>
    <w:rPr>
      <w:lang w:val="en-US" w:eastAsia="de-DE"/>
    </w:rPr>
  </w:style>
  <w:style w:type="character" w:customStyle="1" w:styleId="BodyTextIndent2Char">
    <w:name w:val="Body Text Indent 2 Char"/>
    <w:basedOn w:val="DefaultParagraphFont"/>
    <w:link w:val="BodyTextIndent2"/>
    <w:uiPriority w:val="99"/>
    <w:rsid w:val="00032948"/>
    <w:rPr>
      <w:rFonts w:ascii="Arial" w:hAnsi="Arial" w:cs="Arial"/>
      <w:sz w:val="24"/>
      <w:szCs w:val="24"/>
      <w:lang w:eastAsia="de-DE"/>
    </w:rPr>
  </w:style>
  <w:style w:type="paragraph" w:customStyle="1" w:styleId="Bullet1">
    <w:name w:val="Bullet 1"/>
    <w:basedOn w:val="Normal"/>
    <w:qFormat/>
    <w:rsid w:val="00D36601"/>
    <w:pPr>
      <w:numPr>
        <w:numId w:val="70"/>
      </w:numPr>
      <w:spacing w:after="120"/>
      <w:jc w:val="both"/>
      <w:outlineLvl w:val="0"/>
    </w:pPr>
    <w:rPr>
      <w:rFonts w:eastAsia="Calibri"/>
    </w:rPr>
  </w:style>
  <w:style w:type="paragraph" w:customStyle="1" w:styleId="Bullet1text">
    <w:name w:val="Bullet 1 text"/>
    <w:basedOn w:val="Normal"/>
    <w:rsid w:val="00D36601"/>
    <w:pPr>
      <w:suppressAutoHyphens/>
      <w:spacing w:after="120"/>
      <w:ind w:left="1134"/>
      <w:jc w:val="both"/>
    </w:pPr>
    <w:rPr>
      <w:rFonts w:eastAsia="Calibri"/>
      <w:lang w:val="fr-FR"/>
    </w:rPr>
  </w:style>
  <w:style w:type="paragraph" w:customStyle="1" w:styleId="Bullet2">
    <w:name w:val="Bullet 2"/>
    <w:basedOn w:val="Normal"/>
    <w:qFormat/>
    <w:rsid w:val="00D36601"/>
    <w:pPr>
      <w:numPr>
        <w:ilvl w:val="1"/>
        <w:numId w:val="70"/>
      </w:numPr>
      <w:spacing w:after="120"/>
      <w:jc w:val="both"/>
    </w:pPr>
    <w:rPr>
      <w:rFonts w:eastAsia="Calibri"/>
    </w:rPr>
  </w:style>
  <w:style w:type="paragraph" w:customStyle="1" w:styleId="Bullet2text">
    <w:name w:val="Bullet 2 text"/>
    <w:basedOn w:val="Normal"/>
    <w:rsid w:val="00D36601"/>
    <w:pPr>
      <w:suppressAutoHyphens/>
      <w:spacing w:after="120"/>
      <w:ind w:left="1701"/>
      <w:jc w:val="both"/>
    </w:pPr>
    <w:rPr>
      <w:rFonts w:eastAsia="Calibri"/>
    </w:rPr>
  </w:style>
  <w:style w:type="paragraph" w:customStyle="1" w:styleId="Bullet3">
    <w:name w:val="Bullet 3"/>
    <w:basedOn w:val="Normal"/>
    <w:rsid w:val="00D36601"/>
    <w:pPr>
      <w:numPr>
        <w:ilvl w:val="2"/>
        <w:numId w:val="70"/>
      </w:numPr>
      <w:spacing w:after="60"/>
      <w:jc w:val="both"/>
    </w:pPr>
    <w:rPr>
      <w:rFonts w:eastAsia="Calibri"/>
      <w:sz w:val="20"/>
    </w:rPr>
  </w:style>
  <w:style w:type="paragraph" w:customStyle="1" w:styleId="Bullet3text">
    <w:name w:val="Bullet 3 text"/>
    <w:basedOn w:val="Normal"/>
    <w:rsid w:val="00D36601"/>
    <w:pPr>
      <w:suppressAutoHyphens/>
      <w:spacing w:after="60"/>
      <w:ind w:left="2268"/>
    </w:pPr>
    <w:rPr>
      <w:rFonts w:eastAsia="Calibri"/>
      <w:sz w:val="20"/>
    </w:rPr>
  </w:style>
  <w:style w:type="character" w:styleId="CommentReference">
    <w:name w:val="annotation reference"/>
    <w:basedOn w:val="DefaultParagraphFont"/>
    <w:semiHidden/>
    <w:rsid w:val="00B534F2"/>
    <w:rPr>
      <w:sz w:val="16"/>
      <w:szCs w:val="16"/>
    </w:rPr>
  </w:style>
  <w:style w:type="paragraph" w:styleId="CommentText">
    <w:name w:val="annotation text"/>
    <w:basedOn w:val="Normal"/>
    <w:link w:val="CommentTextChar"/>
    <w:semiHidden/>
    <w:rsid w:val="00B534F2"/>
    <w:rPr>
      <w:lang w:val="en-US" w:eastAsia="de-DE"/>
    </w:rPr>
  </w:style>
  <w:style w:type="character" w:customStyle="1" w:styleId="CommentTextChar">
    <w:name w:val="Comment Text Char"/>
    <w:basedOn w:val="DefaultParagraphFont"/>
    <w:link w:val="CommentText"/>
    <w:rsid w:val="00B534F2"/>
    <w:rPr>
      <w:rFonts w:ascii="Arial" w:hAnsi="Arial" w:cs="Arial"/>
      <w:sz w:val="24"/>
      <w:szCs w:val="24"/>
      <w:lang w:eastAsia="de-DE"/>
    </w:rPr>
  </w:style>
  <w:style w:type="paragraph" w:styleId="CommentSubject">
    <w:name w:val="annotation subject"/>
    <w:basedOn w:val="CommentText"/>
    <w:next w:val="CommentText"/>
    <w:link w:val="CommentSubjectChar"/>
    <w:semiHidden/>
    <w:rsid w:val="00B534F2"/>
    <w:rPr>
      <w:b/>
      <w:bCs/>
      <w:lang w:eastAsia="en-US"/>
    </w:rPr>
  </w:style>
  <w:style w:type="character" w:customStyle="1" w:styleId="CommentSubjectChar">
    <w:name w:val="Comment Subject Char"/>
    <w:basedOn w:val="CommentTextChar"/>
    <w:link w:val="CommentSubject"/>
    <w:rsid w:val="00B534F2"/>
    <w:rPr>
      <w:rFonts w:ascii="Arial" w:hAnsi="Arial" w:cs="Arial"/>
      <w:b/>
      <w:bCs/>
      <w:sz w:val="24"/>
      <w:szCs w:val="24"/>
      <w:lang w:eastAsia="en-US"/>
    </w:rPr>
  </w:style>
  <w:style w:type="paragraph" w:styleId="DocumentMap">
    <w:name w:val="Document Map"/>
    <w:basedOn w:val="Normal"/>
    <w:link w:val="DocumentMapChar"/>
    <w:uiPriority w:val="99"/>
    <w:semiHidden/>
    <w:rsid w:val="00B534F2"/>
    <w:pPr>
      <w:shd w:val="clear" w:color="auto" w:fill="000080"/>
    </w:pPr>
    <w:rPr>
      <w:rFonts w:ascii="Tahoma" w:hAnsi="Tahoma" w:cs="Tahoma"/>
      <w:sz w:val="20"/>
      <w:szCs w:val="20"/>
      <w:lang w:val="de-DE" w:eastAsia="de-DE"/>
    </w:rPr>
  </w:style>
  <w:style w:type="character" w:customStyle="1" w:styleId="DocumentMapChar">
    <w:name w:val="Document Map Char"/>
    <w:basedOn w:val="DefaultParagraphFont"/>
    <w:link w:val="DocumentMap"/>
    <w:uiPriority w:val="99"/>
    <w:rsid w:val="00B534F2"/>
    <w:rPr>
      <w:rFonts w:ascii="Tahoma" w:hAnsi="Tahoma" w:cs="Tahoma"/>
      <w:sz w:val="24"/>
      <w:szCs w:val="24"/>
      <w:shd w:val="clear" w:color="auto" w:fill="000080"/>
      <w:lang w:val="de-DE" w:eastAsia="de-DE"/>
    </w:rPr>
  </w:style>
  <w:style w:type="character" w:styleId="Emphasis">
    <w:name w:val="Emphasis"/>
    <w:basedOn w:val="DefaultParagraphFont"/>
    <w:uiPriority w:val="99"/>
    <w:rsid w:val="00B534F2"/>
    <w:rPr>
      <w:i/>
      <w:iCs/>
    </w:rPr>
  </w:style>
  <w:style w:type="paragraph" w:customStyle="1" w:styleId="equation">
    <w:name w:val="equation"/>
    <w:basedOn w:val="Normal"/>
    <w:next w:val="BodyText"/>
    <w:uiPriority w:val="99"/>
    <w:rsid w:val="00B534F2"/>
    <w:pPr>
      <w:keepNext/>
      <w:numPr>
        <w:numId w:val="6"/>
      </w:numPr>
      <w:tabs>
        <w:tab w:val="left" w:pos="142"/>
      </w:tabs>
      <w:spacing w:after="120"/>
      <w:jc w:val="right"/>
    </w:pPr>
  </w:style>
  <w:style w:type="paragraph" w:customStyle="1" w:styleId="Figure">
    <w:name w:val="Figure_#"/>
    <w:basedOn w:val="Normal"/>
    <w:next w:val="BodyText"/>
    <w:link w:val="FigureChar"/>
    <w:rsid w:val="00D36601"/>
    <w:pPr>
      <w:spacing w:before="120" w:after="120"/>
      <w:jc w:val="center"/>
    </w:pPr>
    <w:rPr>
      <w:rFonts w:eastAsia="Calibri" w:cs="Calibri"/>
      <w:i/>
      <w:szCs w:val="20"/>
    </w:rPr>
  </w:style>
  <w:style w:type="character" w:styleId="FollowedHyperlink">
    <w:name w:val="FollowedHyperlink"/>
    <w:basedOn w:val="DefaultParagraphFont"/>
    <w:uiPriority w:val="99"/>
    <w:rsid w:val="00B534F2"/>
    <w:rPr>
      <w:color w:val="800080"/>
      <w:u w:val="single"/>
    </w:rPr>
  </w:style>
  <w:style w:type="paragraph" w:styleId="Footer">
    <w:name w:val="footer"/>
    <w:basedOn w:val="Normal"/>
    <w:link w:val="FooterChar"/>
    <w:uiPriority w:val="99"/>
    <w:rsid w:val="00870A1B"/>
    <w:pPr>
      <w:tabs>
        <w:tab w:val="center" w:pos="4678"/>
        <w:tab w:val="right" w:pos="9356"/>
      </w:tabs>
    </w:pPr>
    <w:rPr>
      <w:lang w:val="en-US" w:eastAsia="en-US"/>
    </w:rPr>
  </w:style>
  <w:style w:type="character" w:customStyle="1" w:styleId="FooterChar">
    <w:name w:val="Footer Char"/>
    <w:basedOn w:val="DefaultParagraphFont"/>
    <w:link w:val="Footer"/>
    <w:uiPriority w:val="99"/>
    <w:rsid w:val="00870A1B"/>
    <w:rPr>
      <w:rFonts w:ascii="Arial" w:hAnsi="Arial" w:cs="Arial"/>
      <w:sz w:val="24"/>
      <w:szCs w:val="24"/>
      <w:lang w:eastAsia="en-US"/>
    </w:rPr>
  </w:style>
  <w:style w:type="character" w:styleId="FootnoteReference">
    <w:name w:val="footnote reference"/>
    <w:basedOn w:val="DefaultParagraphFont"/>
    <w:uiPriority w:val="99"/>
    <w:semiHidden/>
    <w:rsid w:val="00B534F2"/>
    <w:rPr>
      <w:vertAlign w:val="superscript"/>
    </w:rPr>
  </w:style>
  <w:style w:type="paragraph" w:styleId="FootnoteText">
    <w:name w:val="footnote text"/>
    <w:basedOn w:val="Normal"/>
    <w:link w:val="FootnoteTextChar"/>
    <w:uiPriority w:val="99"/>
    <w:semiHidden/>
    <w:rsid w:val="00B534F2"/>
    <w:rPr>
      <w:sz w:val="20"/>
      <w:szCs w:val="20"/>
      <w:lang w:val="en-US" w:eastAsia="en-US"/>
    </w:rPr>
  </w:style>
  <w:style w:type="character" w:customStyle="1" w:styleId="FootnoteTextChar">
    <w:name w:val="Footnote Text Char"/>
    <w:basedOn w:val="DefaultParagraphFont"/>
    <w:link w:val="FootnoteText"/>
    <w:uiPriority w:val="99"/>
    <w:rsid w:val="00B534F2"/>
    <w:rPr>
      <w:rFonts w:ascii="Arial" w:hAnsi="Arial" w:cs="Arial"/>
      <w:lang w:eastAsia="en-US"/>
    </w:rPr>
  </w:style>
  <w:style w:type="paragraph" w:styleId="Header">
    <w:name w:val="header"/>
    <w:basedOn w:val="Normal"/>
    <w:link w:val="HeaderChar"/>
    <w:uiPriority w:val="99"/>
    <w:rsid w:val="0018656F"/>
    <w:pPr>
      <w:tabs>
        <w:tab w:val="center" w:pos="4678"/>
        <w:tab w:val="right" w:pos="9356"/>
      </w:tabs>
    </w:pPr>
    <w:rPr>
      <w:lang w:val="en-US" w:eastAsia="en-US"/>
    </w:rPr>
  </w:style>
  <w:style w:type="character" w:customStyle="1" w:styleId="HeaderChar">
    <w:name w:val="Header Char"/>
    <w:basedOn w:val="DefaultParagraphFont"/>
    <w:link w:val="Header"/>
    <w:uiPriority w:val="99"/>
    <w:rsid w:val="0018656F"/>
    <w:rPr>
      <w:rFonts w:ascii="Arial" w:hAnsi="Arial" w:cs="Arial"/>
      <w:sz w:val="24"/>
      <w:szCs w:val="24"/>
      <w:lang w:eastAsia="en-US"/>
    </w:rPr>
  </w:style>
  <w:style w:type="character" w:styleId="Hyperlink">
    <w:name w:val="Hyperlink"/>
    <w:basedOn w:val="DefaultParagraphFont"/>
    <w:uiPriority w:val="99"/>
    <w:rsid w:val="00B534F2"/>
    <w:rPr>
      <w:color w:val="0000FF"/>
      <w:u w:val="single"/>
    </w:rPr>
  </w:style>
  <w:style w:type="paragraph" w:styleId="Index1">
    <w:name w:val="index 1"/>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D36601"/>
    <w:pPr>
      <w:spacing w:after="120"/>
      <w:jc w:val="both"/>
    </w:pPr>
    <w:rPr>
      <w:rFonts w:eastAsia="MS Mincho" w:cs="Calibri"/>
      <w:lang w:eastAsia="ja-JP"/>
    </w:rPr>
  </w:style>
  <w:style w:type="paragraph" w:customStyle="1" w:styleId="List1indent">
    <w:name w:val="List 1 indent"/>
    <w:basedOn w:val="Normal"/>
    <w:uiPriority w:val="99"/>
    <w:rsid w:val="007379A8"/>
    <w:pPr>
      <w:numPr>
        <w:ilvl w:val="1"/>
        <w:numId w:val="8"/>
      </w:numPr>
      <w:tabs>
        <w:tab w:val="clear" w:pos="993"/>
        <w:tab w:val="num" w:pos="1134"/>
      </w:tabs>
      <w:spacing w:after="120"/>
      <w:ind w:left="1134"/>
      <w:jc w:val="both"/>
    </w:pPr>
  </w:style>
  <w:style w:type="paragraph" w:customStyle="1" w:styleId="List1indent2">
    <w:name w:val="List 1 indent 2"/>
    <w:basedOn w:val="Normal"/>
    <w:qFormat/>
    <w:rsid w:val="00D36601"/>
    <w:pPr>
      <w:widowControl w:val="0"/>
      <w:numPr>
        <w:ilvl w:val="1"/>
        <w:numId w:val="72"/>
      </w:numPr>
      <w:autoSpaceDE w:val="0"/>
      <w:autoSpaceDN w:val="0"/>
      <w:adjustRightInd w:val="0"/>
      <w:spacing w:after="120"/>
      <w:jc w:val="both"/>
    </w:pPr>
    <w:rPr>
      <w:rFonts w:eastAsia="Calibri"/>
      <w:sz w:val="20"/>
      <w:szCs w:val="20"/>
    </w:rPr>
  </w:style>
  <w:style w:type="paragraph" w:customStyle="1" w:styleId="List1indent2text">
    <w:name w:val="List 1 indent 2 text"/>
    <w:basedOn w:val="Normal"/>
    <w:rsid w:val="00D36601"/>
    <w:pPr>
      <w:spacing w:after="60"/>
      <w:ind w:left="1701"/>
      <w:jc w:val="both"/>
    </w:pPr>
    <w:rPr>
      <w:rFonts w:eastAsia="Calibri"/>
      <w:sz w:val="20"/>
    </w:rPr>
  </w:style>
  <w:style w:type="paragraph" w:customStyle="1" w:styleId="List1indenttext">
    <w:name w:val="List 1 indent text"/>
    <w:basedOn w:val="Normal"/>
    <w:rsid w:val="00D36601"/>
    <w:pPr>
      <w:spacing w:after="120"/>
      <w:ind w:left="1134"/>
      <w:jc w:val="both"/>
    </w:pPr>
    <w:rPr>
      <w:rFonts w:eastAsia="Calibri" w:cs="Calibri"/>
      <w:szCs w:val="20"/>
    </w:rPr>
  </w:style>
  <w:style w:type="paragraph" w:customStyle="1" w:styleId="List1text">
    <w:name w:val="List 1 text"/>
    <w:basedOn w:val="Normal"/>
    <w:qFormat/>
    <w:rsid w:val="00D36601"/>
    <w:pPr>
      <w:spacing w:after="120"/>
      <w:ind w:left="567"/>
      <w:jc w:val="both"/>
    </w:pPr>
    <w:rPr>
      <w:rFonts w:eastAsia="Calibri"/>
    </w:rPr>
  </w:style>
  <w:style w:type="paragraph" w:styleId="ListBullet">
    <w:name w:val="List Bullet"/>
    <w:basedOn w:val="Normal"/>
    <w:autoRedefine/>
    <w:uiPriority w:val="99"/>
    <w:rsid w:val="00B534F2"/>
    <w:pPr>
      <w:spacing w:before="60" w:after="80"/>
      <w:ind w:left="354"/>
    </w:pPr>
  </w:style>
  <w:style w:type="paragraph" w:styleId="ListNumber">
    <w:name w:val="List Number"/>
    <w:basedOn w:val="Normal"/>
    <w:uiPriority w:val="99"/>
    <w:rsid w:val="00B534F2"/>
    <w:pPr>
      <w:numPr>
        <w:numId w:val="4"/>
      </w:numPr>
      <w:tabs>
        <w:tab w:val="num" w:pos="360"/>
      </w:tabs>
      <w:ind w:left="360"/>
    </w:pPr>
  </w:style>
  <w:style w:type="paragraph" w:styleId="NormalWeb">
    <w:name w:val="Normal (Web)"/>
    <w:basedOn w:val="Normal"/>
    <w:uiPriority w:val="99"/>
    <w:rsid w:val="00B534F2"/>
  </w:style>
  <w:style w:type="character" w:styleId="PageNumber">
    <w:name w:val="page number"/>
    <w:basedOn w:val="DefaultParagraphFont"/>
    <w:uiPriority w:val="99"/>
    <w:rsid w:val="00B534F2"/>
    <w:rPr>
      <w:rFonts w:ascii="Arial" w:hAnsi="Arial" w:cs="Arial"/>
      <w:sz w:val="20"/>
      <w:szCs w:val="20"/>
    </w:rPr>
  </w:style>
  <w:style w:type="paragraph" w:styleId="Quote">
    <w:name w:val="Quote"/>
    <w:basedOn w:val="Normal"/>
    <w:link w:val="QuoteChar"/>
    <w:uiPriority w:val="99"/>
    <w:rsid w:val="00B534F2"/>
    <w:pPr>
      <w:spacing w:before="60" w:after="60"/>
      <w:ind w:left="567" w:right="935"/>
      <w:jc w:val="both"/>
    </w:pPr>
    <w:rPr>
      <w:i/>
      <w:iCs/>
      <w:lang w:val="en-US" w:eastAsia="en-US"/>
    </w:rPr>
  </w:style>
  <w:style w:type="character" w:customStyle="1" w:styleId="QuoteChar">
    <w:name w:val="Quote Char"/>
    <w:basedOn w:val="DefaultParagraphFont"/>
    <w:link w:val="Quote"/>
    <w:uiPriority w:val="99"/>
    <w:rsid w:val="00B534F2"/>
    <w:rPr>
      <w:rFonts w:ascii="Arial" w:hAnsi="Arial" w:cs="Arial"/>
      <w:i/>
      <w:iCs/>
      <w:sz w:val="24"/>
      <w:szCs w:val="24"/>
      <w:lang w:eastAsia="en-US"/>
    </w:rPr>
  </w:style>
  <w:style w:type="paragraph" w:customStyle="1" w:styleId="References">
    <w:name w:val="References"/>
    <w:basedOn w:val="Normal"/>
    <w:uiPriority w:val="99"/>
    <w:rsid w:val="00475439"/>
    <w:pPr>
      <w:numPr>
        <w:numId w:val="14"/>
      </w:numPr>
      <w:tabs>
        <w:tab w:val="left" w:pos="567"/>
      </w:tabs>
      <w:spacing w:after="120"/>
    </w:pPr>
  </w:style>
  <w:style w:type="paragraph" w:styleId="Subtitle">
    <w:name w:val="Subtitle"/>
    <w:basedOn w:val="Normal"/>
    <w:link w:val="SubtitleChar"/>
    <w:rsid w:val="00B534F2"/>
    <w:pPr>
      <w:spacing w:after="60"/>
      <w:jc w:val="center"/>
      <w:outlineLvl w:val="1"/>
    </w:pPr>
    <w:rPr>
      <w:b/>
      <w:bCs/>
      <w:sz w:val="28"/>
      <w:szCs w:val="28"/>
      <w:lang w:val="en-US" w:eastAsia="en-US"/>
    </w:rPr>
  </w:style>
  <w:style w:type="character" w:customStyle="1" w:styleId="SubtitleChar">
    <w:name w:val="Subtitle Char"/>
    <w:basedOn w:val="DefaultParagraphFont"/>
    <w:link w:val="Subtitle"/>
    <w:rsid w:val="00B534F2"/>
    <w:rPr>
      <w:rFonts w:ascii="Arial" w:hAnsi="Arial" w:cs="Arial"/>
      <w:b/>
      <w:bCs/>
      <w:sz w:val="28"/>
      <w:szCs w:val="28"/>
      <w:lang w:eastAsia="en-US"/>
    </w:rPr>
  </w:style>
  <w:style w:type="paragraph" w:styleId="TableofFigures">
    <w:name w:val="table of figures"/>
    <w:basedOn w:val="Normal"/>
    <w:next w:val="Normal"/>
    <w:autoRedefine/>
    <w:uiPriority w:val="99"/>
    <w:semiHidden/>
    <w:rsid w:val="00994846"/>
    <w:pPr>
      <w:tabs>
        <w:tab w:val="left" w:pos="1418"/>
        <w:tab w:val="right" w:pos="9639"/>
      </w:tabs>
      <w:spacing w:before="60" w:after="60"/>
      <w:ind w:left="1418" w:hanging="1418"/>
    </w:pPr>
  </w:style>
  <w:style w:type="paragraph" w:customStyle="1" w:styleId="Table">
    <w:name w:val="Table_#"/>
    <w:basedOn w:val="Normal"/>
    <w:next w:val="BodyText"/>
    <w:qFormat/>
    <w:rsid w:val="00D36601"/>
    <w:pPr>
      <w:spacing w:before="120" w:after="120"/>
      <w:jc w:val="center"/>
    </w:pPr>
    <w:rPr>
      <w:rFonts w:eastAsia="Calibri" w:cs="Calibri"/>
      <w:i/>
      <w:szCs w:val="20"/>
    </w:rPr>
  </w:style>
  <w:style w:type="paragraph" w:customStyle="1" w:styleId="Tabletext">
    <w:name w:val="Table_text"/>
    <w:basedOn w:val="Normal"/>
    <w:uiPriority w:val="99"/>
    <w:rsid w:val="00E65E6F"/>
    <w:pPr>
      <w:overflowPunct w:val="0"/>
      <w:autoSpaceDE w:val="0"/>
      <w:autoSpaceDN w:val="0"/>
      <w:adjustRightInd w:val="0"/>
      <w:spacing w:before="40" w:after="40"/>
      <w:textAlignment w:val="baseline"/>
    </w:pPr>
    <w:rPr>
      <w:sz w:val="18"/>
      <w:szCs w:val="18"/>
    </w:rPr>
  </w:style>
  <w:style w:type="paragraph" w:styleId="Title">
    <w:name w:val="Title"/>
    <w:basedOn w:val="Normal"/>
    <w:link w:val="TitleChar"/>
    <w:qFormat/>
    <w:rsid w:val="00B534F2"/>
    <w:pPr>
      <w:spacing w:before="180" w:after="60"/>
      <w:jc w:val="center"/>
      <w:outlineLvl w:val="0"/>
    </w:pPr>
    <w:rPr>
      <w:b/>
      <w:bCs/>
      <w:kern w:val="28"/>
      <w:sz w:val="32"/>
      <w:szCs w:val="32"/>
      <w:lang w:val="en-US" w:eastAsia="en-US"/>
    </w:rPr>
  </w:style>
  <w:style w:type="character" w:customStyle="1" w:styleId="TitleChar">
    <w:name w:val="Title Char"/>
    <w:basedOn w:val="DefaultParagraphFont"/>
    <w:link w:val="Title"/>
    <w:rsid w:val="00B534F2"/>
    <w:rPr>
      <w:rFonts w:ascii="Arial" w:hAnsi="Arial" w:cs="Arial"/>
      <w:b/>
      <w:bCs/>
      <w:kern w:val="28"/>
      <w:sz w:val="32"/>
      <w:szCs w:val="32"/>
      <w:lang w:eastAsia="en-US"/>
    </w:rPr>
  </w:style>
  <w:style w:type="paragraph" w:styleId="TOC1">
    <w:name w:val="toc 1"/>
    <w:basedOn w:val="TOC2"/>
    <w:next w:val="BodyText"/>
    <w:autoRedefine/>
    <w:uiPriority w:val="99"/>
    <w:semiHidden/>
    <w:rsid w:val="00392D28"/>
    <w:pPr>
      <w:ind w:left="567" w:hanging="567"/>
    </w:pPr>
  </w:style>
  <w:style w:type="paragraph" w:styleId="TOC2">
    <w:name w:val="toc 2"/>
    <w:basedOn w:val="Normal"/>
    <w:next w:val="Normal"/>
    <w:autoRedefine/>
    <w:uiPriority w:val="99"/>
    <w:semiHidden/>
    <w:rsid w:val="00392D28"/>
    <w:pPr>
      <w:tabs>
        <w:tab w:val="right" w:pos="9639"/>
      </w:tabs>
      <w:spacing w:before="120" w:after="120"/>
      <w:ind w:left="851" w:hanging="851"/>
    </w:pPr>
    <w:rPr>
      <w:rFonts w:eastAsia="MS Mincho"/>
      <w:noProof/>
      <w:lang w:val="en-US" w:eastAsia="ja-JP"/>
    </w:rPr>
  </w:style>
  <w:style w:type="paragraph" w:styleId="TOC3">
    <w:name w:val="toc 3"/>
    <w:basedOn w:val="Normal"/>
    <w:next w:val="Normal"/>
    <w:uiPriority w:val="99"/>
    <w:semiHidden/>
    <w:rsid w:val="00B534F2"/>
    <w:pPr>
      <w:tabs>
        <w:tab w:val="left" w:pos="1701"/>
        <w:tab w:val="right" w:pos="9639"/>
      </w:tabs>
      <w:ind w:left="851"/>
    </w:pPr>
    <w:rPr>
      <w:sz w:val="20"/>
      <w:szCs w:val="20"/>
    </w:rPr>
  </w:style>
  <w:style w:type="paragraph" w:styleId="TOC4">
    <w:name w:val="toc 4"/>
    <w:basedOn w:val="Normal"/>
    <w:next w:val="BodyText"/>
    <w:autoRedefine/>
    <w:uiPriority w:val="99"/>
    <w:semiHidden/>
    <w:rsid w:val="00392D28"/>
    <w:pPr>
      <w:tabs>
        <w:tab w:val="right" w:pos="9639"/>
      </w:tabs>
      <w:spacing w:before="240" w:after="240"/>
    </w:pPr>
    <w:rPr>
      <w:caps/>
      <w:noProof/>
    </w:rPr>
  </w:style>
  <w:style w:type="paragraph" w:styleId="TOC5">
    <w:name w:val="toc 5"/>
    <w:basedOn w:val="Normal"/>
    <w:next w:val="BodyText"/>
    <w:autoRedefine/>
    <w:uiPriority w:val="99"/>
    <w:semiHidden/>
    <w:rsid w:val="00392D28"/>
    <w:pPr>
      <w:tabs>
        <w:tab w:val="right" w:pos="9639"/>
      </w:tabs>
      <w:spacing w:before="120" w:after="120"/>
      <w:ind w:left="1701" w:hanging="1701"/>
    </w:pPr>
    <w:rPr>
      <w:rFonts w:eastAsia="MS Mincho"/>
      <w:caps/>
      <w:noProof/>
      <w:lang w:val="en-US" w:eastAsia="ja-JP"/>
    </w:rPr>
  </w:style>
  <w:style w:type="paragraph" w:styleId="TOC6">
    <w:name w:val="toc 6"/>
    <w:basedOn w:val="Normal"/>
    <w:next w:val="Normal"/>
    <w:autoRedefine/>
    <w:uiPriority w:val="99"/>
    <w:semiHidden/>
    <w:rsid w:val="00B534F2"/>
    <w:pPr>
      <w:ind w:left="960"/>
    </w:pPr>
    <w:rPr>
      <w:sz w:val="20"/>
      <w:szCs w:val="20"/>
    </w:rPr>
  </w:style>
  <w:style w:type="paragraph" w:styleId="TOC7">
    <w:name w:val="toc 7"/>
    <w:basedOn w:val="Normal"/>
    <w:next w:val="Normal"/>
    <w:autoRedefine/>
    <w:uiPriority w:val="99"/>
    <w:semiHidden/>
    <w:rsid w:val="00B534F2"/>
    <w:pPr>
      <w:ind w:left="1200"/>
    </w:pPr>
    <w:rPr>
      <w:sz w:val="20"/>
      <w:szCs w:val="20"/>
    </w:rPr>
  </w:style>
  <w:style w:type="paragraph" w:styleId="TOC8">
    <w:name w:val="toc 8"/>
    <w:basedOn w:val="Normal"/>
    <w:next w:val="Normal"/>
    <w:autoRedefine/>
    <w:uiPriority w:val="99"/>
    <w:semiHidden/>
    <w:rsid w:val="00B534F2"/>
    <w:pPr>
      <w:ind w:left="1440"/>
    </w:pPr>
    <w:rPr>
      <w:sz w:val="20"/>
      <w:szCs w:val="20"/>
    </w:rPr>
  </w:style>
  <w:style w:type="paragraph" w:styleId="TOC9">
    <w:name w:val="toc 9"/>
    <w:basedOn w:val="Normal"/>
    <w:next w:val="Normal"/>
    <w:autoRedefine/>
    <w:uiPriority w:val="99"/>
    <w:semiHidden/>
    <w:rsid w:val="00B534F2"/>
    <w:pPr>
      <w:ind w:left="1680"/>
    </w:pPr>
    <w:rPr>
      <w:sz w:val="20"/>
      <w:szCs w:val="20"/>
    </w:rPr>
  </w:style>
  <w:style w:type="table" w:styleId="TableGrid">
    <w:name w:val="Table Grid"/>
    <w:basedOn w:val="TableNormal"/>
    <w:uiPriority w:val="59"/>
    <w:rsid w:val="00371BE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autoRedefine/>
    <w:uiPriority w:val="99"/>
    <w:rsid w:val="00475439"/>
    <w:pPr>
      <w:numPr>
        <w:numId w:val="15"/>
      </w:numPr>
      <w:spacing w:before="240" w:after="240"/>
    </w:pPr>
    <w:rPr>
      <w:b/>
      <w:bCs/>
      <w:caps/>
      <w:sz w:val="24"/>
      <w:szCs w:val="24"/>
    </w:rPr>
  </w:style>
  <w:style w:type="paragraph" w:customStyle="1" w:styleId="AnnexHeading2">
    <w:name w:val="Annex Heading 2"/>
    <w:basedOn w:val="Normal"/>
    <w:next w:val="BodyText"/>
    <w:autoRedefine/>
    <w:uiPriority w:val="99"/>
    <w:rsid w:val="00475439"/>
    <w:pPr>
      <w:numPr>
        <w:ilvl w:val="1"/>
        <w:numId w:val="15"/>
      </w:numPr>
      <w:spacing w:before="120" w:after="120"/>
    </w:pPr>
    <w:rPr>
      <w:b/>
      <w:bCs/>
    </w:rPr>
  </w:style>
  <w:style w:type="paragraph" w:customStyle="1" w:styleId="AnnexHeading3">
    <w:name w:val="Annex Heading 3"/>
    <w:basedOn w:val="Normal"/>
    <w:next w:val="Normal"/>
    <w:uiPriority w:val="99"/>
    <w:rsid w:val="00F710A0"/>
    <w:pPr>
      <w:spacing w:before="120" w:after="120"/>
    </w:pPr>
  </w:style>
  <w:style w:type="paragraph" w:customStyle="1" w:styleId="AnnexHeading4">
    <w:name w:val="Annex Heading 4"/>
    <w:basedOn w:val="Normal"/>
    <w:next w:val="BodyText"/>
    <w:uiPriority w:val="99"/>
    <w:rsid w:val="00F710A0"/>
    <w:pPr>
      <w:spacing w:before="120" w:after="120"/>
    </w:pPr>
  </w:style>
  <w:style w:type="paragraph" w:styleId="List2">
    <w:name w:val="List 2"/>
    <w:basedOn w:val="Normal"/>
    <w:uiPriority w:val="99"/>
    <w:rsid w:val="007379A8"/>
    <w:pPr>
      <w:ind w:left="566" w:hanging="283"/>
      <w:contextualSpacing/>
    </w:pPr>
  </w:style>
  <w:style w:type="paragraph" w:styleId="BodyTextIndent3">
    <w:name w:val="Body Text Indent 3"/>
    <w:basedOn w:val="Normal"/>
    <w:link w:val="BodyTextIndent3Char"/>
    <w:uiPriority w:val="99"/>
    <w:rsid w:val="00DD6174"/>
    <w:pPr>
      <w:spacing w:after="120"/>
      <w:ind w:left="1134"/>
    </w:pPr>
    <w:rPr>
      <w:lang w:val="en-US" w:eastAsia="en-US"/>
    </w:rPr>
  </w:style>
  <w:style w:type="character" w:customStyle="1" w:styleId="BodyTextIndent3Char">
    <w:name w:val="Body Text Indent 3 Char"/>
    <w:basedOn w:val="DefaultParagraphFont"/>
    <w:link w:val="BodyTextIndent3"/>
    <w:uiPriority w:val="99"/>
    <w:rsid w:val="00DD6174"/>
    <w:rPr>
      <w:rFonts w:ascii="Arial" w:hAnsi="Arial" w:cs="Arial"/>
      <w:sz w:val="22"/>
      <w:szCs w:val="22"/>
      <w:lang w:eastAsia="en-US"/>
    </w:rPr>
  </w:style>
  <w:style w:type="paragraph" w:customStyle="1" w:styleId="AppendixHeading1">
    <w:name w:val="Appendix Heading 1"/>
    <w:basedOn w:val="Normal"/>
    <w:next w:val="BodyText"/>
    <w:uiPriority w:val="99"/>
    <w:rsid w:val="002F7535"/>
    <w:pPr>
      <w:spacing w:before="120" w:after="120"/>
    </w:pPr>
    <w:rPr>
      <w:b/>
      <w:bCs/>
      <w:caps/>
      <w:sz w:val="24"/>
      <w:szCs w:val="24"/>
    </w:rPr>
  </w:style>
  <w:style w:type="paragraph" w:customStyle="1" w:styleId="AppendixHeading2">
    <w:name w:val="Appendix Heading 2"/>
    <w:basedOn w:val="Normal"/>
    <w:next w:val="BodyText"/>
    <w:uiPriority w:val="99"/>
    <w:rsid w:val="002F7535"/>
    <w:pPr>
      <w:spacing w:before="120" w:after="120"/>
    </w:pPr>
    <w:rPr>
      <w:b/>
      <w:bCs/>
    </w:rPr>
  </w:style>
  <w:style w:type="paragraph" w:styleId="BodyTextFirstIndent">
    <w:name w:val="Body Text First Indent"/>
    <w:basedOn w:val="BodyText"/>
    <w:link w:val="BodyTextFirstIndentChar"/>
    <w:uiPriority w:val="99"/>
    <w:rsid w:val="00DD6174"/>
    <w:pPr>
      <w:ind w:firstLine="210"/>
      <w:jc w:val="left"/>
    </w:pPr>
  </w:style>
  <w:style w:type="character" w:customStyle="1" w:styleId="BodyTextFirstIndentChar">
    <w:name w:val="Body Text First Indent Char"/>
    <w:basedOn w:val="BodyTextChar"/>
    <w:link w:val="BodyTextFirstIndent"/>
    <w:uiPriority w:val="99"/>
    <w:rsid w:val="00DD6174"/>
    <w:rPr>
      <w:rFonts w:eastAsia="Calibri" w:cs="Calibri"/>
      <w:lang w:val="en-GB" w:eastAsia="en-GB"/>
    </w:rPr>
  </w:style>
  <w:style w:type="character" w:customStyle="1" w:styleId="BodyText2Char1">
    <w:name w:val="Body Text 2 Char1"/>
    <w:basedOn w:val="DefaultParagraphFont"/>
    <w:link w:val="BodyText2"/>
    <w:uiPriority w:val="99"/>
    <w:semiHidden/>
    <w:rsid w:val="002A6BDF"/>
    <w:rPr>
      <w:lang w:val="en-GB" w:eastAsia="en-GB"/>
    </w:rPr>
  </w:style>
  <w:style w:type="paragraph" w:styleId="BodyTextIndent">
    <w:name w:val="Body Text Indent"/>
    <w:basedOn w:val="Normal"/>
    <w:link w:val="BodyTextIndentChar1"/>
    <w:uiPriority w:val="99"/>
    <w:semiHidden/>
    <w:unhideWhenUsed/>
    <w:rsid w:val="003D2338"/>
    <w:pPr>
      <w:spacing w:after="120"/>
      <w:ind w:left="360"/>
    </w:pPr>
  </w:style>
  <w:style w:type="character" w:customStyle="1" w:styleId="BodyTextIndentChar1">
    <w:name w:val="Body Text Indent Char1"/>
    <w:basedOn w:val="DefaultParagraphFont"/>
    <w:link w:val="BodyTextIndent"/>
    <w:uiPriority w:val="99"/>
    <w:semiHidden/>
    <w:rsid w:val="003D2338"/>
    <w:rPr>
      <w:lang w:val="en-GB" w:eastAsia="en-GB"/>
    </w:rPr>
  </w:style>
  <w:style w:type="paragraph" w:styleId="BodyTextFirstIndent2">
    <w:name w:val="Body Text First Indent 2"/>
    <w:basedOn w:val="BodyText2"/>
    <w:link w:val="BodyTextFirstIndent2Char"/>
    <w:uiPriority w:val="99"/>
    <w:rsid w:val="00DD6174"/>
    <w:pPr>
      <w:ind w:left="283" w:firstLine="210"/>
    </w:pPr>
    <w:rPr>
      <w:sz w:val="24"/>
      <w:szCs w:val="24"/>
      <w:lang w:val="en-US" w:eastAsia="en-US"/>
    </w:rPr>
  </w:style>
  <w:style w:type="character" w:customStyle="1" w:styleId="BodyTextFirstIndent2Char">
    <w:name w:val="Body Text First Indent 2 Char"/>
    <w:basedOn w:val="BodyText2Char1"/>
    <w:link w:val="BodyTextFirstIndent2"/>
    <w:uiPriority w:val="99"/>
    <w:rsid w:val="00DD6174"/>
    <w:rPr>
      <w:rFonts w:ascii="Arial" w:hAnsi="Arial" w:cs="Arial"/>
      <w:sz w:val="24"/>
      <w:szCs w:val="24"/>
      <w:lang w:val="en-GB" w:eastAsia="en-US"/>
    </w:rPr>
  </w:style>
  <w:style w:type="paragraph" w:customStyle="1" w:styleId="AppendixHeading3">
    <w:name w:val="Appendix Heading 3"/>
    <w:basedOn w:val="Normal"/>
    <w:next w:val="Normal"/>
    <w:uiPriority w:val="99"/>
    <w:rsid w:val="002F7535"/>
    <w:pPr>
      <w:spacing w:before="120" w:after="120"/>
    </w:pPr>
  </w:style>
  <w:style w:type="paragraph" w:styleId="ListParagraph">
    <w:name w:val="List Paragraph"/>
    <w:basedOn w:val="Normal"/>
    <w:uiPriority w:val="34"/>
    <w:rsid w:val="00802A8D"/>
    <w:pPr>
      <w:spacing w:after="200" w:line="276" w:lineRule="auto"/>
      <w:ind w:left="720"/>
      <w:contextualSpacing/>
    </w:pPr>
    <w:rPr>
      <w:lang w:eastAsia="en-US"/>
    </w:rPr>
  </w:style>
  <w:style w:type="table" w:customStyle="1" w:styleId="TableGrid1">
    <w:name w:val="Table Grid1"/>
    <w:uiPriority w:val="99"/>
    <w:rsid w:val="00802A8D"/>
    <w:rPr>
      <w:rFonts w:ascii="Calibri" w:hAnsi="Calibri" w:cs="Calibri"/>
      <w:sz w:val="20"/>
      <w:szCs w:val="20"/>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uiPriority w:val="99"/>
    <w:rsid w:val="00802A8D"/>
    <w:pPr>
      <w:spacing w:after="200" w:line="276" w:lineRule="auto"/>
    </w:pPr>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uiPriority w:val="99"/>
    <w:rsid w:val="006E0BF1"/>
    <w:pPr>
      <w:spacing w:after="200" w:line="276" w:lineRule="auto"/>
    </w:pPr>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6E0BF1"/>
    <w:rPr>
      <w:color w:val="808080"/>
    </w:rPr>
  </w:style>
  <w:style w:type="paragraph" w:styleId="Revision">
    <w:name w:val="Revision"/>
    <w:hidden/>
    <w:uiPriority w:val="99"/>
    <w:semiHidden/>
    <w:rsid w:val="006E0BF1"/>
    <w:rPr>
      <w:lang w:val="en-GB"/>
    </w:rPr>
  </w:style>
  <w:style w:type="numbering" w:styleId="ArticleSection">
    <w:name w:val="Outline List 3"/>
    <w:basedOn w:val="NoList"/>
    <w:uiPriority w:val="99"/>
    <w:semiHidden/>
    <w:unhideWhenUsed/>
    <w:rsid w:val="003D2338"/>
    <w:pPr>
      <w:numPr>
        <w:numId w:val="2"/>
      </w:numPr>
    </w:pPr>
  </w:style>
  <w:style w:type="paragraph" w:styleId="Caption">
    <w:name w:val="caption"/>
    <w:basedOn w:val="Normal"/>
    <w:next w:val="Normal"/>
    <w:rsid w:val="0015688B"/>
    <w:pPr>
      <w:suppressAutoHyphens/>
      <w:jc w:val="center"/>
    </w:pPr>
    <w:rPr>
      <w:rFonts w:ascii="Times New Roman" w:hAnsi="Times New Roman" w:cs="Times New Roman"/>
      <w:b/>
      <w:bCs/>
      <w:color w:val="808080"/>
      <w:sz w:val="28"/>
      <w:szCs w:val="28"/>
      <w:lang w:val="et-EE" w:eastAsia="ar-SA"/>
    </w:rPr>
  </w:style>
  <w:style w:type="character" w:customStyle="1" w:styleId="TitleChar1">
    <w:name w:val="Title Char1"/>
    <w:basedOn w:val="DefaultParagraphFont"/>
    <w:rsid w:val="0015688B"/>
    <w:rPr>
      <w:rFonts w:ascii="Cambria" w:hAnsi="Cambria" w:cs="Cambria"/>
      <w:b/>
      <w:bCs/>
      <w:kern w:val="1"/>
      <w:sz w:val="32"/>
      <w:szCs w:val="32"/>
      <w:lang w:eastAsia="ar-SA" w:bidi="ar-SA"/>
    </w:rPr>
  </w:style>
  <w:style w:type="character" w:styleId="Strong">
    <w:name w:val="Strong"/>
    <w:basedOn w:val="DefaultParagraphFont"/>
    <w:rsid w:val="0015688B"/>
    <w:rPr>
      <w:rFonts w:ascii="Times New Roman" w:hAnsi="Times New Roman" w:cs="Times New Roman"/>
      <w:b/>
      <w:bCs/>
    </w:rPr>
  </w:style>
  <w:style w:type="paragraph" w:customStyle="1" w:styleId="MMTitle">
    <w:name w:val="MM Title"/>
    <w:basedOn w:val="Title"/>
    <w:link w:val="MMTitleChar"/>
    <w:rsid w:val="0015688B"/>
    <w:pPr>
      <w:suppressAutoHyphens/>
      <w:spacing w:before="240"/>
      <w:outlineLvl w:val="9"/>
    </w:pPr>
    <w:rPr>
      <w:rFonts w:ascii="Cambria" w:hAnsi="Cambria" w:cs="Cambria"/>
      <w:kern w:val="1"/>
      <w:lang w:val="et-EE" w:eastAsia="ar-SA"/>
    </w:rPr>
  </w:style>
  <w:style w:type="character" w:customStyle="1" w:styleId="MMTitleChar">
    <w:name w:val="MM Title Char"/>
    <w:basedOn w:val="TitleChar"/>
    <w:link w:val="MMTitle"/>
    <w:rsid w:val="0015688B"/>
    <w:rPr>
      <w:rFonts w:ascii="Cambria" w:hAnsi="Cambria" w:cs="Cambria"/>
      <w:b/>
      <w:bCs/>
      <w:kern w:val="1"/>
      <w:sz w:val="32"/>
      <w:szCs w:val="32"/>
      <w:lang w:val="et-EE" w:eastAsia="ar-SA"/>
    </w:rPr>
  </w:style>
  <w:style w:type="paragraph" w:customStyle="1" w:styleId="MMTopic1">
    <w:name w:val="MM Topic 1"/>
    <w:basedOn w:val="Heading1"/>
    <w:link w:val="MMTopic1Char"/>
    <w:rsid w:val="0015688B"/>
    <w:pPr>
      <w:numPr>
        <w:numId w:val="27"/>
      </w:numPr>
      <w:spacing w:after="60"/>
      <w:ind w:left="1431" w:hanging="360"/>
    </w:pPr>
    <w:rPr>
      <w:rFonts w:ascii="Times New Roman" w:hAnsi="Times New Roman" w:cs="Times New Roman"/>
      <w:caps w:val="0"/>
      <w:noProof/>
      <w:lang w:val="en-GB" w:eastAsia="et-EE"/>
    </w:rPr>
  </w:style>
  <w:style w:type="character" w:customStyle="1" w:styleId="MMTopic1Char">
    <w:name w:val="MM Topic 1 Char"/>
    <w:basedOn w:val="Heading1Char"/>
    <w:link w:val="MMTopic1"/>
    <w:rsid w:val="0015688B"/>
    <w:rPr>
      <w:rFonts w:ascii="Times New Roman" w:hAnsi="Times New Roman" w:cs="Times New Roman"/>
      <w:b/>
      <w:bCs/>
      <w:caps/>
      <w:noProof/>
      <w:kern w:val="28"/>
      <w:sz w:val="24"/>
      <w:szCs w:val="24"/>
      <w:lang w:val="en-GB" w:eastAsia="et-EE"/>
    </w:rPr>
  </w:style>
  <w:style w:type="paragraph" w:customStyle="1" w:styleId="MMTopic2">
    <w:name w:val="MM Topic 2"/>
    <w:basedOn w:val="Heading2"/>
    <w:link w:val="MMTopic2Char"/>
    <w:rsid w:val="0015688B"/>
    <w:pPr>
      <w:keepNext/>
      <w:numPr>
        <w:numId w:val="27"/>
      </w:numPr>
      <w:spacing w:before="0" w:after="0"/>
      <w:ind w:left="0" w:firstLine="0"/>
    </w:pPr>
    <w:rPr>
      <w:rFonts w:ascii="Times New Roman" w:hAnsi="Times New Roman" w:cs="Times New Roman"/>
      <w:b w:val="0"/>
      <w:bCs w:val="0"/>
      <w:noProof/>
      <w:sz w:val="24"/>
      <w:szCs w:val="24"/>
      <w:lang w:eastAsia="et-EE"/>
    </w:rPr>
  </w:style>
  <w:style w:type="character" w:customStyle="1" w:styleId="MMTopic2Char">
    <w:name w:val="MM Topic 2 Char"/>
    <w:basedOn w:val="Heading2Char"/>
    <w:link w:val="MMTopic2"/>
    <w:rsid w:val="0015688B"/>
    <w:rPr>
      <w:rFonts w:ascii="Times New Roman" w:hAnsi="Times New Roman" w:cs="Times New Roman"/>
      <w:b/>
      <w:bCs/>
      <w:noProof/>
      <w:sz w:val="24"/>
      <w:szCs w:val="24"/>
      <w:lang w:val="en-GB" w:eastAsia="et-EE"/>
    </w:rPr>
  </w:style>
  <w:style w:type="paragraph" w:customStyle="1" w:styleId="MMTopic3">
    <w:name w:val="MM Topic 3"/>
    <w:basedOn w:val="Heading3"/>
    <w:link w:val="MMTopic3Char"/>
    <w:rsid w:val="0015688B"/>
    <w:pPr>
      <w:numPr>
        <w:numId w:val="27"/>
      </w:numPr>
      <w:spacing w:before="0" w:after="0"/>
      <w:ind w:left="0" w:firstLine="0"/>
    </w:pPr>
    <w:rPr>
      <w:rFonts w:ascii="Times New Roman" w:hAnsi="Times New Roman" w:cs="Times New Roman"/>
      <w:sz w:val="24"/>
      <w:szCs w:val="24"/>
      <w:lang w:val="et-EE" w:eastAsia="et-EE"/>
    </w:rPr>
  </w:style>
  <w:style w:type="character" w:customStyle="1" w:styleId="MMTopic3Char">
    <w:name w:val="MM Topic 3 Char"/>
    <w:basedOn w:val="Heading3Char"/>
    <w:link w:val="MMTopic3"/>
    <w:rsid w:val="0015688B"/>
    <w:rPr>
      <w:rFonts w:ascii="Times New Roman" w:hAnsi="Times New Roman" w:cs="Times New Roman"/>
      <w:sz w:val="24"/>
      <w:szCs w:val="24"/>
      <w:lang w:val="et-EE" w:eastAsia="et-EE"/>
    </w:rPr>
  </w:style>
  <w:style w:type="paragraph" w:customStyle="1" w:styleId="MMTopic4">
    <w:name w:val="MM Topic 4"/>
    <w:basedOn w:val="Heading4"/>
    <w:link w:val="MMTopic4Char"/>
    <w:rsid w:val="0015688B"/>
    <w:pPr>
      <w:numPr>
        <w:numId w:val="27"/>
      </w:numPr>
      <w:spacing w:before="0" w:after="0"/>
      <w:ind w:left="0" w:firstLine="0"/>
    </w:pPr>
    <w:rPr>
      <w:rFonts w:ascii="Times New Roman" w:hAnsi="Times New Roman" w:cs="Times New Roman"/>
      <w:sz w:val="24"/>
      <w:szCs w:val="24"/>
      <w:lang w:val="en-US" w:eastAsia="en-US"/>
    </w:rPr>
  </w:style>
  <w:style w:type="character" w:customStyle="1" w:styleId="MMTopic4Char">
    <w:name w:val="MM Topic 4 Char"/>
    <w:basedOn w:val="Heading4Char"/>
    <w:link w:val="MMTopic4"/>
    <w:rsid w:val="0015688B"/>
    <w:rPr>
      <w:rFonts w:ascii="Times New Roman" w:hAnsi="Times New Roman" w:cs="Times New Roman"/>
      <w:sz w:val="24"/>
      <w:szCs w:val="24"/>
      <w:lang w:val="en-GB" w:eastAsia="de-DE"/>
    </w:rPr>
  </w:style>
  <w:style w:type="paragraph" w:customStyle="1" w:styleId="MMTopic5">
    <w:name w:val="MM Topic 5"/>
    <w:basedOn w:val="Heading5"/>
    <w:link w:val="MMTopic5Char"/>
    <w:rsid w:val="0015688B"/>
    <w:pPr>
      <w:keepNext/>
      <w:numPr>
        <w:numId w:val="27"/>
      </w:numPr>
      <w:spacing w:before="0" w:after="0"/>
      <w:ind w:left="0" w:firstLine="0"/>
    </w:pPr>
    <w:rPr>
      <w:rFonts w:ascii="Times New Roman" w:hAnsi="Times New Roman" w:cs="Times New Roman"/>
      <w:noProof/>
      <w:sz w:val="24"/>
      <w:szCs w:val="24"/>
      <w:lang w:val="en-GB" w:eastAsia="en-US"/>
    </w:rPr>
  </w:style>
  <w:style w:type="character" w:customStyle="1" w:styleId="MMTopic5Char">
    <w:name w:val="MM Topic 5 Char"/>
    <w:basedOn w:val="Heading5Char"/>
    <w:link w:val="MMTopic5"/>
    <w:rsid w:val="0015688B"/>
    <w:rPr>
      <w:rFonts w:ascii="Times New Roman" w:hAnsi="Times New Roman" w:cs="Times New Roman"/>
      <w:noProof/>
      <w:sz w:val="24"/>
      <w:szCs w:val="24"/>
      <w:lang w:val="en-GB" w:eastAsia="de-DE"/>
    </w:rPr>
  </w:style>
  <w:style w:type="paragraph" w:customStyle="1" w:styleId="MMTopic6">
    <w:name w:val="MM Topic 6"/>
    <w:basedOn w:val="Heading6"/>
    <w:link w:val="MMTopic6Char"/>
    <w:rsid w:val="0015688B"/>
    <w:pPr>
      <w:keepNext/>
      <w:numPr>
        <w:numId w:val="27"/>
      </w:numPr>
      <w:spacing w:before="40" w:after="40"/>
      <w:ind w:left="0" w:firstLine="0"/>
      <w:jc w:val="both"/>
    </w:pPr>
    <w:rPr>
      <w:rFonts w:ascii="Times New Roman" w:hAnsi="Times New Roman" w:cs="Times New Roman"/>
      <w:b/>
      <w:bCs/>
      <w:i w:val="0"/>
      <w:iCs w:val="0"/>
      <w:noProof/>
      <w:sz w:val="24"/>
      <w:szCs w:val="24"/>
      <w:lang w:val="en-GB" w:eastAsia="en-US"/>
    </w:rPr>
  </w:style>
  <w:style w:type="character" w:customStyle="1" w:styleId="MMTopic6Char">
    <w:name w:val="MM Topic 6 Char"/>
    <w:basedOn w:val="Heading6Char"/>
    <w:link w:val="MMTopic6"/>
    <w:rsid w:val="0015688B"/>
    <w:rPr>
      <w:rFonts w:ascii="Times New Roman" w:hAnsi="Times New Roman" w:cs="Times New Roman"/>
      <w:b/>
      <w:bCs/>
      <w:i/>
      <w:iCs/>
      <w:noProof/>
      <w:sz w:val="24"/>
      <w:szCs w:val="24"/>
      <w:lang w:val="en-GB" w:eastAsia="de-DE"/>
    </w:rPr>
  </w:style>
  <w:style w:type="character" w:customStyle="1" w:styleId="FigureChar">
    <w:name w:val="Figure_# Char"/>
    <w:link w:val="Figure"/>
    <w:rsid w:val="00D36601"/>
    <w:rPr>
      <w:rFonts w:eastAsia="Calibri" w:cs="Calibri"/>
      <w:i/>
      <w:szCs w:val="20"/>
      <w:lang w:val="en-GB" w:eastAsia="en-GB"/>
    </w:rPr>
  </w:style>
  <w:style w:type="paragraph" w:customStyle="1" w:styleId="List1indent1">
    <w:name w:val="List 1 indent 1"/>
    <w:basedOn w:val="Normal"/>
    <w:qFormat/>
    <w:rsid w:val="00D36601"/>
    <w:pPr>
      <w:spacing w:after="120"/>
      <w:jc w:val="both"/>
    </w:pPr>
    <w:rPr>
      <w:rFonts w:eastAsia="Calibri"/>
    </w:rPr>
  </w:style>
  <w:style w:type="paragraph" w:customStyle="1" w:styleId="List1indent1text">
    <w:name w:val="List 1 indent 1 text"/>
    <w:basedOn w:val="Normal"/>
    <w:rsid w:val="00D36601"/>
    <w:pPr>
      <w:numPr>
        <w:numId w:val="72"/>
      </w:numPr>
      <w:spacing w:after="120"/>
      <w:jc w:val="both"/>
    </w:pPr>
    <w:rPr>
      <w:rFonts w:eastAsia="Calibri"/>
      <w:lang w:eastAsia="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2"/>
        <w:szCs w:val="22"/>
        <w:lang w:val="en-US" w:eastAsia="en-US" w:bidi="ar-SA"/>
      </w:rPr>
    </w:rPrDefault>
    <w:pPrDefault/>
  </w:docDefaults>
  <w:latentStyles w:defLockedState="0" w:defUIPriority="99" w:defSemiHidden="1" w:defUnhideWhenUsed="0" w:defQFormat="0" w:count="276">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lsdException w:name="heading 6" w:semiHidden="0" w:uiPriority="0"/>
    <w:lsdException w:name="heading 7" w:semiHidden="0" w:uiPriority="0"/>
    <w:lsdException w:name="heading 8" w:semiHidden="0" w:uiPriority="0"/>
    <w:lsdException w:name="heading 9" w:semiHidden="0" w:uiPriority="0"/>
    <w:lsdException w:name="index 8" w:unhideWhenUsed="1"/>
    <w:lsdException w:name="index 9" w:unhideWhenUsed="1"/>
    <w:lsdException w:name="Normal Indent" w:unhideWhenUsed="1"/>
    <w:lsdException w:name="annotation text" w:uiPriority="0"/>
    <w:lsdException w:name="caption" w:uiPriority="0" w:unhideWhenUsed="1"/>
    <w:lsdException w:name="envelope address" w:unhideWhenUsed="1"/>
    <w:lsdException w:name="envelope return" w:unhideWhenUsed="1"/>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0" w:qFormat="1"/>
    <w:lsdException w:name="Closing" w:unhideWhenUsed="1"/>
    <w:lsdException w:name="Signature" w:unhideWhenUsed="1"/>
    <w:lsdException w:name="Body Text" w:uiPriority="0"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0"/>
    <w:lsdException w:name="Salutation" w:unhideWhenUsed="1"/>
    <w:lsdException w:name="Date" w:unhideWhenUsed="1"/>
    <w:lsdException w:name="Note Heading" w:unhideWhenUsed="1"/>
    <w:lsdException w:name="Body Text 3" w:unhideWhenUsed="1"/>
    <w:lsdException w:name="Strong" w:semiHidden="0" w:uiPriority="0"/>
    <w:lsdException w:name="Emphasis" w:semiHidden="0"/>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iPriority="0"/>
    <w:lsdException w:name="No List" w:uiPriority="0"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0"/>
    <w:lsdException w:name="Table Grid" w:semiHidden="0" w:uiPriority="59"/>
    <w:lsdException w:name="Table Theme"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lsdException w:name="Quote" w:semiHidden="0"/>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9F1120"/>
    <w:rPr>
      <w:lang w:val="en-GB" w:eastAsia="en-GB"/>
    </w:rPr>
  </w:style>
  <w:style w:type="paragraph" w:styleId="Heading1">
    <w:name w:val="heading 1"/>
    <w:basedOn w:val="Normal"/>
    <w:next w:val="BodyText"/>
    <w:link w:val="Heading1Char"/>
    <w:qFormat/>
    <w:rsid w:val="007367B0"/>
    <w:pPr>
      <w:keepNext/>
      <w:numPr>
        <w:numId w:val="12"/>
      </w:numPr>
      <w:spacing w:before="240" w:after="240"/>
      <w:outlineLvl w:val="0"/>
    </w:pPr>
    <w:rPr>
      <w:b/>
      <w:bCs/>
      <w:caps/>
      <w:kern w:val="28"/>
      <w:sz w:val="24"/>
      <w:szCs w:val="24"/>
      <w:lang w:val="en-US" w:eastAsia="de-DE"/>
    </w:rPr>
  </w:style>
  <w:style w:type="paragraph" w:styleId="Heading2">
    <w:name w:val="heading 2"/>
    <w:basedOn w:val="Normal"/>
    <w:next w:val="BodyText"/>
    <w:link w:val="Heading2Char"/>
    <w:qFormat/>
    <w:rsid w:val="00371BEF"/>
    <w:pPr>
      <w:numPr>
        <w:ilvl w:val="1"/>
        <w:numId w:val="12"/>
      </w:numPr>
      <w:spacing w:before="120" w:after="120"/>
      <w:outlineLvl w:val="1"/>
    </w:pPr>
    <w:rPr>
      <w:b/>
      <w:bCs/>
    </w:rPr>
  </w:style>
  <w:style w:type="paragraph" w:styleId="Heading3">
    <w:name w:val="heading 3"/>
    <w:basedOn w:val="Normal"/>
    <w:next w:val="BodyTextFirstIndent2"/>
    <w:link w:val="Heading3Char"/>
    <w:qFormat/>
    <w:rsid w:val="004A3893"/>
    <w:pPr>
      <w:keepNext/>
      <w:numPr>
        <w:ilvl w:val="2"/>
        <w:numId w:val="12"/>
      </w:numPr>
      <w:tabs>
        <w:tab w:val="clear" w:pos="1322"/>
        <w:tab w:val="num" w:pos="992"/>
      </w:tabs>
      <w:spacing w:before="120" w:after="120"/>
      <w:ind w:left="992"/>
      <w:outlineLvl w:val="2"/>
    </w:pPr>
    <w:rPr>
      <w:lang w:eastAsia="de-DE"/>
    </w:rPr>
  </w:style>
  <w:style w:type="paragraph" w:styleId="Heading4">
    <w:name w:val="heading 4"/>
    <w:basedOn w:val="Normal"/>
    <w:next w:val="Normal"/>
    <w:link w:val="Heading4Char"/>
    <w:qFormat/>
    <w:rsid w:val="004A3893"/>
    <w:pPr>
      <w:keepNext/>
      <w:numPr>
        <w:ilvl w:val="3"/>
        <w:numId w:val="12"/>
      </w:numPr>
      <w:spacing w:before="120" w:after="120"/>
      <w:outlineLvl w:val="3"/>
    </w:pPr>
    <w:rPr>
      <w:lang w:eastAsia="de-DE"/>
    </w:rPr>
  </w:style>
  <w:style w:type="paragraph" w:styleId="Heading5">
    <w:name w:val="heading 5"/>
    <w:basedOn w:val="Normal"/>
    <w:next w:val="Normal"/>
    <w:link w:val="Heading5Char"/>
    <w:rsid w:val="00B534F2"/>
    <w:pPr>
      <w:numPr>
        <w:ilvl w:val="4"/>
        <w:numId w:val="12"/>
      </w:numPr>
      <w:spacing w:before="240" w:after="60"/>
      <w:outlineLvl w:val="4"/>
    </w:pPr>
    <w:rPr>
      <w:lang w:val="de-DE" w:eastAsia="de-DE"/>
    </w:rPr>
  </w:style>
  <w:style w:type="paragraph" w:styleId="Heading6">
    <w:name w:val="heading 6"/>
    <w:basedOn w:val="Normal"/>
    <w:next w:val="Normal"/>
    <w:link w:val="Heading6Char"/>
    <w:rsid w:val="00B534F2"/>
    <w:pPr>
      <w:numPr>
        <w:ilvl w:val="5"/>
        <w:numId w:val="12"/>
      </w:numPr>
      <w:spacing w:before="240" w:after="60"/>
      <w:outlineLvl w:val="5"/>
    </w:pPr>
    <w:rPr>
      <w:i/>
      <w:iCs/>
      <w:lang w:val="de-DE" w:eastAsia="de-DE"/>
    </w:rPr>
  </w:style>
  <w:style w:type="paragraph" w:styleId="Heading7">
    <w:name w:val="heading 7"/>
    <w:basedOn w:val="Normal"/>
    <w:next w:val="Normal"/>
    <w:link w:val="Heading7Char"/>
    <w:rsid w:val="00B534F2"/>
    <w:pPr>
      <w:numPr>
        <w:ilvl w:val="6"/>
        <w:numId w:val="12"/>
      </w:numPr>
      <w:spacing w:before="240" w:after="60"/>
      <w:outlineLvl w:val="6"/>
    </w:pPr>
    <w:rPr>
      <w:lang w:val="de-DE" w:eastAsia="de-DE"/>
    </w:rPr>
  </w:style>
  <w:style w:type="paragraph" w:styleId="Heading8">
    <w:name w:val="heading 8"/>
    <w:basedOn w:val="Normal"/>
    <w:next w:val="Normal"/>
    <w:link w:val="Heading8Char"/>
    <w:rsid w:val="00B534F2"/>
    <w:pPr>
      <w:numPr>
        <w:ilvl w:val="7"/>
        <w:numId w:val="12"/>
      </w:numPr>
      <w:spacing w:before="240" w:after="60"/>
      <w:outlineLvl w:val="7"/>
    </w:pPr>
    <w:rPr>
      <w:i/>
      <w:iCs/>
      <w:lang w:val="de-DE" w:eastAsia="de-DE"/>
    </w:rPr>
  </w:style>
  <w:style w:type="paragraph" w:styleId="Heading9">
    <w:name w:val="heading 9"/>
    <w:basedOn w:val="Normal"/>
    <w:next w:val="Normal"/>
    <w:link w:val="Heading9Char"/>
    <w:rsid w:val="00B534F2"/>
    <w:pPr>
      <w:numPr>
        <w:ilvl w:val="8"/>
        <w:numId w:val="12"/>
      </w:numPr>
      <w:spacing w:before="240" w:after="60"/>
      <w:outlineLvl w:val="8"/>
    </w:pPr>
    <w:rPr>
      <w:b/>
      <w:bCs/>
      <w:i/>
      <w:iCs/>
      <w:sz w:val="18"/>
      <w:szCs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367B0"/>
    <w:rPr>
      <w:b/>
      <w:bCs/>
      <w:caps/>
      <w:kern w:val="28"/>
      <w:sz w:val="24"/>
      <w:szCs w:val="24"/>
      <w:lang w:eastAsia="de-DE"/>
    </w:rPr>
  </w:style>
  <w:style w:type="character" w:customStyle="1" w:styleId="Heading2Char">
    <w:name w:val="Heading 2 Char"/>
    <w:basedOn w:val="DefaultParagraphFont"/>
    <w:link w:val="Heading2"/>
    <w:rsid w:val="002A6BDF"/>
    <w:rPr>
      <w:b/>
      <w:bCs/>
      <w:lang w:val="en-GB" w:eastAsia="en-GB"/>
    </w:rPr>
  </w:style>
  <w:style w:type="character" w:customStyle="1" w:styleId="Heading3Char">
    <w:name w:val="Heading 3 Char"/>
    <w:basedOn w:val="DefaultParagraphFont"/>
    <w:link w:val="Heading3"/>
    <w:rsid w:val="002A6BDF"/>
    <w:rPr>
      <w:lang w:val="en-GB" w:eastAsia="de-DE"/>
    </w:rPr>
  </w:style>
  <w:style w:type="character" w:customStyle="1" w:styleId="Heading4Char">
    <w:name w:val="Heading 4 Char"/>
    <w:basedOn w:val="DefaultParagraphFont"/>
    <w:link w:val="Heading4"/>
    <w:rsid w:val="002A6BDF"/>
    <w:rPr>
      <w:lang w:val="en-GB" w:eastAsia="de-DE"/>
    </w:rPr>
  </w:style>
  <w:style w:type="character" w:customStyle="1" w:styleId="Heading5Char">
    <w:name w:val="Heading 5 Char"/>
    <w:basedOn w:val="DefaultParagraphFont"/>
    <w:link w:val="Heading5"/>
    <w:rsid w:val="002A6BDF"/>
    <w:rPr>
      <w:lang w:val="de-DE" w:eastAsia="de-DE"/>
    </w:rPr>
  </w:style>
  <w:style w:type="character" w:customStyle="1" w:styleId="Heading6Char">
    <w:name w:val="Heading 6 Char"/>
    <w:basedOn w:val="DefaultParagraphFont"/>
    <w:link w:val="Heading6"/>
    <w:rsid w:val="002A6BDF"/>
    <w:rPr>
      <w:i/>
      <w:iCs/>
      <w:lang w:val="de-DE" w:eastAsia="de-DE"/>
    </w:rPr>
  </w:style>
  <w:style w:type="character" w:customStyle="1" w:styleId="Heading7Char">
    <w:name w:val="Heading 7 Char"/>
    <w:basedOn w:val="DefaultParagraphFont"/>
    <w:link w:val="Heading7"/>
    <w:rsid w:val="002A6BDF"/>
    <w:rPr>
      <w:lang w:val="de-DE" w:eastAsia="de-DE"/>
    </w:rPr>
  </w:style>
  <w:style w:type="character" w:customStyle="1" w:styleId="Heading8Char">
    <w:name w:val="Heading 8 Char"/>
    <w:basedOn w:val="DefaultParagraphFont"/>
    <w:link w:val="Heading8"/>
    <w:rsid w:val="002A6BDF"/>
    <w:rPr>
      <w:i/>
      <w:iCs/>
      <w:lang w:val="de-DE" w:eastAsia="de-DE"/>
    </w:rPr>
  </w:style>
  <w:style w:type="character" w:customStyle="1" w:styleId="Heading9Char">
    <w:name w:val="Heading 9 Char"/>
    <w:basedOn w:val="DefaultParagraphFont"/>
    <w:link w:val="Heading9"/>
    <w:rsid w:val="002A6BDF"/>
    <w:rPr>
      <w:b/>
      <w:bCs/>
      <w:i/>
      <w:iCs/>
      <w:sz w:val="18"/>
      <w:szCs w:val="18"/>
      <w:lang w:val="de-DE" w:eastAsia="de-DE"/>
    </w:rPr>
  </w:style>
  <w:style w:type="paragraph" w:styleId="BodyText">
    <w:name w:val="Body Text"/>
    <w:basedOn w:val="Normal"/>
    <w:link w:val="BodyTextChar"/>
    <w:qFormat/>
    <w:rsid w:val="00D36601"/>
    <w:pPr>
      <w:spacing w:after="120"/>
      <w:jc w:val="both"/>
    </w:pPr>
    <w:rPr>
      <w:rFonts w:eastAsia="Calibri" w:cs="Calibri"/>
    </w:rPr>
  </w:style>
  <w:style w:type="character" w:customStyle="1" w:styleId="BodyTextChar">
    <w:name w:val="Body Text Char"/>
    <w:basedOn w:val="DefaultParagraphFont"/>
    <w:link w:val="BodyText"/>
    <w:rsid w:val="00D36601"/>
    <w:rPr>
      <w:rFonts w:eastAsia="Calibri" w:cs="Calibri"/>
      <w:lang w:val="en-GB" w:eastAsia="en-GB"/>
    </w:rPr>
  </w:style>
  <w:style w:type="paragraph" w:customStyle="1" w:styleId="Annex">
    <w:name w:val="Annex"/>
    <w:basedOn w:val="Normal"/>
    <w:next w:val="Normal"/>
    <w:qFormat/>
    <w:rsid w:val="00D36601"/>
    <w:pPr>
      <w:numPr>
        <w:numId w:val="67"/>
      </w:numPr>
      <w:spacing w:before="240" w:after="240"/>
      <w:jc w:val="both"/>
    </w:pPr>
    <w:rPr>
      <w:rFonts w:eastAsiaTheme="minorEastAsia"/>
      <w:b/>
      <w:bCs/>
      <w:caps/>
      <w:snapToGrid w:val="0"/>
      <w:sz w:val="24"/>
      <w:szCs w:val="24"/>
      <w:lang w:eastAsia="en-US"/>
    </w:rPr>
  </w:style>
  <w:style w:type="paragraph" w:customStyle="1" w:styleId="Appendix">
    <w:name w:val="Appendix"/>
    <w:basedOn w:val="Normal"/>
    <w:next w:val="Heading1"/>
    <w:uiPriority w:val="99"/>
    <w:rsid w:val="00F155DC"/>
    <w:pPr>
      <w:numPr>
        <w:numId w:val="1"/>
      </w:numPr>
      <w:tabs>
        <w:tab w:val="left" w:pos="1985"/>
      </w:tabs>
      <w:spacing w:after="240"/>
      <w:ind w:left="1985" w:hanging="1985"/>
    </w:pPr>
    <w:rPr>
      <w:b/>
      <w:bCs/>
      <w:sz w:val="24"/>
      <w:szCs w:val="24"/>
    </w:rPr>
  </w:style>
  <w:style w:type="paragraph" w:styleId="BalloonText">
    <w:name w:val="Balloon Text"/>
    <w:basedOn w:val="Normal"/>
    <w:link w:val="BalloonTextChar"/>
    <w:semiHidden/>
    <w:rsid w:val="00B534F2"/>
    <w:rPr>
      <w:rFonts w:ascii="Tahoma" w:hAnsi="Tahoma" w:cs="Tahoma"/>
      <w:sz w:val="16"/>
      <w:szCs w:val="16"/>
      <w:lang w:val="en-US" w:eastAsia="en-US"/>
    </w:rPr>
  </w:style>
  <w:style w:type="character" w:customStyle="1" w:styleId="BalloonTextChar">
    <w:name w:val="Balloon Text Char"/>
    <w:basedOn w:val="DefaultParagraphFont"/>
    <w:link w:val="BalloonText"/>
    <w:rsid w:val="00B534F2"/>
    <w:rPr>
      <w:rFonts w:ascii="Tahoma" w:hAnsi="Tahoma" w:cs="Tahoma"/>
      <w:sz w:val="16"/>
      <w:szCs w:val="16"/>
      <w:lang w:eastAsia="en-US"/>
    </w:rPr>
  </w:style>
  <w:style w:type="paragraph" w:styleId="BlockText">
    <w:name w:val="Block Text"/>
    <w:basedOn w:val="Normal"/>
    <w:uiPriority w:val="99"/>
    <w:rsid w:val="00B534F2"/>
    <w:pPr>
      <w:spacing w:after="120"/>
      <w:ind w:left="1440" w:right="1440"/>
    </w:pPr>
  </w:style>
  <w:style w:type="paragraph" w:styleId="BodyText2">
    <w:name w:val="Body Text 2"/>
    <w:basedOn w:val="Normal"/>
    <w:link w:val="BodyText2Char1"/>
    <w:uiPriority w:val="99"/>
    <w:semiHidden/>
    <w:rsid w:val="002A6BDF"/>
    <w:pPr>
      <w:spacing w:after="120"/>
      <w:ind w:left="360"/>
    </w:pPr>
  </w:style>
  <w:style w:type="character" w:customStyle="1" w:styleId="BodyText2Char">
    <w:name w:val="Body Text 2 Char"/>
    <w:basedOn w:val="DefaultParagraphFont"/>
    <w:uiPriority w:val="99"/>
    <w:rsid w:val="00032948"/>
    <w:rPr>
      <w:rFonts w:ascii="Arial" w:hAnsi="Arial" w:cs="Arial"/>
      <w:sz w:val="24"/>
      <w:szCs w:val="24"/>
      <w:lang w:eastAsia="en-US"/>
    </w:rPr>
  </w:style>
  <w:style w:type="character" w:customStyle="1" w:styleId="BodyTextIndentChar">
    <w:name w:val="Body Text Indent Char"/>
    <w:uiPriority w:val="99"/>
    <w:rsid w:val="00032948"/>
    <w:rPr>
      <w:rFonts w:ascii="Arial" w:hAnsi="Arial" w:cs="Arial"/>
      <w:sz w:val="24"/>
      <w:szCs w:val="24"/>
      <w:lang w:eastAsia="en-US"/>
    </w:rPr>
  </w:style>
  <w:style w:type="paragraph" w:styleId="BodyTextIndent2">
    <w:name w:val="Body Text Indent 2"/>
    <w:basedOn w:val="Normal"/>
    <w:link w:val="BodyTextIndent2Char"/>
    <w:uiPriority w:val="99"/>
    <w:rsid w:val="00032948"/>
    <w:pPr>
      <w:spacing w:after="120"/>
      <w:ind w:left="1134"/>
      <w:jc w:val="both"/>
    </w:pPr>
    <w:rPr>
      <w:lang w:val="en-US" w:eastAsia="de-DE"/>
    </w:rPr>
  </w:style>
  <w:style w:type="character" w:customStyle="1" w:styleId="BodyTextIndent2Char">
    <w:name w:val="Body Text Indent 2 Char"/>
    <w:basedOn w:val="DefaultParagraphFont"/>
    <w:link w:val="BodyTextIndent2"/>
    <w:uiPriority w:val="99"/>
    <w:rsid w:val="00032948"/>
    <w:rPr>
      <w:rFonts w:ascii="Arial" w:hAnsi="Arial" w:cs="Arial"/>
      <w:sz w:val="24"/>
      <w:szCs w:val="24"/>
      <w:lang w:eastAsia="de-DE"/>
    </w:rPr>
  </w:style>
  <w:style w:type="paragraph" w:customStyle="1" w:styleId="Bullet1">
    <w:name w:val="Bullet 1"/>
    <w:basedOn w:val="Normal"/>
    <w:qFormat/>
    <w:rsid w:val="00D36601"/>
    <w:pPr>
      <w:numPr>
        <w:numId w:val="70"/>
      </w:numPr>
      <w:spacing w:after="120"/>
      <w:jc w:val="both"/>
      <w:outlineLvl w:val="0"/>
    </w:pPr>
    <w:rPr>
      <w:rFonts w:eastAsia="Calibri"/>
    </w:rPr>
  </w:style>
  <w:style w:type="paragraph" w:customStyle="1" w:styleId="Bullet1text">
    <w:name w:val="Bullet 1 text"/>
    <w:basedOn w:val="Normal"/>
    <w:rsid w:val="00D36601"/>
    <w:pPr>
      <w:suppressAutoHyphens/>
      <w:spacing w:after="120"/>
      <w:ind w:left="1134"/>
      <w:jc w:val="both"/>
    </w:pPr>
    <w:rPr>
      <w:rFonts w:eastAsia="Calibri"/>
      <w:lang w:val="fr-FR"/>
    </w:rPr>
  </w:style>
  <w:style w:type="paragraph" w:customStyle="1" w:styleId="Bullet2">
    <w:name w:val="Bullet 2"/>
    <w:basedOn w:val="Normal"/>
    <w:qFormat/>
    <w:rsid w:val="00D36601"/>
    <w:pPr>
      <w:numPr>
        <w:ilvl w:val="1"/>
        <w:numId w:val="70"/>
      </w:numPr>
      <w:spacing w:after="120"/>
      <w:jc w:val="both"/>
    </w:pPr>
    <w:rPr>
      <w:rFonts w:eastAsia="Calibri"/>
    </w:rPr>
  </w:style>
  <w:style w:type="paragraph" w:customStyle="1" w:styleId="Bullet2text">
    <w:name w:val="Bullet 2 text"/>
    <w:basedOn w:val="Normal"/>
    <w:rsid w:val="00D36601"/>
    <w:pPr>
      <w:suppressAutoHyphens/>
      <w:spacing w:after="120"/>
      <w:ind w:left="1701"/>
      <w:jc w:val="both"/>
    </w:pPr>
    <w:rPr>
      <w:rFonts w:eastAsia="Calibri"/>
    </w:rPr>
  </w:style>
  <w:style w:type="paragraph" w:customStyle="1" w:styleId="Bullet3">
    <w:name w:val="Bullet 3"/>
    <w:basedOn w:val="Normal"/>
    <w:rsid w:val="00D36601"/>
    <w:pPr>
      <w:numPr>
        <w:ilvl w:val="2"/>
        <w:numId w:val="70"/>
      </w:numPr>
      <w:spacing w:after="60"/>
      <w:jc w:val="both"/>
    </w:pPr>
    <w:rPr>
      <w:rFonts w:eastAsia="Calibri"/>
      <w:sz w:val="20"/>
    </w:rPr>
  </w:style>
  <w:style w:type="paragraph" w:customStyle="1" w:styleId="Bullet3text">
    <w:name w:val="Bullet 3 text"/>
    <w:basedOn w:val="Normal"/>
    <w:rsid w:val="00D36601"/>
    <w:pPr>
      <w:suppressAutoHyphens/>
      <w:spacing w:after="60"/>
      <w:ind w:left="2268"/>
    </w:pPr>
    <w:rPr>
      <w:rFonts w:eastAsia="Calibri"/>
      <w:sz w:val="20"/>
    </w:rPr>
  </w:style>
  <w:style w:type="character" w:styleId="CommentReference">
    <w:name w:val="annotation reference"/>
    <w:basedOn w:val="DefaultParagraphFont"/>
    <w:semiHidden/>
    <w:rsid w:val="00B534F2"/>
    <w:rPr>
      <w:sz w:val="16"/>
      <w:szCs w:val="16"/>
    </w:rPr>
  </w:style>
  <w:style w:type="paragraph" w:styleId="CommentText">
    <w:name w:val="annotation text"/>
    <w:basedOn w:val="Normal"/>
    <w:link w:val="CommentTextChar"/>
    <w:semiHidden/>
    <w:rsid w:val="00B534F2"/>
    <w:rPr>
      <w:lang w:val="en-US" w:eastAsia="de-DE"/>
    </w:rPr>
  </w:style>
  <w:style w:type="character" w:customStyle="1" w:styleId="CommentTextChar">
    <w:name w:val="Comment Text Char"/>
    <w:basedOn w:val="DefaultParagraphFont"/>
    <w:link w:val="CommentText"/>
    <w:rsid w:val="00B534F2"/>
    <w:rPr>
      <w:rFonts w:ascii="Arial" w:hAnsi="Arial" w:cs="Arial"/>
      <w:sz w:val="24"/>
      <w:szCs w:val="24"/>
      <w:lang w:eastAsia="de-DE"/>
    </w:rPr>
  </w:style>
  <w:style w:type="paragraph" w:styleId="CommentSubject">
    <w:name w:val="annotation subject"/>
    <w:basedOn w:val="CommentText"/>
    <w:next w:val="CommentText"/>
    <w:link w:val="CommentSubjectChar"/>
    <w:semiHidden/>
    <w:rsid w:val="00B534F2"/>
    <w:rPr>
      <w:b/>
      <w:bCs/>
      <w:lang w:eastAsia="en-US"/>
    </w:rPr>
  </w:style>
  <w:style w:type="character" w:customStyle="1" w:styleId="CommentSubjectChar">
    <w:name w:val="Comment Subject Char"/>
    <w:basedOn w:val="CommentTextChar"/>
    <w:link w:val="CommentSubject"/>
    <w:rsid w:val="00B534F2"/>
    <w:rPr>
      <w:rFonts w:ascii="Arial" w:hAnsi="Arial" w:cs="Arial"/>
      <w:b/>
      <w:bCs/>
      <w:sz w:val="24"/>
      <w:szCs w:val="24"/>
      <w:lang w:eastAsia="en-US"/>
    </w:rPr>
  </w:style>
  <w:style w:type="paragraph" w:styleId="DocumentMap">
    <w:name w:val="Document Map"/>
    <w:basedOn w:val="Normal"/>
    <w:link w:val="DocumentMapChar"/>
    <w:uiPriority w:val="99"/>
    <w:semiHidden/>
    <w:rsid w:val="00B534F2"/>
    <w:pPr>
      <w:shd w:val="clear" w:color="auto" w:fill="000080"/>
    </w:pPr>
    <w:rPr>
      <w:rFonts w:ascii="Tahoma" w:hAnsi="Tahoma" w:cs="Tahoma"/>
      <w:sz w:val="20"/>
      <w:szCs w:val="20"/>
      <w:lang w:val="de-DE" w:eastAsia="de-DE"/>
    </w:rPr>
  </w:style>
  <w:style w:type="character" w:customStyle="1" w:styleId="DocumentMapChar">
    <w:name w:val="Document Map Char"/>
    <w:basedOn w:val="DefaultParagraphFont"/>
    <w:link w:val="DocumentMap"/>
    <w:uiPriority w:val="99"/>
    <w:rsid w:val="00B534F2"/>
    <w:rPr>
      <w:rFonts w:ascii="Tahoma" w:hAnsi="Tahoma" w:cs="Tahoma"/>
      <w:sz w:val="24"/>
      <w:szCs w:val="24"/>
      <w:shd w:val="clear" w:color="auto" w:fill="000080"/>
      <w:lang w:val="de-DE" w:eastAsia="de-DE"/>
    </w:rPr>
  </w:style>
  <w:style w:type="character" w:styleId="Emphasis">
    <w:name w:val="Emphasis"/>
    <w:basedOn w:val="DefaultParagraphFont"/>
    <w:uiPriority w:val="99"/>
    <w:rsid w:val="00B534F2"/>
    <w:rPr>
      <w:i/>
      <w:iCs/>
    </w:rPr>
  </w:style>
  <w:style w:type="paragraph" w:customStyle="1" w:styleId="equation">
    <w:name w:val="equation"/>
    <w:basedOn w:val="Normal"/>
    <w:next w:val="BodyText"/>
    <w:uiPriority w:val="99"/>
    <w:rsid w:val="00B534F2"/>
    <w:pPr>
      <w:keepNext/>
      <w:numPr>
        <w:numId w:val="6"/>
      </w:numPr>
      <w:tabs>
        <w:tab w:val="left" w:pos="142"/>
      </w:tabs>
      <w:spacing w:after="120"/>
      <w:jc w:val="right"/>
    </w:pPr>
  </w:style>
  <w:style w:type="paragraph" w:customStyle="1" w:styleId="Figure">
    <w:name w:val="Figure_#"/>
    <w:basedOn w:val="Normal"/>
    <w:next w:val="BodyText"/>
    <w:link w:val="FigureChar"/>
    <w:rsid w:val="00D36601"/>
    <w:pPr>
      <w:spacing w:before="120" w:after="120"/>
      <w:jc w:val="center"/>
    </w:pPr>
    <w:rPr>
      <w:rFonts w:eastAsia="Calibri" w:cs="Calibri"/>
      <w:i/>
      <w:szCs w:val="20"/>
    </w:rPr>
  </w:style>
  <w:style w:type="character" w:styleId="FollowedHyperlink">
    <w:name w:val="FollowedHyperlink"/>
    <w:basedOn w:val="DefaultParagraphFont"/>
    <w:uiPriority w:val="99"/>
    <w:rsid w:val="00B534F2"/>
    <w:rPr>
      <w:color w:val="800080"/>
      <w:u w:val="single"/>
    </w:rPr>
  </w:style>
  <w:style w:type="paragraph" w:styleId="Footer">
    <w:name w:val="footer"/>
    <w:basedOn w:val="Normal"/>
    <w:link w:val="FooterChar"/>
    <w:uiPriority w:val="99"/>
    <w:rsid w:val="00870A1B"/>
    <w:pPr>
      <w:tabs>
        <w:tab w:val="center" w:pos="4678"/>
        <w:tab w:val="right" w:pos="9356"/>
      </w:tabs>
    </w:pPr>
    <w:rPr>
      <w:lang w:val="en-US" w:eastAsia="en-US"/>
    </w:rPr>
  </w:style>
  <w:style w:type="character" w:customStyle="1" w:styleId="FooterChar">
    <w:name w:val="Footer Char"/>
    <w:basedOn w:val="DefaultParagraphFont"/>
    <w:link w:val="Footer"/>
    <w:uiPriority w:val="99"/>
    <w:rsid w:val="00870A1B"/>
    <w:rPr>
      <w:rFonts w:ascii="Arial" w:hAnsi="Arial" w:cs="Arial"/>
      <w:sz w:val="24"/>
      <w:szCs w:val="24"/>
      <w:lang w:eastAsia="en-US"/>
    </w:rPr>
  </w:style>
  <w:style w:type="character" w:styleId="FootnoteReference">
    <w:name w:val="footnote reference"/>
    <w:basedOn w:val="DefaultParagraphFont"/>
    <w:uiPriority w:val="99"/>
    <w:semiHidden/>
    <w:rsid w:val="00B534F2"/>
    <w:rPr>
      <w:vertAlign w:val="superscript"/>
    </w:rPr>
  </w:style>
  <w:style w:type="paragraph" w:styleId="FootnoteText">
    <w:name w:val="footnote text"/>
    <w:basedOn w:val="Normal"/>
    <w:link w:val="FootnoteTextChar"/>
    <w:uiPriority w:val="99"/>
    <w:semiHidden/>
    <w:rsid w:val="00B534F2"/>
    <w:rPr>
      <w:sz w:val="20"/>
      <w:szCs w:val="20"/>
      <w:lang w:val="en-US" w:eastAsia="en-US"/>
    </w:rPr>
  </w:style>
  <w:style w:type="character" w:customStyle="1" w:styleId="FootnoteTextChar">
    <w:name w:val="Footnote Text Char"/>
    <w:basedOn w:val="DefaultParagraphFont"/>
    <w:link w:val="FootnoteText"/>
    <w:uiPriority w:val="99"/>
    <w:rsid w:val="00B534F2"/>
    <w:rPr>
      <w:rFonts w:ascii="Arial" w:hAnsi="Arial" w:cs="Arial"/>
      <w:lang w:eastAsia="en-US"/>
    </w:rPr>
  </w:style>
  <w:style w:type="paragraph" w:styleId="Header">
    <w:name w:val="header"/>
    <w:basedOn w:val="Normal"/>
    <w:link w:val="HeaderChar"/>
    <w:uiPriority w:val="99"/>
    <w:rsid w:val="0018656F"/>
    <w:pPr>
      <w:tabs>
        <w:tab w:val="center" w:pos="4678"/>
        <w:tab w:val="right" w:pos="9356"/>
      </w:tabs>
    </w:pPr>
    <w:rPr>
      <w:lang w:val="en-US" w:eastAsia="en-US"/>
    </w:rPr>
  </w:style>
  <w:style w:type="character" w:customStyle="1" w:styleId="HeaderChar">
    <w:name w:val="Header Char"/>
    <w:basedOn w:val="DefaultParagraphFont"/>
    <w:link w:val="Header"/>
    <w:uiPriority w:val="99"/>
    <w:rsid w:val="0018656F"/>
    <w:rPr>
      <w:rFonts w:ascii="Arial" w:hAnsi="Arial" w:cs="Arial"/>
      <w:sz w:val="24"/>
      <w:szCs w:val="24"/>
      <w:lang w:eastAsia="en-US"/>
    </w:rPr>
  </w:style>
  <w:style w:type="character" w:styleId="Hyperlink">
    <w:name w:val="Hyperlink"/>
    <w:basedOn w:val="DefaultParagraphFont"/>
    <w:uiPriority w:val="99"/>
    <w:rsid w:val="00B534F2"/>
    <w:rPr>
      <w:color w:val="0000FF"/>
      <w:u w:val="single"/>
    </w:rPr>
  </w:style>
  <w:style w:type="paragraph" w:styleId="Index1">
    <w:name w:val="index 1"/>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D36601"/>
    <w:pPr>
      <w:spacing w:after="120"/>
      <w:jc w:val="both"/>
    </w:pPr>
    <w:rPr>
      <w:rFonts w:eastAsia="MS Mincho" w:cs="Calibri"/>
      <w:lang w:eastAsia="ja-JP"/>
    </w:rPr>
  </w:style>
  <w:style w:type="paragraph" w:customStyle="1" w:styleId="List1indent">
    <w:name w:val="List 1 indent"/>
    <w:basedOn w:val="Normal"/>
    <w:uiPriority w:val="99"/>
    <w:rsid w:val="007379A8"/>
    <w:pPr>
      <w:numPr>
        <w:ilvl w:val="1"/>
        <w:numId w:val="8"/>
      </w:numPr>
      <w:tabs>
        <w:tab w:val="clear" w:pos="993"/>
        <w:tab w:val="num" w:pos="1134"/>
      </w:tabs>
      <w:spacing w:after="120"/>
      <w:ind w:left="1134"/>
      <w:jc w:val="both"/>
    </w:pPr>
  </w:style>
  <w:style w:type="paragraph" w:customStyle="1" w:styleId="List1indent2">
    <w:name w:val="List 1 indent 2"/>
    <w:basedOn w:val="Normal"/>
    <w:qFormat/>
    <w:rsid w:val="00D36601"/>
    <w:pPr>
      <w:widowControl w:val="0"/>
      <w:numPr>
        <w:ilvl w:val="1"/>
        <w:numId w:val="72"/>
      </w:numPr>
      <w:autoSpaceDE w:val="0"/>
      <w:autoSpaceDN w:val="0"/>
      <w:adjustRightInd w:val="0"/>
      <w:spacing w:after="120"/>
      <w:jc w:val="both"/>
    </w:pPr>
    <w:rPr>
      <w:rFonts w:eastAsia="Calibri"/>
      <w:sz w:val="20"/>
      <w:szCs w:val="20"/>
    </w:rPr>
  </w:style>
  <w:style w:type="paragraph" w:customStyle="1" w:styleId="List1indent2text">
    <w:name w:val="List 1 indent 2 text"/>
    <w:basedOn w:val="Normal"/>
    <w:rsid w:val="00D36601"/>
    <w:pPr>
      <w:spacing w:after="60"/>
      <w:ind w:left="1701"/>
      <w:jc w:val="both"/>
    </w:pPr>
    <w:rPr>
      <w:rFonts w:eastAsia="Calibri"/>
      <w:sz w:val="20"/>
    </w:rPr>
  </w:style>
  <w:style w:type="paragraph" w:customStyle="1" w:styleId="List1indenttext">
    <w:name w:val="List 1 indent text"/>
    <w:basedOn w:val="Normal"/>
    <w:rsid w:val="00D36601"/>
    <w:pPr>
      <w:spacing w:after="120"/>
      <w:ind w:left="1134"/>
      <w:jc w:val="both"/>
    </w:pPr>
    <w:rPr>
      <w:rFonts w:eastAsia="Calibri" w:cs="Calibri"/>
      <w:szCs w:val="20"/>
    </w:rPr>
  </w:style>
  <w:style w:type="paragraph" w:customStyle="1" w:styleId="List1text">
    <w:name w:val="List 1 text"/>
    <w:basedOn w:val="Normal"/>
    <w:qFormat/>
    <w:rsid w:val="00D36601"/>
    <w:pPr>
      <w:spacing w:after="120"/>
      <w:ind w:left="567"/>
      <w:jc w:val="both"/>
    </w:pPr>
    <w:rPr>
      <w:rFonts w:eastAsia="Calibri"/>
    </w:rPr>
  </w:style>
  <w:style w:type="paragraph" w:styleId="ListBullet">
    <w:name w:val="List Bullet"/>
    <w:basedOn w:val="Normal"/>
    <w:autoRedefine/>
    <w:uiPriority w:val="99"/>
    <w:rsid w:val="00B534F2"/>
    <w:pPr>
      <w:spacing w:before="60" w:after="80"/>
      <w:ind w:left="354"/>
    </w:pPr>
  </w:style>
  <w:style w:type="paragraph" w:styleId="ListNumber">
    <w:name w:val="List Number"/>
    <w:basedOn w:val="Normal"/>
    <w:uiPriority w:val="99"/>
    <w:rsid w:val="00B534F2"/>
    <w:pPr>
      <w:numPr>
        <w:numId w:val="4"/>
      </w:numPr>
      <w:tabs>
        <w:tab w:val="num" w:pos="360"/>
      </w:tabs>
      <w:ind w:left="360"/>
    </w:pPr>
  </w:style>
  <w:style w:type="paragraph" w:styleId="NormalWeb">
    <w:name w:val="Normal (Web)"/>
    <w:basedOn w:val="Normal"/>
    <w:uiPriority w:val="99"/>
    <w:rsid w:val="00B534F2"/>
  </w:style>
  <w:style w:type="character" w:styleId="PageNumber">
    <w:name w:val="page number"/>
    <w:basedOn w:val="DefaultParagraphFont"/>
    <w:uiPriority w:val="99"/>
    <w:rsid w:val="00B534F2"/>
    <w:rPr>
      <w:rFonts w:ascii="Arial" w:hAnsi="Arial" w:cs="Arial"/>
      <w:sz w:val="20"/>
      <w:szCs w:val="20"/>
    </w:rPr>
  </w:style>
  <w:style w:type="paragraph" w:styleId="Quote">
    <w:name w:val="Quote"/>
    <w:basedOn w:val="Normal"/>
    <w:link w:val="QuoteChar"/>
    <w:uiPriority w:val="99"/>
    <w:rsid w:val="00B534F2"/>
    <w:pPr>
      <w:spacing w:before="60" w:after="60"/>
      <w:ind w:left="567" w:right="935"/>
      <w:jc w:val="both"/>
    </w:pPr>
    <w:rPr>
      <w:i/>
      <w:iCs/>
      <w:lang w:val="en-US" w:eastAsia="en-US"/>
    </w:rPr>
  </w:style>
  <w:style w:type="character" w:customStyle="1" w:styleId="QuoteChar">
    <w:name w:val="Quote Char"/>
    <w:basedOn w:val="DefaultParagraphFont"/>
    <w:link w:val="Quote"/>
    <w:uiPriority w:val="99"/>
    <w:rsid w:val="00B534F2"/>
    <w:rPr>
      <w:rFonts w:ascii="Arial" w:hAnsi="Arial" w:cs="Arial"/>
      <w:i/>
      <w:iCs/>
      <w:sz w:val="24"/>
      <w:szCs w:val="24"/>
      <w:lang w:eastAsia="en-US"/>
    </w:rPr>
  </w:style>
  <w:style w:type="paragraph" w:customStyle="1" w:styleId="References">
    <w:name w:val="References"/>
    <w:basedOn w:val="Normal"/>
    <w:uiPriority w:val="99"/>
    <w:rsid w:val="00475439"/>
    <w:pPr>
      <w:numPr>
        <w:numId w:val="14"/>
      </w:numPr>
      <w:tabs>
        <w:tab w:val="left" w:pos="567"/>
      </w:tabs>
      <w:spacing w:after="120"/>
    </w:pPr>
  </w:style>
  <w:style w:type="paragraph" w:styleId="Subtitle">
    <w:name w:val="Subtitle"/>
    <w:basedOn w:val="Normal"/>
    <w:link w:val="SubtitleChar"/>
    <w:rsid w:val="00B534F2"/>
    <w:pPr>
      <w:spacing w:after="60"/>
      <w:jc w:val="center"/>
      <w:outlineLvl w:val="1"/>
    </w:pPr>
    <w:rPr>
      <w:b/>
      <w:bCs/>
      <w:sz w:val="28"/>
      <w:szCs w:val="28"/>
      <w:lang w:val="en-US" w:eastAsia="en-US"/>
    </w:rPr>
  </w:style>
  <w:style w:type="character" w:customStyle="1" w:styleId="SubtitleChar">
    <w:name w:val="Subtitle Char"/>
    <w:basedOn w:val="DefaultParagraphFont"/>
    <w:link w:val="Subtitle"/>
    <w:rsid w:val="00B534F2"/>
    <w:rPr>
      <w:rFonts w:ascii="Arial" w:hAnsi="Arial" w:cs="Arial"/>
      <w:b/>
      <w:bCs/>
      <w:sz w:val="28"/>
      <w:szCs w:val="28"/>
      <w:lang w:eastAsia="en-US"/>
    </w:rPr>
  </w:style>
  <w:style w:type="paragraph" w:styleId="TableofFigures">
    <w:name w:val="table of figures"/>
    <w:basedOn w:val="Normal"/>
    <w:next w:val="Normal"/>
    <w:autoRedefine/>
    <w:uiPriority w:val="99"/>
    <w:semiHidden/>
    <w:rsid w:val="00994846"/>
    <w:pPr>
      <w:tabs>
        <w:tab w:val="left" w:pos="1418"/>
        <w:tab w:val="right" w:pos="9639"/>
      </w:tabs>
      <w:spacing w:before="60" w:after="60"/>
      <w:ind w:left="1418" w:hanging="1418"/>
    </w:pPr>
  </w:style>
  <w:style w:type="paragraph" w:customStyle="1" w:styleId="Table">
    <w:name w:val="Table_#"/>
    <w:basedOn w:val="Normal"/>
    <w:next w:val="BodyText"/>
    <w:qFormat/>
    <w:rsid w:val="00D36601"/>
    <w:pPr>
      <w:spacing w:before="120" w:after="120"/>
      <w:jc w:val="center"/>
    </w:pPr>
    <w:rPr>
      <w:rFonts w:eastAsia="Calibri" w:cs="Calibri"/>
      <w:i/>
      <w:szCs w:val="20"/>
    </w:rPr>
  </w:style>
  <w:style w:type="paragraph" w:customStyle="1" w:styleId="Tabletext">
    <w:name w:val="Table_text"/>
    <w:basedOn w:val="Normal"/>
    <w:uiPriority w:val="99"/>
    <w:rsid w:val="00E65E6F"/>
    <w:pPr>
      <w:overflowPunct w:val="0"/>
      <w:autoSpaceDE w:val="0"/>
      <w:autoSpaceDN w:val="0"/>
      <w:adjustRightInd w:val="0"/>
      <w:spacing w:before="40" w:after="40"/>
      <w:textAlignment w:val="baseline"/>
    </w:pPr>
    <w:rPr>
      <w:sz w:val="18"/>
      <w:szCs w:val="18"/>
    </w:rPr>
  </w:style>
  <w:style w:type="paragraph" w:styleId="Title">
    <w:name w:val="Title"/>
    <w:basedOn w:val="Normal"/>
    <w:link w:val="TitleChar"/>
    <w:qFormat/>
    <w:rsid w:val="00B534F2"/>
    <w:pPr>
      <w:spacing w:before="180" w:after="60"/>
      <w:jc w:val="center"/>
      <w:outlineLvl w:val="0"/>
    </w:pPr>
    <w:rPr>
      <w:b/>
      <w:bCs/>
      <w:kern w:val="28"/>
      <w:sz w:val="32"/>
      <w:szCs w:val="32"/>
      <w:lang w:val="en-US" w:eastAsia="en-US"/>
    </w:rPr>
  </w:style>
  <w:style w:type="character" w:customStyle="1" w:styleId="TitleChar">
    <w:name w:val="Title Char"/>
    <w:basedOn w:val="DefaultParagraphFont"/>
    <w:link w:val="Title"/>
    <w:rsid w:val="00B534F2"/>
    <w:rPr>
      <w:rFonts w:ascii="Arial" w:hAnsi="Arial" w:cs="Arial"/>
      <w:b/>
      <w:bCs/>
      <w:kern w:val="28"/>
      <w:sz w:val="32"/>
      <w:szCs w:val="32"/>
      <w:lang w:eastAsia="en-US"/>
    </w:rPr>
  </w:style>
  <w:style w:type="paragraph" w:styleId="TOC1">
    <w:name w:val="toc 1"/>
    <w:basedOn w:val="TOC2"/>
    <w:next w:val="BodyText"/>
    <w:autoRedefine/>
    <w:uiPriority w:val="99"/>
    <w:semiHidden/>
    <w:rsid w:val="00392D28"/>
    <w:pPr>
      <w:ind w:left="567" w:hanging="567"/>
    </w:pPr>
  </w:style>
  <w:style w:type="paragraph" w:styleId="TOC2">
    <w:name w:val="toc 2"/>
    <w:basedOn w:val="Normal"/>
    <w:next w:val="Normal"/>
    <w:autoRedefine/>
    <w:uiPriority w:val="99"/>
    <w:semiHidden/>
    <w:rsid w:val="00392D28"/>
    <w:pPr>
      <w:tabs>
        <w:tab w:val="right" w:pos="9639"/>
      </w:tabs>
      <w:spacing w:before="120" w:after="120"/>
      <w:ind w:left="851" w:hanging="851"/>
    </w:pPr>
    <w:rPr>
      <w:rFonts w:eastAsia="MS Mincho"/>
      <w:noProof/>
      <w:lang w:val="en-US" w:eastAsia="ja-JP"/>
    </w:rPr>
  </w:style>
  <w:style w:type="paragraph" w:styleId="TOC3">
    <w:name w:val="toc 3"/>
    <w:basedOn w:val="Normal"/>
    <w:next w:val="Normal"/>
    <w:uiPriority w:val="99"/>
    <w:semiHidden/>
    <w:rsid w:val="00B534F2"/>
    <w:pPr>
      <w:tabs>
        <w:tab w:val="left" w:pos="1701"/>
        <w:tab w:val="right" w:pos="9639"/>
      </w:tabs>
      <w:ind w:left="851"/>
    </w:pPr>
    <w:rPr>
      <w:sz w:val="20"/>
      <w:szCs w:val="20"/>
    </w:rPr>
  </w:style>
  <w:style w:type="paragraph" w:styleId="TOC4">
    <w:name w:val="toc 4"/>
    <w:basedOn w:val="Normal"/>
    <w:next w:val="BodyText"/>
    <w:autoRedefine/>
    <w:uiPriority w:val="99"/>
    <w:semiHidden/>
    <w:rsid w:val="00392D28"/>
    <w:pPr>
      <w:tabs>
        <w:tab w:val="right" w:pos="9639"/>
      </w:tabs>
      <w:spacing w:before="240" w:after="240"/>
    </w:pPr>
    <w:rPr>
      <w:caps/>
      <w:noProof/>
    </w:rPr>
  </w:style>
  <w:style w:type="paragraph" w:styleId="TOC5">
    <w:name w:val="toc 5"/>
    <w:basedOn w:val="Normal"/>
    <w:next w:val="BodyText"/>
    <w:autoRedefine/>
    <w:uiPriority w:val="99"/>
    <w:semiHidden/>
    <w:rsid w:val="00392D28"/>
    <w:pPr>
      <w:tabs>
        <w:tab w:val="right" w:pos="9639"/>
      </w:tabs>
      <w:spacing w:before="120" w:after="120"/>
      <w:ind w:left="1701" w:hanging="1701"/>
    </w:pPr>
    <w:rPr>
      <w:rFonts w:eastAsia="MS Mincho"/>
      <w:caps/>
      <w:noProof/>
      <w:lang w:val="en-US" w:eastAsia="ja-JP"/>
    </w:rPr>
  </w:style>
  <w:style w:type="paragraph" w:styleId="TOC6">
    <w:name w:val="toc 6"/>
    <w:basedOn w:val="Normal"/>
    <w:next w:val="Normal"/>
    <w:autoRedefine/>
    <w:uiPriority w:val="99"/>
    <w:semiHidden/>
    <w:rsid w:val="00B534F2"/>
    <w:pPr>
      <w:ind w:left="960"/>
    </w:pPr>
    <w:rPr>
      <w:sz w:val="20"/>
      <w:szCs w:val="20"/>
    </w:rPr>
  </w:style>
  <w:style w:type="paragraph" w:styleId="TOC7">
    <w:name w:val="toc 7"/>
    <w:basedOn w:val="Normal"/>
    <w:next w:val="Normal"/>
    <w:autoRedefine/>
    <w:uiPriority w:val="99"/>
    <w:semiHidden/>
    <w:rsid w:val="00B534F2"/>
    <w:pPr>
      <w:ind w:left="1200"/>
    </w:pPr>
    <w:rPr>
      <w:sz w:val="20"/>
      <w:szCs w:val="20"/>
    </w:rPr>
  </w:style>
  <w:style w:type="paragraph" w:styleId="TOC8">
    <w:name w:val="toc 8"/>
    <w:basedOn w:val="Normal"/>
    <w:next w:val="Normal"/>
    <w:autoRedefine/>
    <w:uiPriority w:val="99"/>
    <w:semiHidden/>
    <w:rsid w:val="00B534F2"/>
    <w:pPr>
      <w:ind w:left="1440"/>
    </w:pPr>
    <w:rPr>
      <w:sz w:val="20"/>
      <w:szCs w:val="20"/>
    </w:rPr>
  </w:style>
  <w:style w:type="paragraph" w:styleId="TOC9">
    <w:name w:val="toc 9"/>
    <w:basedOn w:val="Normal"/>
    <w:next w:val="Normal"/>
    <w:autoRedefine/>
    <w:uiPriority w:val="99"/>
    <w:semiHidden/>
    <w:rsid w:val="00B534F2"/>
    <w:pPr>
      <w:ind w:left="1680"/>
    </w:pPr>
    <w:rPr>
      <w:sz w:val="20"/>
      <w:szCs w:val="20"/>
    </w:rPr>
  </w:style>
  <w:style w:type="table" w:styleId="TableGrid">
    <w:name w:val="Table Grid"/>
    <w:basedOn w:val="TableNormal"/>
    <w:uiPriority w:val="59"/>
    <w:rsid w:val="00371BE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autoRedefine/>
    <w:uiPriority w:val="99"/>
    <w:rsid w:val="00475439"/>
    <w:pPr>
      <w:numPr>
        <w:numId w:val="15"/>
      </w:numPr>
      <w:spacing w:before="240" w:after="240"/>
    </w:pPr>
    <w:rPr>
      <w:b/>
      <w:bCs/>
      <w:caps/>
      <w:sz w:val="24"/>
      <w:szCs w:val="24"/>
    </w:rPr>
  </w:style>
  <w:style w:type="paragraph" w:customStyle="1" w:styleId="AnnexHeading2">
    <w:name w:val="Annex Heading 2"/>
    <w:basedOn w:val="Normal"/>
    <w:next w:val="BodyText"/>
    <w:autoRedefine/>
    <w:uiPriority w:val="99"/>
    <w:rsid w:val="00475439"/>
    <w:pPr>
      <w:numPr>
        <w:ilvl w:val="1"/>
        <w:numId w:val="15"/>
      </w:numPr>
      <w:spacing w:before="120" w:after="120"/>
    </w:pPr>
    <w:rPr>
      <w:b/>
      <w:bCs/>
    </w:rPr>
  </w:style>
  <w:style w:type="paragraph" w:customStyle="1" w:styleId="AnnexHeading3">
    <w:name w:val="Annex Heading 3"/>
    <w:basedOn w:val="Normal"/>
    <w:next w:val="Normal"/>
    <w:uiPriority w:val="99"/>
    <w:rsid w:val="00F710A0"/>
    <w:pPr>
      <w:spacing w:before="120" w:after="120"/>
    </w:pPr>
  </w:style>
  <w:style w:type="paragraph" w:customStyle="1" w:styleId="AnnexHeading4">
    <w:name w:val="Annex Heading 4"/>
    <w:basedOn w:val="Normal"/>
    <w:next w:val="BodyText"/>
    <w:uiPriority w:val="99"/>
    <w:rsid w:val="00F710A0"/>
    <w:pPr>
      <w:spacing w:before="120" w:after="120"/>
    </w:pPr>
  </w:style>
  <w:style w:type="paragraph" w:styleId="List2">
    <w:name w:val="List 2"/>
    <w:basedOn w:val="Normal"/>
    <w:uiPriority w:val="99"/>
    <w:rsid w:val="007379A8"/>
    <w:pPr>
      <w:ind w:left="566" w:hanging="283"/>
      <w:contextualSpacing/>
    </w:pPr>
  </w:style>
  <w:style w:type="paragraph" w:styleId="BodyTextIndent3">
    <w:name w:val="Body Text Indent 3"/>
    <w:basedOn w:val="Normal"/>
    <w:link w:val="BodyTextIndent3Char"/>
    <w:uiPriority w:val="99"/>
    <w:rsid w:val="00DD6174"/>
    <w:pPr>
      <w:spacing w:after="120"/>
      <w:ind w:left="1134"/>
    </w:pPr>
    <w:rPr>
      <w:lang w:val="en-US" w:eastAsia="en-US"/>
    </w:rPr>
  </w:style>
  <w:style w:type="character" w:customStyle="1" w:styleId="BodyTextIndent3Char">
    <w:name w:val="Body Text Indent 3 Char"/>
    <w:basedOn w:val="DefaultParagraphFont"/>
    <w:link w:val="BodyTextIndent3"/>
    <w:uiPriority w:val="99"/>
    <w:rsid w:val="00DD6174"/>
    <w:rPr>
      <w:rFonts w:ascii="Arial" w:hAnsi="Arial" w:cs="Arial"/>
      <w:sz w:val="22"/>
      <w:szCs w:val="22"/>
      <w:lang w:eastAsia="en-US"/>
    </w:rPr>
  </w:style>
  <w:style w:type="paragraph" w:customStyle="1" w:styleId="AppendixHeading1">
    <w:name w:val="Appendix Heading 1"/>
    <w:basedOn w:val="Normal"/>
    <w:next w:val="BodyText"/>
    <w:uiPriority w:val="99"/>
    <w:rsid w:val="002F7535"/>
    <w:pPr>
      <w:spacing w:before="120" w:after="120"/>
    </w:pPr>
    <w:rPr>
      <w:b/>
      <w:bCs/>
      <w:caps/>
      <w:sz w:val="24"/>
      <w:szCs w:val="24"/>
    </w:rPr>
  </w:style>
  <w:style w:type="paragraph" w:customStyle="1" w:styleId="AppendixHeading2">
    <w:name w:val="Appendix Heading 2"/>
    <w:basedOn w:val="Normal"/>
    <w:next w:val="BodyText"/>
    <w:uiPriority w:val="99"/>
    <w:rsid w:val="002F7535"/>
    <w:pPr>
      <w:spacing w:before="120" w:after="120"/>
    </w:pPr>
    <w:rPr>
      <w:b/>
      <w:bCs/>
    </w:rPr>
  </w:style>
  <w:style w:type="paragraph" w:styleId="BodyTextFirstIndent">
    <w:name w:val="Body Text First Indent"/>
    <w:basedOn w:val="BodyText"/>
    <w:link w:val="BodyTextFirstIndentChar"/>
    <w:uiPriority w:val="99"/>
    <w:rsid w:val="00DD6174"/>
    <w:pPr>
      <w:ind w:firstLine="210"/>
      <w:jc w:val="left"/>
    </w:pPr>
  </w:style>
  <w:style w:type="character" w:customStyle="1" w:styleId="BodyTextFirstIndentChar">
    <w:name w:val="Body Text First Indent Char"/>
    <w:basedOn w:val="BodyTextChar"/>
    <w:link w:val="BodyTextFirstIndent"/>
    <w:uiPriority w:val="99"/>
    <w:rsid w:val="00DD6174"/>
    <w:rPr>
      <w:rFonts w:eastAsia="Calibri" w:cs="Calibri"/>
      <w:lang w:val="en-GB" w:eastAsia="en-GB"/>
    </w:rPr>
  </w:style>
  <w:style w:type="character" w:customStyle="1" w:styleId="BodyText2Char1">
    <w:name w:val="Body Text 2 Char1"/>
    <w:basedOn w:val="DefaultParagraphFont"/>
    <w:link w:val="BodyText2"/>
    <w:uiPriority w:val="99"/>
    <w:semiHidden/>
    <w:rsid w:val="002A6BDF"/>
    <w:rPr>
      <w:lang w:val="en-GB" w:eastAsia="en-GB"/>
    </w:rPr>
  </w:style>
  <w:style w:type="paragraph" w:styleId="BodyTextIndent">
    <w:name w:val="Body Text Indent"/>
    <w:basedOn w:val="Normal"/>
    <w:link w:val="BodyTextIndentChar1"/>
    <w:uiPriority w:val="99"/>
    <w:semiHidden/>
    <w:unhideWhenUsed/>
    <w:rsid w:val="003D2338"/>
    <w:pPr>
      <w:spacing w:after="120"/>
      <w:ind w:left="360"/>
    </w:pPr>
  </w:style>
  <w:style w:type="character" w:customStyle="1" w:styleId="BodyTextIndentChar1">
    <w:name w:val="Body Text Indent Char1"/>
    <w:basedOn w:val="DefaultParagraphFont"/>
    <w:link w:val="BodyTextIndent"/>
    <w:uiPriority w:val="99"/>
    <w:semiHidden/>
    <w:rsid w:val="003D2338"/>
    <w:rPr>
      <w:lang w:val="en-GB" w:eastAsia="en-GB"/>
    </w:rPr>
  </w:style>
  <w:style w:type="paragraph" w:styleId="BodyTextFirstIndent2">
    <w:name w:val="Body Text First Indent 2"/>
    <w:basedOn w:val="BodyText2"/>
    <w:link w:val="BodyTextFirstIndent2Char"/>
    <w:uiPriority w:val="99"/>
    <w:rsid w:val="00DD6174"/>
    <w:pPr>
      <w:ind w:left="283" w:firstLine="210"/>
    </w:pPr>
    <w:rPr>
      <w:sz w:val="24"/>
      <w:szCs w:val="24"/>
      <w:lang w:val="en-US" w:eastAsia="en-US"/>
    </w:rPr>
  </w:style>
  <w:style w:type="character" w:customStyle="1" w:styleId="BodyTextFirstIndent2Char">
    <w:name w:val="Body Text First Indent 2 Char"/>
    <w:basedOn w:val="BodyText2Char1"/>
    <w:link w:val="BodyTextFirstIndent2"/>
    <w:uiPriority w:val="99"/>
    <w:rsid w:val="00DD6174"/>
    <w:rPr>
      <w:rFonts w:ascii="Arial" w:hAnsi="Arial" w:cs="Arial"/>
      <w:sz w:val="24"/>
      <w:szCs w:val="24"/>
      <w:lang w:val="en-GB" w:eastAsia="en-US"/>
    </w:rPr>
  </w:style>
  <w:style w:type="paragraph" w:customStyle="1" w:styleId="AppendixHeading3">
    <w:name w:val="Appendix Heading 3"/>
    <w:basedOn w:val="Normal"/>
    <w:next w:val="Normal"/>
    <w:uiPriority w:val="99"/>
    <w:rsid w:val="002F7535"/>
    <w:pPr>
      <w:spacing w:before="120" w:after="120"/>
    </w:pPr>
  </w:style>
  <w:style w:type="paragraph" w:styleId="ListParagraph">
    <w:name w:val="List Paragraph"/>
    <w:basedOn w:val="Normal"/>
    <w:uiPriority w:val="34"/>
    <w:rsid w:val="00802A8D"/>
    <w:pPr>
      <w:spacing w:after="200" w:line="276" w:lineRule="auto"/>
      <w:ind w:left="720"/>
      <w:contextualSpacing/>
    </w:pPr>
    <w:rPr>
      <w:lang w:eastAsia="en-US"/>
    </w:rPr>
  </w:style>
  <w:style w:type="table" w:customStyle="1" w:styleId="TableGrid1">
    <w:name w:val="Table Grid1"/>
    <w:uiPriority w:val="99"/>
    <w:rsid w:val="00802A8D"/>
    <w:rPr>
      <w:rFonts w:ascii="Calibri" w:hAnsi="Calibri" w:cs="Calibri"/>
      <w:sz w:val="20"/>
      <w:szCs w:val="20"/>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uiPriority w:val="99"/>
    <w:rsid w:val="00802A8D"/>
    <w:pPr>
      <w:spacing w:after="200" w:line="276" w:lineRule="auto"/>
    </w:pPr>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uiPriority w:val="99"/>
    <w:rsid w:val="006E0BF1"/>
    <w:pPr>
      <w:spacing w:after="200" w:line="276" w:lineRule="auto"/>
    </w:pPr>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6E0BF1"/>
    <w:rPr>
      <w:color w:val="808080"/>
    </w:rPr>
  </w:style>
  <w:style w:type="paragraph" w:styleId="Revision">
    <w:name w:val="Revision"/>
    <w:hidden/>
    <w:uiPriority w:val="99"/>
    <w:semiHidden/>
    <w:rsid w:val="006E0BF1"/>
    <w:rPr>
      <w:lang w:val="en-GB"/>
    </w:rPr>
  </w:style>
  <w:style w:type="numbering" w:styleId="ArticleSection">
    <w:name w:val="Outline List 3"/>
    <w:basedOn w:val="NoList"/>
    <w:uiPriority w:val="99"/>
    <w:semiHidden/>
    <w:unhideWhenUsed/>
    <w:rsid w:val="003D2338"/>
    <w:pPr>
      <w:numPr>
        <w:numId w:val="2"/>
      </w:numPr>
    </w:pPr>
  </w:style>
  <w:style w:type="paragraph" w:styleId="Caption">
    <w:name w:val="caption"/>
    <w:basedOn w:val="Normal"/>
    <w:next w:val="Normal"/>
    <w:rsid w:val="0015688B"/>
    <w:pPr>
      <w:suppressAutoHyphens/>
      <w:jc w:val="center"/>
    </w:pPr>
    <w:rPr>
      <w:rFonts w:ascii="Times New Roman" w:hAnsi="Times New Roman" w:cs="Times New Roman"/>
      <w:b/>
      <w:bCs/>
      <w:color w:val="808080"/>
      <w:sz w:val="28"/>
      <w:szCs w:val="28"/>
      <w:lang w:val="et-EE" w:eastAsia="ar-SA"/>
    </w:rPr>
  </w:style>
  <w:style w:type="character" w:customStyle="1" w:styleId="TitleChar1">
    <w:name w:val="Title Char1"/>
    <w:basedOn w:val="DefaultParagraphFont"/>
    <w:rsid w:val="0015688B"/>
    <w:rPr>
      <w:rFonts w:ascii="Cambria" w:hAnsi="Cambria" w:cs="Cambria"/>
      <w:b/>
      <w:bCs/>
      <w:kern w:val="1"/>
      <w:sz w:val="32"/>
      <w:szCs w:val="32"/>
      <w:lang w:eastAsia="ar-SA" w:bidi="ar-SA"/>
    </w:rPr>
  </w:style>
  <w:style w:type="character" w:styleId="Strong">
    <w:name w:val="Strong"/>
    <w:basedOn w:val="DefaultParagraphFont"/>
    <w:rsid w:val="0015688B"/>
    <w:rPr>
      <w:rFonts w:ascii="Times New Roman" w:hAnsi="Times New Roman" w:cs="Times New Roman"/>
      <w:b/>
      <w:bCs/>
    </w:rPr>
  </w:style>
  <w:style w:type="paragraph" w:customStyle="1" w:styleId="MMTitle">
    <w:name w:val="MM Title"/>
    <w:basedOn w:val="Title"/>
    <w:link w:val="MMTitleChar"/>
    <w:rsid w:val="0015688B"/>
    <w:pPr>
      <w:suppressAutoHyphens/>
      <w:spacing w:before="240"/>
      <w:outlineLvl w:val="9"/>
    </w:pPr>
    <w:rPr>
      <w:rFonts w:ascii="Cambria" w:hAnsi="Cambria" w:cs="Cambria"/>
      <w:kern w:val="1"/>
      <w:lang w:val="et-EE" w:eastAsia="ar-SA"/>
    </w:rPr>
  </w:style>
  <w:style w:type="character" w:customStyle="1" w:styleId="MMTitleChar">
    <w:name w:val="MM Title Char"/>
    <w:basedOn w:val="TitleChar"/>
    <w:link w:val="MMTitle"/>
    <w:rsid w:val="0015688B"/>
    <w:rPr>
      <w:rFonts w:ascii="Cambria" w:hAnsi="Cambria" w:cs="Cambria"/>
      <w:b/>
      <w:bCs/>
      <w:kern w:val="1"/>
      <w:sz w:val="32"/>
      <w:szCs w:val="32"/>
      <w:lang w:val="et-EE" w:eastAsia="ar-SA"/>
    </w:rPr>
  </w:style>
  <w:style w:type="paragraph" w:customStyle="1" w:styleId="MMTopic1">
    <w:name w:val="MM Topic 1"/>
    <w:basedOn w:val="Heading1"/>
    <w:link w:val="MMTopic1Char"/>
    <w:rsid w:val="0015688B"/>
    <w:pPr>
      <w:numPr>
        <w:numId w:val="27"/>
      </w:numPr>
      <w:spacing w:after="60"/>
      <w:ind w:left="1431" w:hanging="360"/>
    </w:pPr>
    <w:rPr>
      <w:rFonts w:ascii="Times New Roman" w:hAnsi="Times New Roman" w:cs="Times New Roman"/>
      <w:caps w:val="0"/>
      <w:noProof/>
      <w:lang w:val="en-GB" w:eastAsia="et-EE"/>
    </w:rPr>
  </w:style>
  <w:style w:type="character" w:customStyle="1" w:styleId="MMTopic1Char">
    <w:name w:val="MM Topic 1 Char"/>
    <w:basedOn w:val="Heading1Char"/>
    <w:link w:val="MMTopic1"/>
    <w:rsid w:val="0015688B"/>
    <w:rPr>
      <w:rFonts w:ascii="Times New Roman" w:hAnsi="Times New Roman" w:cs="Times New Roman"/>
      <w:b/>
      <w:bCs/>
      <w:caps/>
      <w:noProof/>
      <w:kern w:val="28"/>
      <w:sz w:val="24"/>
      <w:szCs w:val="24"/>
      <w:lang w:val="en-GB" w:eastAsia="et-EE"/>
    </w:rPr>
  </w:style>
  <w:style w:type="paragraph" w:customStyle="1" w:styleId="MMTopic2">
    <w:name w:val="MM Topic 2"/>
    <w:basedOn w:val="Heading2"/>
    <w:link w:val="MMTopic2Char"/>
    <w:rsid w:val="0015688B"/>
    <w:pPr>
      <w:keepNext/>
      <w:numPr>
        <w:numId w:val="27"/>
      </w:numPr>
      <w:spacing w:before="0" w:after="0"/>
      <w:ind w:left="0" w:firstLine="0"/>
    </w:pPr>
    <w:rPr>
      <w:rFonts w:ascii="Times New Roman" w:hAnsi="Times New Roman" w:cs="Times New Roman"/>
      <w:b w:val="0"/>
      <w:bCs w:val="0"/>
      <w:noProof/>
      <w:sz w:val="24"/>
      <w:szCs w:val="24"/>
      <w:lang w:eastAsia="et-EE"/>
    </w:rPr>
  </w:style>
  <w:style w:type="character" w:customStyle="1" w:styleId="MMTopic2Char">
    <w:name w:val="MM Topic 2 Char"/>
    <w:basedOn w:val="Heading2Char"/>
    <w:link w:val="MMTopic2"/>
    <w:rsid w:val="0015688B"/>
    <w:rPr>
      <w:rFonts w:ascii="Times New Roman" w:hAnsi="Times New Roman" w:cs="Times New Roman"/>
      <w:b/>
      <w:bCs/>
      <w:noProof/>
      <w:sz w:val="24"/>
      <w:szCs w:val="24"/>
      <w:lang w:val="en-GB" w:eastAsia="et-EE"/>
    </w:rPr>
  </w:style>
  <w:style w:type="paragraph" w:customStyle="1" w:styleId="MMTopic3">
    <w:name w:val="MM Topic 3"/>
    <w:basedOn w:val="Heading3"/>
    <w:link w:val="MMTopic3Char"/>
    <w:rsid w:val="0015688B"/>
    <w:pPr>
      <w:numPr>
        <w:numId w:val="27"/>
      </w:numPr>
      <w:spacing w:before="0" w:after="0"/>
      <w:ind w:left="0" w:firstLine="0"/>
    </w:pPr>
    <w:rPr>
      <w:rFonts w:ascii="Times New Roman" w:hAnsi="Times New Roman" w:cs="Times New Roman"/>
      <w:sz w:val="24"/>
      <w:szCs w:val="24"/>
      <w:lang w:val="et-EE" w:eastAsia="et-EE"/>
    </w:rPr>
  </w:style>
  <w:style w:type="character" w:customStyle="1" w:styleId="MMTopic3Char">
    <w:name w:val="MM Topic 3 Char"/>
    <w:basedOn w:val="Heading3Char"/>
    <w:link w:val="MMTopic3"/>
    <w:rsid w:val="0015688B"/>
    <w:rPr>
      <w:rFonts w:ascii="Times New Roman" w:hAnsi="Times New Roman" w:cs="Times New Roman"/>
      <w:sz w:val="24"/>
      <w:szCs w:val="24"/>
      <w:lang w:val="et-EE" w:eastAsia="et-EE"/>
    </w:rPr>
  </w:style>
  <w:style w:type="paragraph" w:customStyle="1" w:styleId="MMTopic4">
    <w:name w:val="MM Topic 4"/>
    <w:basedOn w:val="Heading4"/>
    <w:link w:val="MMTopic4Char"/>
    <w:rsid w:val="0015688B"/>
    <w:pPr>
      <w:numPr>
        <w:numId w:val="27"/>
      </w:numPr>
      <w:spacing w:before="0" w:after="0"/>
      <w:ind w:left="0" w:firstLine="0"/>
    </w:pPr>
    <w:rPr>
      <w:rFonts w:ascii="Times New Roman" w:hAnsi="Times New Roman" w:cs="Times New Roman"/>
      <w:sz w:val="24"/>
      <w:szCs w:val="24"/>
      <w:lang w:val="en-US" w:eastAsia="en-US"/>
    </w:rPr>
  </w:style>
  <w:style w:type="character" w:customStyle="1" w:styleId="MMTopic4Char">
    <w:name w:val="MM Topic 4 Char"/>
    <w:basedOn w:val="Heading4Char"/>
    <w:link w:val="MMTopic4"/>
    <w:rsid w:val="0015688B"/>
    <w:rPr>
      <w:rFonts w:ascii="Times New Roman" w:hAnsi="Times New Roman" w:cs="Times New Roman"/>
      <w:sz w:val="24"/>
      <w:szCs w:val="24"/>
      <w:lang w:val="en-GB" w:eastAsia="de-DE"/>
    </w:rPr>
  </w:style>
  <w:style w:type="paragraph" w:customStyle="1" w:styleId="MMTopic5">
    <w:name w:val="MM Topic 5"/>
    <w:basedOn w:val="Heading5"/>
    <w:link w:val="MMTopic5Char"/>
    <w:rsid w:val="0015688B"/>
    <w:pPr>
      <w:keepNext/>
      <w:numPr>
        <w:numId w:val="27"/>
      </w:numPr>
      <w:spacing w:before="0" w:after="0"/>
      <w:ind w:left="0" w:firstLine="0"/>
    </w:pPr>
    <w:rPr>
      <w:rFonts w:ascii="Times New Roman" w:hAnsi="Times New Roman" w:cs="Times New Roman"/>
      <w:noProof/>
      <w:sz w:val="24"/>
      <w:szCs w:val="24"/>
      <w:lang w:val="en-GB" w:eastAsia="en-US"/>
    </w:rPr>
  </w:style>
  <w:style w:type="character" w:customStyle="1" w:styleId="MMTopic5Char">
    <w:name w:val="MM Topic 5 Char"/>
    <w:basedOn w:val="Heading5Char"/>
    <w:link w:val="MMTopic5"/>
    <w:rsid w:val="0015688B"/>
    <w:rPr>
      <w:rFonts w:ascii="Times New Roman" w:hAnsi="Times New Roman" w:cs="Times New Roman"/>
      <w:noProof/>
      <w:sz w:val="24"/>
      <w:szCs w:val="24"/>
      <w:lang w:val="en-GB" w:eastAsia="de-DE"/>
    </w:rPr>
  </w:style>
  <w:style w:type="paragraph" w:customStyle="1" w:styleId="MMTopic6">
    <w:name w:val="MM Topic 6"/>
    <w:basedOn w:val="Heading6"/>
    <w:link w:val="MMTopic6Char"/>
    <w:rsid w:val="0015688B"/>
    <w:pPr>
      <w:keepNext/>
      <w:numPr>
        <w:numId w:val="27"/>
      </w:numPr>
      <w:spacing w:before="40" w:after="40"/>
      <w:ind w:left="0" w:firstLine="0"/>
      <w:jc w:val="both"/>
    </w:pPr>
    <w:rPr>
      <w:rFonts w:ascii="Times New Roman" w:hAnsi="Times New Roman" w:cs="Times New Roman"/>
      <w:b/>
      <w:bCs/>
      <w:i w:val="0"/>
      <w:iCs w:val="0"/>
      <w:noProof/>
      <w:sz w:val="24"/>
      <w:szCs w:val="24"/>
      <w:lang w:val="en-GB" w:eastAsia="en-US"/>
    </w:rPr>
  </w:style>
  <w:style w:type="character" w:customStyle="1" w:styleId="MMTopic6Char">
    <w:name w:val="MM Topic 6 Char"/>
    <w:basedOn w:val="Heading6Char"/>
    <w:link w:val="MMTopic6"/>
    <w:rsid w:val="0015688B"/>
    <w:rPr>
      <w:rFonts w:ascii="Times New Roman" w:hAnsi="Times New Roman" w:cs="Times New Roman"/>
      <w:b/>
      <w:bCs/>
      <w:i/>
      <w:iCs/>
      <w:noProof/>
      <w:sz w:val="24"/>
      <w:szCs w:val="24"/>
      <w:lang w:val="en-GB" w:eastAsia="de-DE"/>
    </w:rPr>
  </w:style>
  <w:style w:type="character" w:customStyle="1" w:styleId="FigureChar">
    <w:name w:val="Figure_# Char"/>
    <w:link w:val="Figure"/>
    <w:rsid w:val="00D36601"/>
    <w:rPr>
      <w:rFonts w:eastAsia="Calibri" w:cs="Calibri"/>
      <w:i/>
      <w:szCs w:val="20"/>
      <w:lang w:val="en-GB" w:eastAsia="en-GB"/>
    </w:rPr>
  </w:style>
  <w:style w:type="paragraph" w:customStyle="1" w:styleId="List1indent1">
    <w:name w:val="List 1 indent 1"/>
    <w:basedOn w:val="Normal"/>
    <w:qFormat/>
    <w:rsid w:val="00D36601"/>
    <w:pPr>
      <w:spacing w:after="120"/>
      <w:jc w:val="both"/>
    </w:pPr>
    <w:rPr>
      <w:rFonts w:eastAsia="Calibri"/>
    </w:rPr>
  </w:style>
  <w:style w:type="paragraph" w:customStyle="1" w:styleId="List1indent1text">
    <w:name w:val="List 1 indent 1 text"/>
    <w:basedOn w:val="Normal"/>
    <w:rsid w:val="00D36601"/>
    <w:pPr>
      <w:numPr>
        <w:numId w:val="72"/>
      </w:numPr>
      <w:spacing w:after="120"/>
      <w:jc w:val="both"/>
    </w:pPr>
    <w:rPr>
      <w:rFonts w:eastAsia="Calibri"/>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iala-aism.org" TargetMode="External"/><Relationship Id="rId20" Type="http://schemas.openxmlformats.org/officeDocument/2006/relationships/footer" Target="footer4.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mailto:contact@iala-aism.org" TargetMode="External"/><Relationship Id="rId11" Type="http://schemas.openxmlformats.org/officeDocument/2006/relationships/hyperlink" Target="http://www.iala-aism.org" TargetMode="External"/><Relationship Id="rId12" Type="http://schemas.openxmlformats.org/officeDocument/2006/relationships/image" Target="media/image1.png"/><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header" Target="header3.xml"/><Relationship Id="rId18" Type="http://schemas.openxmlformats.org/officeDocument/2006/relationships/footer" Target="footer3.xml"/><Relationship Id="rId19" Type="http://schemas.openxmlformats.org/officeDocument/2006/relationships/header" Target="header4.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contact@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24</Pages>
  <Words>9759</Words>
  <Characters>55628</Characters>
  <Application>Microsoft Macintosh Word</Application>
  <DocSecurity>0</DocSecurity>
  <Lines>463</Lines>
  <Paragraphs>130</Paragraphs>
  <ScaleCrop>false</ScaleCrop>
  <Company/>
  <LinksUpToDate>false</LinksUpToDate>
  <CharactersWithSpaces>65257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subject/>
  <dc:creator>Mike Hadley</dc:creator>
  <cp:keywords/>
  <dc:description/>
  <cp:lastModifiedBy>Office 2004 Test Drive User</cp:lastModifiedBy>
  <cp:revision>2</cp:revision>
  <cp:lastPrinted>2008-12-16T07:01:00Z</cp:lastPrinted>
  <dcterms:created xsi:type="dcterms:W3CDTF">2013-08-09T08:05:00Z</dcterms:created>
  <dcterms:modified xsi:type="dcterms:W3CDTF">2013-08-09T08:05:00Z</dcterms:modified>
</cp:coreProperties>
</file>